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drawings/drawing6.xml" ContentType="application/vnd.openxmlformats-officedocument.drawingml.chartshapes+xml"/>
  <Override PartName="/word/drawings/drawing7.xml" ContentType="application/vnd.openxmlformats-officedocument.drawingml.chartshap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C33" w:rsidRDefault="007F1C33" w:rsidP="007F1C33">
      <w:pPr>
        <w:jc w:val="center"/>
        <w:rPr>
          <w:b/>
          <w:sz w:val="28"/>
          <w:szCs w:val="28"/>
        </w:rPr>
      </w:pPr>
      <w:r w:rsidRPr="00131499">
        <w:rPr>
          <w:b/>
          <w:sz w:val="28"/>
          <w:szCs w:val="28"/>
        </w:rPr>
        <w:t>Пояснительная записка к проекту бюджета Новокузн</w:t>
      </w:r>
      <w:r w:rsidR="008037E7">
        <w:rPr>
          <w:b/>
          <w:sz w:val="28"/>
          <w:szCs w:val="28"/>
        </w:rPr>
        <w:t>ецкого городского округа на 2018 год и плановый период 2019 и 2020</w:t>
      </w:r>
      <w:r w:rsidRPr="00131499">
        <w:rPr>
          <w:b/>
          <w:sz w:val="28"/>
          <w:szCs w:val="28"/>
        </w:rPr>
        <w:t xml:space="preserve"> годов</w:t>
      </w:r>
    </w:p>
    <w:p w:rsidR="00D57CB2" w:rsidRPr="009871DC" w:rsidRDefault="00D57CB2" w:rsidP="007F1C33">
      <w:pPr>
        <w:jc w:val="center"/>
        <w:rPr>
          <w:b/>
          <w:sz w:val="22"/>
          <w:szCs w:val="22"/>
        </w:rPr>
      </w:pPr>
    </w:p>
    <w:p w:rsidR="007F1C33" w:rsidRPr="00131499" w:rsidRDefault="007F1C33" w:rsidP="007F1C33">
      <w:pPr>
        <w:jc w:val="right"/>
        <w:rPr>
          <w:b/>
          <w:sz w:val="28"/>
          <w:szCs w:val="28"/>
        </w:rPr>
      </w:pPr>
      <w:r w:rsidRPr="00131499">
        <w:rPr>
          <w:b/>
          <w:sz w:val="28"/>
          <w:szCs w:val="28"/>
        </w:rPr>
        <w:t>2 чтение</w:t>
      </w:r>
    </w:p>
    <w:p w:rsidR="007F1C33" w:rsidRPr="009871DC" w:rsidRDefault="007F1C33" w:rsidP="007F1C33">
      <w:pPr>
        <w:ind w:firstLine="851"/>
        <w:jc w:val="both"/>
        <w:rPr>
          <w:b/>
          <w:color w:val="4F6228" w:themeColor="accent3" w:themeShade="80"/>
          <w:sz w:val="18"/>
          <w:szCs w:val="18"/>
        </w:rPr>
      </w:pPr>
    </w:p>
    <w:p w:rsidR="007C10A9" w:rsidRPr="007C10A9" w:rsidRDefault="007C10A9" w:rsidP="00F74F59">
      <w:pPr>
        <w:pStyle w:val="aa"/>
        <w:spacing w:after="0"/>
        <w:ind w:firstLine="709"/>
        <w:jc w:val="both"/>
        <w:rPr>
          <w:sz w:val="28"/>
        </w:rPr>
      </w:pPr>
      <w:proofErr w:type="gramStart"/>
      <w:r w:rsidRPr="007C10A9">
        <w:rPr>
          <w:sz w:val="28"/>
        </w:rPr>
        <w:t xml:space="preserve">Бюджет Новокузнецкого городского округа на 2018 год и на плановый период 2019 и 2020 годов формировался в соответствии с Федеральным законом Российской Федерации «О федеральном бюджете </w:t>
      </w:r>
      <w:r w:rsidRPr="007C10A9">
        <w:rPr>
          <w:bCs/>
          <w:sz w:val="28"/>
        </w:rPr>
        <w:t>на 2018 год и на плановый период 2019 и 2020 годов»</w:t>
      </w:r>
      <w:r w:rsidRPr="007C10A9">
        <w:rPr>
          <w:sz w:val="28"/>
        </w:rPr>
        <w:t>, проектом Закона Кемеровской области «Об областном бюджете на 2018 год и на плановый период 2019 и 2020 годов» (2 чтение), основными направлениями бюджетной</w:t>
      </w:r>
      <w:proofErr w:type="gramEnd"/>
      <w:r w:rsidRPr="007C10A9">
        <w:rPr>
          <w:sz w:val="28"/>
        </w:rPr>
        <w:t xml:space="preserve">, налоговой и </w:t>
      </w:r>
      <w:proofErr w:type="spellStart"/>
      <w:r w:rsidRPr="007C10A9">
        <w:rPr>
          <w:sz w:val="28"/>
        </w:rPr>
        <w:t>таможенно-тарифной</w:t>
      </w:r>
      <w:proofErr w:type="spellEnd"/>
      <w:r w:rsidRPr="007C10A9">
        <w:rPr>
          <w:sz w:val="28"/>
        </w:rPr>
        <w:t xml:space="preserve"> политики на 2018 год и на плановый период 2019 и 2020 годов Российской Федерации, </w:t>
      </w:r>
      <w:r w:rsidRPr="007C10A9">
        <w:rPr>
          <w:bCs/>
          <w:sz w:val="28"/>
        </w:rPr>
        <w:t>Новокузнецкого городского округа</w:t>
      </w:r>
      <w:r w:rsidRPr="007C10A9">
        <w:rPr>
          <w:sz w:val="28"/>
        </w:rPr>
        <w:t>, ожидаемыми итогами социально-экономического развития Новокузнецкого городского округа за 2017 год и прогнозом социально-экономического развития Новокузнецкого городского округа на 2018 год и на плановый период 2019 и 2020 годов.</w:t>
      </w:r>
    </w:p>
    <w:p w:rsidR="007C10A9" w:rsidRPr="007C10A9" w:rsidRDefault="007C10A9" w:rsidP="00F74F59">
      <w:pPr>
        <w:ind w:firstLine="709"/>
        <w:jc w:val="center"/>
        <w:rPr>
          <w:rFonts w:ascii="Open Sans" w:hAnsi="Open Sans" w:cs="Arial"/>
          <w:color w:val="000000"/>
          <w:sz w:val="22"/>
          <w:szCs w:val="20"/>
        </w:rPr>
      </w:pPr>
    </w:p>
    <w:p w:rsidR="007C10A9" w:rsidRPr="007C10A9" w:rsidRDefault="007C10A9" w:rsidP="00F74F59">
      <w:pPr>
        <w:ind w:firstLine="709"/>
        <w:jc w:val="center"/>
        <w:rPr>
          <w:b/>
          <w:sz w:val="28"/>
        </w:rPr>
      </w:pPr>
      <w:r w:rsidRPr="007C10A9">
        <w:rPr>
          <w:b/>
          <w:sz w:val="28"/>
        </w:rPr>
        <w:t>ДОХОДЫ</w:t>
      </w:r>
    </w:p>
    <w:p w:rsidR="007C10A9" w:rsidRPr="007C10A9" w:rsidRDefault="007C10A9" w:rsidP="00F74F59">
      <w:pPr>
        <w:ind w:firstLine="709"/>
        <w:rPr>
          <w:b/>
          <w:sz w:val="28"/>
        </w:rPr>
      </w:pPr>
    </w:p>
    <w:p w:rsidR="007C10A9" w:rsidRPr="007C10A9" w:rsidRDefault="007C10A9" w:rsidP="00F74F59">
      <w:pPr>
        <w:ind w:firstLine="709"/>
        <w:jc w:val="both"/>
        <w:rPr>
          <w:sz w:val="28"/>
        </w:rPr>
      </w:pPr>
      <w:r w:rsidRPr="007C10A9">
        <w:rPr>
          <w:sz w:val="28"/>
        </w:rPr>
        <w:t xml:space="preserve">Проектом </w:t>
      </w:r>
      <w:r w:rsidRPr="007C10A9">
        <w:rPr>
          <w:b/>
          <w:sz w:val="28"/>
        </w:rPr>
        <w:t>бюджета Новокузнецкого городского округа</w:t>
      </w:r>
      <w:r w:rsidRPr="007C10A9">
        <w:rPr>
          <w:sz w:val="28"/>
        </w:rPr>
        <w:t xml:space="preserve"> предлагается установить:</w:t>
      </w:r>
    </w:p>
    <w:p w:rsidR="007C10A9" w:rsidRPr="007C10A9" w:rsidRDefault="007C10A9" w:rsidP="00F74F59">
      <w:pPr>
        <w:ind w:firstLine="709"/>
        <w:jc w:val="both"/>
        <w:rPr>
          <w:sz w:val="28"/>
        </w:rPr>
      </w:pPr>
      <w:r w:rsidRPr="007C10A9">
        <w:rPr>
          <w:sz w:val="28"/>
        </w:rPr>
        <w:t>на 2018 год:</w:t>
      </w:r>
    </w:p>
    <w:p w:rsidR="007C10A9" w:rsidRPr="007C10A9" w:rsidRDefault="007C10A9" w:rsidP="00F74F59">
      <w:pPr>
        <w:ind w:firstLine="709"/>
        <w:jc w:val="both"/>
        <w:rPr>
          <w:sz w:val="28"/>
        </w:rPr>
      </w:pPr>
      <w:r w:rsidRPr="007C10A9">
        <w:rPr>
          <w:sz w:val="28"/>
        </w:rPr>
        <w:t xml:space="preserve"> - доходы городского бюджета в сумме 15 322 152,6 тыс. рублей, из них налоговые и неналоговые доходы 5 645 777,7 тыс. рублей, безвозмездные поступления 9 676 374,9</w:t>
      </w:r>
      <w:r w:rsidRPr="007C10A9">
        <w:rPr>
          <w:b/>
          <w:bCs/>
          <w:sz w:val="22"/>
          <w:szCs w:val="20"/>
        </w:rPr>
        <w:t xml:space="preserve"> </w:t>
      </w:r>
      <w:r w:rsidRPr="007C10A9">
        <w:rPr>
          <w:sz w:val="28"/>
        </w:rPr>
        <w:t xml:space="preserve">тыс. рублей.  </w:t>
      </w:r>
    </w:p>
    <w:p w:rsidR="007C10A9" w:rsidRPr="007C10A9" w:rsidRDefault="007C10A9" w:rsidP="00F74F59">
      <w:pPr>
        <w:tabs>
          <w:tab w:val="left" w:pos="7088"/>
        </w:tabs>
        <w:ind w:firstLine="709"/>
        <w:jc w:val="both"/>
        <w:rPr>
          <w:sz w:val="28"/>
        </w:rPr>
      </w:pPr>
      <w:r w:rsidRPr="007C10A9">
        <w:rPr>
          <w:sz w:val="28"/>
        </w:rPr>
        <w:t>на 2019 год:</w:t>
      </w:r>
      <w:r w:rsidRPr="007C10A9">
        <w:rPr>
          <w:sz w:val="28"/>
        </w:rPr>
        <w:tab/>
      </w:r>
    </w:p>
    <w:p w:rsidR="007C10A9" w:rsidRPr="007C10A9" w:rsidRDefault="007C10A9" w:rsidP="00F74F59">
      <w:pPr>
        <w:ind w:firstLine="709"/>
        <w:jc w:val="both"/>
        <w:rPr>
          <w:sz w:val="28"/>
        </w:rPr>
      </w:pPr>
      <w:r w:rsidRPr="007C10A9">
        <w:rPr>
          <w:sz w:val="28"/>
        </w:rPr>
        <w:t>- доходы городского бюджета в сумме 14 109 634,8 тыс. рублей, из них налоговые и неналоговые доходы  5 779 898,8 тыс. рублей, безвозмездные поступления 8 329 736,0</w:t>
      </w:r>
      <w:r w:rsidRPr="007C10A9">
        <w:rPr>
          <w:b/>
          <w:bCs/>
          <w:sz w:val="22"/>
          <w:szCs w:val="20"/>
        </w:rPr>
        <w:t xml:space="preserve"> </w:t>
      </w:r>
      <w:r w:rsidRPr="007C10A9">
        <w:rPr>
          <w:sz w:val="28"/>
        </w:rPr>
        <w:t xml:space="preserve">тыс. рублей. </w:t>
      </w:r>
    </w:p>
    <w:p w:rsidR="007C10A9" w:rsidRPr="007C10A9" w:rsidRDefault="007C10A9" w:rsidP="00F74F59">
      <w:pPr>
        <w:ind w:firstLine="709"/>
        <w:jc w:val="both"/>
        <w:rPr>
          <w:sz w:val="28"/>
        </w:rPr>
      </w:pPr>
      <w:r w:rsidRPr="007C10A9">
        <w:rPr>
          <w:sz w:val="28"/>
        </w:rPr>
        <w:t>на 2020 год:</w:t>
      </w:r>
    </w:p>
    <w:p w:rsidR="007C10A9" w:rsidRPr="007C10A9" w:rsidRDefault="007C10A9" w:rsidP="00F74F59">
      <w:pPr>
        <w:ind w:firstLine="709"/>
        <w:jc w:val="both"/>
        <w:rPr>
          <w:sz w:val="28"/>
        </w:rPr>
      </w:pPr>
      <w:r w:rsidRPr="007C10A9">
        <w:rPr>
          <w:sz w:val="28"/>
        </w:rPr>
        <w:t xml:space="preserve"> - доходы городского бюджета в сумме 14 241 149,1</w:t>
      </w:r>
      <w:r w:rsidRPr="007C10A9">
        <w:rPr>
          <w:b/>
          <w:bCs/>
          <w:sz w:val="22"/>
          <w:szCs w:val="20"/>
        </w:rPr>
        <w:t xml:space="preserve"> </w:t>
      </w:r>
      <w:r w:rsidRPr="007C10A9">
        <w:rPr>
          <w:sz w:val="28"/>
        </w:rPr>
        <w:t>тыс. рублей, из них налоговые и неналоговые доходы 5 920 542,6 тыс. рублей, безвозмездные поступления 8 320 606,5 тыс. рублей.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</w:rPr>
      </w:pPr>
      <w:r w:rsidRPr="007C10A9">
        <w:rPr>
          <w:sz w:val="28"/>
        </w:rPr>
        <w:t xml:space="preserve">При расчете прогнозируемого объема доходов городского бюджета учитывались принятые в 2017 году изменения налогового и бюджетного законодательства Российской Федерации. </w:t>
      </w:r>
      <w:proofErr w:type="gramStart"/>
      <w:r w:rsidRPr="007C10A9">
        <w:rPr>
          <w:sz w:val="28"/>
        </w:rPr>
        <w:t>Особое значение на формировании доходов бюджета оказал закон Кемеровской области № 88-ОЗ от 30.10.2017г. «О внесении изменений в Закон Кемеровской области «О межбюджетных отношениях в Кемеровской области» и приостановлении действия статьи 19 данного закона», согласно которому предусмотрено установление единых нормативов отчислений в бюджеты городских округов от налога, взимаемого в связи с применением упрощенной системы налогообложения, в</w:t>
      </w:r>
      <w:r w:rsidRPr="007C10A9">
        <w:rPr>
          <w:sz w:val="32"/>
          <w:szCs w:val="28"/>
        </w:rPr>
        <w:t xml:space="preserve"> </w:t>
      </w:r>
      <w:r w:rsidRPr="007C10A9">
        <w:rPr>
          <w:sz w:val="28"/>
        </w:rPr>
        <w:t>том числе минимального налога</w:t>
      </w:r>
      <w:proofErr w:type="gramEnd"/>
      <w:r w:rsidRPr="007C10A9">
        <w:rPr>
          <w:sz w:val="28"/>
        </w:rPr>
        <w:t>, в размере 30% от суммы налога, подлежащей зачислению в областной бюджет.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</w:rPr>
      </w:pPr>
      <w:r w:rsidRPr="007C10A9">
        <w:rPr>
          <w:sz w:val="28"/>
        </w:rPr>
        <w:t xml:space="preserve">Параметры городского бюджета по доходам рассчитаны в соответствии с Методикой прогнозирования </w:t>
      </w:r>
      <w:proofErr w:type="gramStart"/>
      <w:r w:rsidRPr="007C10A9">
        <w:rPr>
          <w:sz w:val="28"/>
        </w:rPr>
        <w:t>налоговых</w:t>
      </w:r>
      <w:proofErr w:type="gramEnd"/>
      <w:r w:rsidRPr="007C10A9">
        <w:rPr>
          <w:sz w:val="28"/>
        </w:rPr>
        <w:t xml:space="preserve"> и неналоговых доходов городского </w:t>
      </w:r>
      <w:r w:rsidRPr="007C10A9">
        <w:rPr>
          <w:sz w:val="28"/>
        </w:rPr>
        <w:lastRenderedPageBreak/>
        <w:t>бюджета на очередной финансовый год и плановый период, утверждённой приказом финансового управления города Новокузнецка, с учётом прогноза поступления доходов, предоставленных:</w:t>
      </w:r>
    </w:p>
    <w:p w:rsidR="007C10A9" w:rsidRPr="007C10A9" w:rsidRDefault="007C10A9" w:rsidP="00F74F59">
      <w:pPr>
        <w:ind w:firstLine="709"/>
        <w:jc w:val="both"/>
        <w:rPr>
          <w:sz w:val="28"/>
        </w:rPr>
      </w:pPr>
      <w:r w:rsidRPr="007C10A9">
        <w:rPr>
          <w:sz w:val="28"/>
        </w:rPr>
        <w:t>- главными администраторами доходов бюджета – федеральными органами государственной власти, органами государственной власти Кемеровской области в соответствии с утвержденными ими Методиками прогнозирования поступлений доходов;</w:t>
      </w:r>
    </w:p>
    <w:p w:rsidR="007C10A9" w:rsidRPr="007C10A9" w:rsidRDefault="007C10A9" w:rsidP="00F74F59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 w:rsidRPr="007C10A9">
        <w:rPr>
          <w:sz w:val="28"/>
        </w:rPr>
        <w:t>- главными администраторами доходов бюджета – органами местного самоуправления в соответствии с утвержденными ими Методиками прогнозирования поступлений доходов.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</w:rPr>
      </w:pPr>
      <w:r w:rsidRPr="007C10A9">
        <w:rPr>
          <w:sz w:val="28"/>
        </w:rPr>
        <w:t>Структура планируемых доходов бюджета на 2018 год и плановый период 2019-2020 годов приведена в таблице № 1, диаграмме № 1.</w:t>
      </w:r>
    </w:p>
    <w:p w:rsidR="007C10A9" w:rsidRDefault="007C10A9" w:rsidP="007C10A9">
      <w:pPr>
        <w:autoSpaceDE w:val="0"/>
        <w:autoSpaceDN w:val="0"/>
        <w:adjustRightInd w:val="0"/>
        <w:jc w:val="center"/>
        <w:rPr>
          <w:sz w:val="28"/>
        </w:rPr>
      </w:pPr>
    </w:p>
    <w:p w:rsidR="007C10A9" w:rsidRPr="007C10A9" w:rsidRDefault="007C10A9" w:rsidP="007C10A9">
      <w:pPr>
        <w:autoSpaceDE w:val="0"/>
        <w:autoSpaceDN w:val="0"/>
        <w:adjustRightInd w:val="0"/>
        <w:jc w:val="center"/>
        <w:rPr>
          <w:sz w:val="28"/>
        </w:rPr>
      </w:pPr>
      <w:r w:rsidRPr="007C10A9">
        <w:rPr>
          <w:sz w:val="28"/>
        </w:rPr>
        <w:t>Структура доходов бюджета</w:t>
      </w:r>
    </w:p>
    <w:p w:rsidR="007C10A9" w:rsidRDefault="007C10A9" w:rsidP="007C10A9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3"/>
          <w:szCs w:val="23"/>
          <w:lang w:eastAsia="en-US"/>
        </w:rPr>
      </w:pPr>
      <w:r w:rsidRPr="00F3006E">
        <w:rPr>
          <w:rFonts w:eastAsiaTheme="minorHAnsi"/>
          <w:color w:val="000000"/>
          <w:sz w:val="23"/>
          <w:szCs w:val="23"/>
          <w:lang w:eastAsia="en-US"/>
        </w:rPr>
        <w:t>Таблица № 1 (тыс. руб.)</w:t>
      </w:r>
    </w:p>
    <w:p w:rsidR="00C512CE" w:rsidRPr="00F3006E" w:rsidRDefault="00C512CE" w:rsidP="007C10A9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3"/>
          <w:szCs w:val="23"/>
          <w:lang w:eastAsia="en-US"/>
        </w:rPr>
      </w:pPr>
    </w:p>
    <w:tbl>
      <w:tblPr>
        <w:tblW w:w="9503" w:type="dxa"/>
        <w:tblInd w:w="103" w:type="dxa"/>
        <w:tblLayout w:type="fixed"/>
        <w:tblLook w:val="04A0"/>
      </w:tblPr>
      <w:tblGrid>
        <w:gridCol w:w="1880"/>
        <w:gridCol w:w="1527"/>
        <w:gridCol w:w="1134"/>
        <w:gridCol w:w="1418"/>
        <w:gridCol w:w="992"/>
        <w:gridCol w:w="1559"/>
        <w:gridCol w:w="993"/>
      </w:tblGrid>
      <w:tr w:rsidR="007C10A9" w:rsidRPr="00F3006E" w:rsidTr="007C10A9">
        <w:trPr>
          <w:trHeight w:val="300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jc w:val="center"/>
              <w:rPr>
                <w:color w:val="000000"/>
              </w:rPr>
            </w:pPr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Статьи доходов </w:t>
            </w:r>
          </w:p>
        </w:tc>
        <w:tc>
          <w:tcPr>
            <w:tcW w:w="2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jc w:val="center"/>
              <w:rPr>
                <w:b/>
                <w:bCs/>
                <w:color w:val="000000"/>
              </w:rPr>
            </w:pPr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2018 год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jc w:val="center"/>
              <w:rPr>
                <w:b/>
                <w:bCs/>
                <w:color w:val="000000"/>
              </w:rPr>
            </w:pPr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2019 год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jc w:val="center"/>
              <w:rPr>
                <w:b/>
                <w:bCs/>
                <w:color w:val="000000"/>
              </w:rPr>
            </w:pPr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2020 год </w:t>
            </w:r>
          </w:p>
        </w:tc>
      </w:tr>
      <w:tr w:rsidR="007C10A9" w:rsidRPr="00F3006E" w:rsidTr="007C10A9">
        <w:trPr>
          <w:trHeight w:val="435"/>
        </w:trPr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0A9" w:rsidRPr="00F3006E" w:rsidRDefault="007C10A9" w:rsidP="007C10A9">
            <w:pPr>
              <w:rPr>
                <w:color w:val="000000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jc w:val="center"/>
              <w:rPr>
                <w:b/>
                <w:bCs/>
                <w:color w:val="000000"/>
              </w:rPr>
            </w:pPr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Значение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jc w:val="center"/>
              <w:rPr>
                <w:b/>
                <w:bCs/>
                <w:color w:val="000000"/>
              </w:rPr>
            </w:pPr>
            <w:r w:rsidRPr="00F3006E">
              <w:rPr>
                <w:b/>
                <w:bCs/>
                <w:color w:val="000000"/>
                <w:sz w:val="22"/>
                <w:szCs w:val="22"/>
              </w:rPr>
              <w:t>Уд</w:t>
            </w:r>
            <w:proofErr w:type="gramStart"/>
            <w:r w:rsidRPr="00F3006E">
              <w:rPr>
                <w:b/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3006E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ес, %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jc w:val="center"/>
              <w:rPr>
                <w:b/>
                <w:bCs/>
                <w:color w:val="000000"/>
              </w:rPr>
            </w:pPr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Значение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jc w:val="center"/>
              <w:rPr>
                <w:b/>
                <w:bCs/>
                <w:color w:val="000000"/>
              </w:rPr>
            </w:pPr>
            <w:r w:rsidRPr="00F3006E">
              <w:rPr>
                <w:b/>
                <w:bCs/>
                <w:color w:val="000000"/>
                <w:sz w:val="22"/>
                <w:szCs w:val="22"/>
              </w:rPr>
              <w:t>Уд</w:t>
            </w:r>
            <w:proofErr w:type="gramStart"/>
            <w:r w:rsidRPr="00F3006E">
              <w:rPr>
                <w:b/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3006E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ес, 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jc w:val="center"/>
              <w:rPr>
                <w:b/>
                <w:bCs/>
                <w:color w:val="000000"/>
              </w:rPr>
            </w:pPr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Значение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jc w:val="center"/>
              <w:rPr>
                <w:b/>
                <w:bCs/>
                <w:color w:val="000000"/>
              </w:rPr>
            </w:pPr>
            <w:r w:rsidRPr="00F3006E">
              <w:rPr>
                <w:b/>
                <w:bCs/>
                <w:color w:val="000000"/>
                <w:sz w:val="22"/>
                <w:szCs w:val="22"/>
              </w:rPr>
              <w:t>Уд</w:t>
            </w:r>
            <w:proofErr w:type="gramStart"/>
            <w:r w:rsidRPr="00F3006E">
              <w:rPr>
                <w:b/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3006E">
              <w:rPr>
                <w:b/>
                <w:bCs/>
                <w:color w:val="000000"/>
                <w:sz w:val="22"/>
                <w:szCs w:val="22"/>
              </w:rPr>
              <w:t>в</w:t>
            </w:r>
            <w:proofErr w:type="gramEnd"/>
            <w:r w:rsidRPr="00F3006E">
              <w:rPr>
                <w:b/>
                <w:bCs/>
                <w:color w:val="000000"/>
                <w:sz w:val="22"/>
                <w:szCs w:val="22"/>
              </w:rPr>
              <w:t xml:space="preserve">ес, % </w:t>
            </w:r>
          </w:p>
        </w:tc>
      </w:tr>
      <w:tr w:rsidR="007C10A9" w:rsidRPr="00F3006E" w:rsidTr="007C10A9">
        <w:trPr>
          <w:trHeight w:val="3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4 874 751,3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4 940 276,4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5 069 406,9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35,6</w:t>
            </w:r>
          </w:p>
        </w:tc>
      </w:tr>
      <w:tr w:rsidR="007C10A9" w:rsidRPr="00F3006E" w:rsidTr="007C10A9">
        <w:trPr>
          <w:trHeight w:val="383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771 026,4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839 622,4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851 135,7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6,0</w:t>
            </w:r>
          </w:p>
        </w:tc>
      </w:tr>
      <w:tr w:rsidR="007C10A9" w:rsidRPr="00F3006E" w:rsidTr="007C10A9">
        <w:trPr>
          <w:trHeight w:val="63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9 676 374,9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8 329 736,0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8 320 606,5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58,4</w:t>
            </w:r>
          </w:p>
        </w:tc>
      </w:tr>
      <w:tr w:rsidR="007C10A9" w:rsidRPr="00B13471" w:rsidTr="007C10A9">
        <w:trPr>
          <w:trHeight w:val="3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A9" w:rsidRPr="00F3006E" w:rsidRDefault="007C10A9" w:rsidP="007C10A9">
            <w:pPr>
              <w:jc w:val="center"/>
              <w:rPr>
                <w:b/>
                <w:color w:val="000000"/>
              </w:rPr>
            </w:pPr>
            <w:r w:rsidRPr="00F3006E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15 322 152,6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14 109 634,8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14 241 149,1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0A9" w:rsidRPr="00F3006E" w:rsidRDefault="007C10A9" w:rsidP="007C10A9">
            <w:pPr>
              <w:jc w:val="right"/>
              <w:rPr>
                <w:color w:val="000000"/>
              </w:rPr>
            </w:pPr>
            <w:r w:rsidRPr="00F3006E"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7C10A9" w:rsidRPr="00392BDD" w:rsidRDefault="007C10A9" w:rsidP="007C10A9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3"/>
          <w:szCs w:val="23"/>
          <w:lang w:eastAsia="en-US"/>
        </w:rPr>
      </w:pPr>
    </w:p>
    <w:p w:rsidR="007C10A9" w:rsidRDefault="007C10A9" w:rsidP="007C10A9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3"/>
          <w:szCs w:val="23"/>
          <w:lang w:eastAsia="en-US"/>
        </w:rPr>
      </w:pPr>
      <w:r w:rsidRPr="00F3006E">
        <w:rPr>
          <w:rFonts w:eastAsiaTheme="minorHAnsi"/>
          <w:color w:val="000000"/>
          <w:sz w:val="23"/>
          <w:szCs w:val="23"/>
          <w:lang w:eastAsia="en-US"/>
        </w:rPr>
        <w:t>Диаграмма №1 (тыс. руб.)</w:t>
      </w:r>
    </w:p>
    <w:p w:rsidR="007C10A9" w:rsidRDefault="007C10A9" w:rsidP="007C10A9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noProof/>
          <w:color w:val="000000"/>
          <w:sz w:val="23"/>
          <w:szCs w:val="23"/>
        </w:rPr>
        <w:drawing>
          <wp:inline distT="0" distB="0" distL="0" distR="0">
            <wp:extent cx="6472555" cy="444500"/>
            <wp:effectExtent l="19050" t="0" r="4445" b="0"/>
            <wp:docPr id="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55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0A9" w:rsidRDefault="007C10A9" w:rsidP="007C10A9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3"/>
          <w:szCs w:val="23"/>
          <w:lang w:eastAsia="en-US"/>
        </w:rPr>
      </w:pPr>
      <w:r w:rsidRPr="00B13471">
        <w:rPr>
          <w:rFonts w:eastAsiaTheme="minorHAnsi"/>
          <w:noProof/>
          <w:color w:val="000000"/>
          <w:sz w:val="23"/>
          <w:szCs w:val="23"/>
        </w:rPr>
        <w:drawing>
          <wp:inline distT="0" distB="0" distL="0" distR="0">
            <wp:extent cx="1907628" cy="1529255"/>
            <wp:effectExtent l="19050" t="0" r="0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CD6472">
        <w:rPr>
          <w:noProof/>
        </w:rPr>
        <w:t xml:space="preserve"> </w:t>
      </w:r>
      <w:r w:rsidRPr="00CD6472">
        <w:rPr>
          <w:noProof/>
        </w:rPr>
        <w:drawing>
          <wp:inline distT="0" distB="0" distL="0" distR="0">
            <wp:extent cx="1986455" cy="1545021"/>
            <wp:effectExtent l="0" t="0" r="0" b="0"/>
            <wp:docPr id="1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CD6472">
        <w:rPr>
          <w:noProof/>
        </w:rPr>
        <w:drawing>
          <wp:inline distT="0" distB="0" distL="0" distR="0">
            <wp:extent cx="1825515" cy="1529255"/>
            <wp:effectExtent l="19050" t="0" r="3285" b="0"/>
            <wp:docPr id="11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C10A9" w:rsidRDefault="007C10A9" w:rsidP="007C10A9">
      <w:pPr>
        <w:spacing w:line="288" w:lineRule="auto"/>
        <w:jc w:val="center"/>
        <w:rPr>
          <w:b/>
          <w:sz w:val="28"/>
          <w:szCs w:val="28"/>
          <w:u w:val="single"/>
        </w:rPr>
      </w:pPr>
    </w:p>
    <w:p w:rsidR="007C10A9" w:rsidRPr="007C10A9" w:rsidRDefault="007C10A9" w:rsidP="00F74F59">
      <w:pPr>
        <w:spacing w:line="288" w:lineRule="auto"/>
        <w:ind w:firstLine="709"/>
        <w:jc w:val="center"/>
        <w:rPr>
          <w:sz w:val="28"/>
          <w:szCs w:val="28"/>
          <w:u w:val="single"/>
        </w:rPr>
      </w:pPr>
      <w:r w:rsidRPr="007C10A9">
        <w:rPr>
          <w:b/>
          <w:sz w:val="28"/>
          <w:szCs w:val="28"/>
          <w:u w:val="single"/>
        </w:rPr>
        <w:t>Налоговые доходы</w:t>
      </w:r>
    </w:p>
    <w:p w:rsidR="007C10A9" w:rsidRPr="007C10A9" w:rsidRDefault="007C10A9" w:rsidP="00F74F59">
      <w:pPr>
        <w:spacing w:line="288" w:lineRule="auto"/>
        <w:ind w:firstLine="709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:rsidR="007C10A9" w:rsidRPr="007C10A9" w:rsidRDefault="007C10A9" w:rsidP="00F74F59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Проектом предлагается установить объем </w:t>
      </w:r>
      <w:proofErr w:type="gramStart"/>
      <w:r w:rsidRPr="007C10A9">
        <w:rPr>
          <w:sz w:val="28"/>
          <w:szCs w:val="28"/>
        </w:rPr>
        <w:t>налоговых</w:t>
      </w:r>
      <w:proofErr w:type="gramEnd"/>
      <w:r w:rsidRPr="007C10A9">
        <w:rPr>
          <w:sz w:val="28"/>
          <w:szCs w:val="28"/>
        </w:rPr>
        <w:t xml:space="preserve"> доходов на 2018 год в размере </w:t>
      </w:r>
      <w:r w:rsidRPr="007C10A9">
        <w:rPr>
          <w:color w:val="000000"/>
          <w:sz w:val="28"/>
          <w:szCs w:val="28"/>
        </w:rPr>
        <w:t>4 874 751,3</w:t>
      </w:r>
      <w:r w:rsidRPr="007C10A9">
        <w:rPr>
          <w:sz w:val="28"/>
          <w:szCs w:val="28"/>
        </w:rPr>
        <w:t xml:space="preserve"> </w:t>
      </w:r>
      <w:r w:rsidRPr="007C10A9">
        <w:rPr>
          <w:rFonts w:eastAsiaTheme="minorHAnsi"/>
          <w:color w:val="000000"/>
          <w:sz w:val="28"/>
          <w:szCs w:val="28"/>
          <w:lang w:eastAsia="en-US"/>
        </w:rPr>
        <w:t>тыс. руб.</w:t>
      </w:r>
      <w:r w:rsidRPr="007C10A9">
        <w:rPr>
          <w:sz w:val="28"/>
          <w:szCs w:val="28"/>
        </w:rPr>
        <w:t>, на 2019  -</w:t>
      </w:r>
      <w:r w:rsidRPr="007C10A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7C10A9">
        <w:rPr>
          <w:color w:val="000000"/>
          <w:sz w:val="28"/>
          <w:szCs w:val="28"/>
        </w:rPr>
        <w:t xml:space="preserve">4 940 276,4 </w:t>
      </w:r>
      <w:r w:rsidRPr="007C10A9">
        <w:rPr>
          <w:rFonts w:eastAsiaTheme="minorHAnsi"/>
          <w:color w:val="000000"/>
          <w:sz w:val="28"/>
          <w:szCs w:val="28"/>
          <w:lang w:eastAsia="en-US"/>
        </w:rPr>
        <w:t>тыс. руб.</w:t>
      </w:r>
      <w:r w:rsidRPr="007C10A9">
        <w:rPr>
          <w:sz w:val="28"/>
          <w:szCs w:val="28"/>
        </w:rPr>
        <w:t>, на 2020 –</w:t>
      </w:r>
      <w:r w:rsidRPr="007C10A9">
        <w:rPr>
          <w:rFonts w:eastAsiaTheme="minorHAnsi"/>
          <w:color w:val="000000"/>
          <w:sz w:val="28"/>
          <w:szCs w:val="28"/>
          <w:lang w:eastAsia="en-US"/>
        </w:rPr>
        <w:t xml:space="preserve"> 5 069 406,9</w:t>
      </w:r>
      <w:r w:rsidRPr="007C10A9">
        <w:rPr>
          <w:color w:val="000000"/>
          <w:sz w:val="28"/>
          <w:szCs w:val="28"/>
        </w:rPr>
        <w:t xml:space="preserve"> </w:t>
      </w:r>
      <w:r w:rsidRPr="007C10A9">
        <w:rPr>
          <w:rFonts w:eastAsiaTheme="minorHAnsi"/>
          <w:color w:val="000000"/>
          <w:sz w:val="28"/>
          <w:szCs w:val="28"/>
          <w:lang w:eastAsia="en-US"/>
        </w:rPr>
        <w:t>тыс. руб.</w:t>
      </w:r>
      <w:r w:rsidRPr="007C10A9">
        <w:rPr>
          <w:sz w:val="28"/>
          <w:szCs w:val="28"/>
        </w:rPr>
        <w:t xml:space="preserve"> Структура налоговых доходов представлена в диаграмме № 2.</w:t>
      </w:r>
    </w:p>
    <w:p w:rsidR="007C10A9" w:rsidRDefault="007C10A9" w:rsidP="007C10A9">
      <w:pPr>
        <w:spacing w:line="276" w:lineRule="auto"/>
        <w:contextualSpacing/>
        <w:jc w:val="center"/>
        <w:rPr>
          <w:sz w:val="28"/>
          <w:szCs w:val="28"/>
        </w:rPr>
      </w:pPr>
    </w:p>
    <w:p w:rsidR="007C10A9" w:rsidRDefault="007C10A9" w:rsidP="007C10A9">
      <w:pPr>
        <w:spacing w:line="276" w:lineRule="auto"/>
        <w:contextualSpacing/>
        <w:jc w:val="center"/>
        <w:rPr>
          <w:sz w:val="28"/>
          <w:szCs w:val="28"/>
        </w:rPr>
      </w:pPr>
    </w:p>
    <w:p w:rsidR="007C10A9" w:rsidRPr="007C10A9" w:rsidRDefault="007C10A9" w:rsidP="007C10A9">
      <w:pPr>
        <w:spacing w:line="276" w:lineRule="auto"/>
        <w:contextualSpacing/>
        <w:jc w:val="center"/>
        <w:rPr>
          <w:sz w:val="28"/>
          <w:szCs w:val="28"/>
        </w:rPr>
      </w:pPr>
      <w:r w:rsidRPr="007C10A9">
        <w:rPr>
          <w:sz w:val="28"/>
          <w:szCs w:val="28"/>
        </w:rPr>
        <w:t xml:space="preserve">Структура </w:t>
      </w:r>
      <w:proofErr w:type="gramStart"/>
      <w:r w:rsidRPr="007C10A9">
        <w:rPr>
          <w:sz w:val="28"/>
          <w:szCs w:val="28"/>
        </w:rPr>
        <w:t>налоговых</w:t>
      </w:r>
      <w:proofErr w:type="gramEnd"/>
      <w:r w:rsidRPr="007C10A9">
        <w:rPr>
          <w:sz w:val="28"/>
          <w:szCs w:val="28"/>
        </w:rPr>
        <w:t xml:space="preserve"> доходов</w:t>
      </w:r>
    </w:p>
    <w:p w:rsidR="007C10A9" w:rsidRPr="007C10A9" w:rsidRDefault="007C10A9" w:rsidP="007C10A9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7C10A9">
        <w:rPr>
          <w:rFonts w:eastAsiaTheme="minorHAnsi"/>
          <w:color w:val="000000"/>
          <w:sz w:val="28"/>
          <w:szCs w:val="28"/>
          <w:lang w:eastAsia="en-US"/>
        </w:rPr>
        <w:t>Диаграмма № 2 (тыс</w:t>
      </w:r>
      <w:proofErr w:type="gramStart"/>
      <w:r w:rsidRPr="007C10A9">
        <w:rPr>
          <w:rFonts w:eastAsiaTheme="minorHAnsi"/>
          <w:color w:val="000000"/>
          <w:sz w:val="28"/>
          <w:szCs w:val="28"/>
          <w:lang w:eastAsia="en-US"/>
        </w:rPr>
        <w:t>.р</w:t>
      </w:r>
      <w:proofErr w:type="gramEnd"/>
      <w:r w:rsidRPr="007C10A9">
        <w:rPr>
          <w:rFonts w:eastAsiaTheme="minorHAnsi"/>
          <w:color w:val="000000"/>
          <w:sz w:val="28"/>
          <w:szCs w:val="28"/>
          <w:lang w:eastAsia="en-US"/>
        </w:rPr>
        <w:t>уб.)</w:t>
      </w:r>
    </w:p>
    <w:p w:rsidR="007C10A9" w:rsidRDefault="007C10A9" w:rsidP="007C10A9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2"/>
          <w:szCs w:val="22"/>
          <w:lang w:eastAsia="en-US"/>
        </w:rPr>
      </w:pPr>
      <w:r w:rsidRPr="00F977E8">
        <w:rPr>
          <w:rFonts w:eastAsiaTheme="minorHAnsi"/>
          <w:noProof/>
          <w:color w:val="000000"/>
          <w:sz w:val="22"/>
          <w:szCs w:val="22"/>
        </w:rPr>
        <w:drawing>
          <wp:inline distT="0" distB="0" distL="0" distR="0">
            <wp:extent cx="6305550" cy="457200"/>
            <wp:effectExtent l="19050" t="0" r="0" b="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509" cy="457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0A9" w:rsidRDefault="007C10A9" w:rsidP="007C10A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:rsidR="007C10A9" w:rsidRDefault="007C10A9" w:rsidP="007C10A9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431C84">
        <w:rPr>
          <w:rFonts w:eastAsiaTheme="minorHAnsi"/>
          <w:noProof/>
          <w:color w:val="000000"/>
          <w:sz w:val="22"/>
          <w:szCs w:val="22"/>
        </w:rPr>
        <w:drawing>
          <wp:inline distT="0" distB="0" distL="0" distR="0">
            <wp:extent cx="1951639" cy="1434662"/>
            <wp:effectExtent l="19050" t="0" r="0" b="0"/>
            <wp:docPr id="1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431C84">
        <w:rPr>
          <w:rFonts w:eastAsiaTheme="minorHAnsi"/>
          <w:noProof/>
          <w:color w:val="000000"/>
          <w:sz w:val="22"/>
          <w:szCs w:val="22"/>
        </w:rPr>
        <w:drawing>
          <wp:inline distT="0" distB="0" distL="0" distR="0">
            <wp:extent cx="2082800" cy="1447800"/>
            <wp:effectExtent l="19050" t="0" r="0" b="0"/>
            <wp:docPr id="17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Pr="00282AEA">
        <w:rPr>
          <w:rFonts w:eastAsiaTheme="minorHAnsi"/>
          <w:noProof/>
          <w:color w:val="000000"/>
          <w:sz w:val="22"/>
          <w:szCs w:val="22"/>
        </w:rPr>
        <w:drawing>
          <wp:inline distT="0" distB="0" distL="0" distR="0">
            <wp:extent cx="1970689" cy="1450428"/>
            <wp:effectExtent l="1905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C10A9" w:rsidRDefault="007C10A9" w:rsidP="007C10A9">
      <w:pPr>
        <w:pStyle w:val="9"/>
        <w:spacing w:before="0" w:after="0" w:line="288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0A9" w:rsidRPr="007C10A9" w:rsidRDefault="007C10A9" w:rsidP="00F74F59">
      <w:pPr>
        <w:pStyle w:val="9"/>
        <w:spacing w:before="0"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0A9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</w:p>
    <w:p w:rsidR="007C10A9" w:rsidRPr="007C10A9" w:rsidRDefault="007C10A9" w:rsidP="00F74F59">
      <w:pPr>
        <w:ind w:firstLine="709"/>
        <w:rPr>
          <w:sz w:val="28"/>
          <w:szCs w:val="28"/>
        </w:rPr>
      </w:pPr>
    </w:p>
    <w:p w:rsidR="007C10A9" w:rsidRPr="007C10A9" w:rsidRDefault="007C10A9" w:rsidP="00F74F59">
      <w:pPr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7C10A9">
        <w:rPr>
          <w:bCs/>
          <w:color w:val="000000"/>
          <w:sz w:val="28"/>
          <w:szCs w:val="28"/>
        </w:rPr>
        <w:t xml:space="preserve">Объем поступлений налога на доходы физических лиц рассчитан на основании данных прогноза социально-экономического развития </w:t>
      </w:r>
      <w:r w:rsidRPr="007C10A9">
        <w:rPr>
          <w:sz w:val="28"/>
          <w:szCs w:val="28"/>
        </w:rPr>
        <w:t xml:space="preserve">Новокузнецкого городского округа </w:t>
      </w:r>
      <w:r w:rsidRPr="007C10A9">
        <w:rPr>
          <w:bCs/>
          <w:color w:val="000000"/>
          <w:sz w:val="28"/>
          <w:szCs w:val="28"/>
        </w:rPr>
        <w:t xml:space="preserve">на 2018 год и на плановый </w:t>
      </w:r>
      <w:r w:rsidRPr="007C10A9">
        <w:rPr>
          <w:bCs/>
          <w:sz w:val="28"/>
          <w:szCs w:val="28"/>
        </w:rPr>
        <w:t>период 2019 и 2020 годов</w:t>
      </w:r>
      <w:r w:rsidRPr="007C10A9">
        <w:rPr>
          <w:bCs/>
          <w:color w:val="000000"/>
          <w:sz w:val="28"/>
          <w:szCs w:val="28"/>
        </w:rPr>
        <w:t xml:space="preserve"> по показателю фонда начисленной заработной платы, с учетом данных формы 5-НДФЛ «Отчет о налоговой базе и структуре начислений по налогу на доходы физических лиц за 2016 год, удерживаемому налоговыми агентами», по состоянию</w:t>
      </w:r>
      <w:proofErr w:type="gramEnd"/>
      <w:r w:rsidRPr="007C10A9">
        <w:rPr>
          <w:bCs/>
          <w:color w:val="000000"/>
          <w:sz w:val="28"/>
          <w:szCs w:val="28"/>
        </w:rPr>
        <w:t xml:space="preserve"> </w:t>
      </w:r>
      <w:proofErr w:type="gramStart"/>
      <w:r w:rsidRPr="007C10A9">
        <w:rPr>
          <w:bCs/>
          <w:color w:val="000000"/>
          <w:sz w:val="28"/>
          <w:szCs w:val="28"/>
        </w:rPr>
        <w:t xml:space="preserve">на 01.07.2017г., представленной управлением ФНС по Кемеровской области. </w:t>
      </w:r>
      <w:proofErr w:type="gramEnd"/>
    </w:p>
    <w:p w:rsidR="007C10A9" w:rsidRPr="007C10A9" w:rsidRDefault="007C10A9" w:rsidP="00F74F59">
      <w:pPr>
        <w:ind w:firstLine="709"/>
        <w:jc w:val="both"/>
        <w:rPr>
          <w:bCs/>
          <w:color w:val="000000"/>
          <w:sz w:val="28"/>
          <w:szCs w:val="28"/>
        </w:rPr>
      </w:pPr>
      <w:r w:rsidRPr="007C10A9">
        <w:rPr>
          <w:bCs/>
          <w:color w:val="000000"/>
          <w:sz w:val="28"/>
          <w:szCs w:val="28"/>
        </w:rPr>
        <w:t>В расчете предусмотрены налоговые вычеты в соответствии со статьями 218, 219, 220, 221 Налогового кодекса Российской Федерации (далее – НК РФ), применены ставки налога, предусмотренные пунктами 1, 2, 3, 4 статьи 224 НК РФ – 9%; 13%; 15%; 30%; 35%.</w:t>
      </w:r>
    </w:p>
    <w:p w:rsidR="007C10A9" w:rsidRPr="007C10A9" w:rsidRDefault="007C10A9" w:rsidP="00F74F59">
      <w:pPr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7C10A9">
        <w:rPr>
          <w:bCs/>
          <w:color w:val="000000"/>
          <w:sz w:val="28"/>
          <w:szCs w:val="28"/>
        </w:rPr>
        <w:t xml:space="preserve">В расчете учтен норматив отчислений в местный бюджет, предусмотренный пунктом 2 статьи 61.2 Бюджетного кодекса Российской Федерации (далее - БК РФ) в размере 15% и </w:t>
      </w:r>
      <w:r w:rsidRPr="007C10A9">
        <w:rPr>
          <w:sz w:val="28"/>
          <w:szCs w:val="28"/>
        </w:rPr>
        <w:t xml:space="preserve">дополнительный норматив по налогу на доходы физических лиц, заменяющий часть дотации на выравнивание бюджетной обеспеченности, в размере </w:t>
      </w:r>
      <w:r w:rsidRPr="007C10A9">
        <w:rPr>
          <w:b/>
          <w:sz w:val="28"/>
          <w:szCs w:val="28"/>
          <w:u w:val="single"/>
        </w:rPr>
        <w:t>14,89 %,</w:t>
      </w:r>
      <w:r w:rsidRPr="007C10A9">
        <w:rPr>
          <w:sz w:val="28"/>
          <w:szCs w:val="28"/>
        </w:rPr>
        <w:t xml:space="preserve"> в соответствии с приложением № 2 к проекту Закона Кемеровской области «Об областном бюджете на 2018 год и плановый</w:t>
      </w:r>
      <w:proofErr w:type="gramEnd"/>
      <w:r w:rsidRPr="007C10A9">
        <w:rPr>
          <w:sz w:val="28"/>
          <w:szCs w:val="28"/>
        </w:rPr>
        <w:t xml:space="preserve"> период 2019 и 2020 годов» (2 чтение).</w:t>
      </w:r>
      <w:r w:rsidRPr="007C10A9">
        <w:rPr>
          <w:bCs/>
          <w:color w:val="000000"/>
          <w:sz w:val="28"/>
          <w:szCs w:val="28"/>
        </w:rPr>
        <w:t xml:space="preserve"> </w:t>
      </w:r>
    </w:p>
    <w:p w:rsidR="007C10A9" w:rsidRPr="007C10A9" w:rsidRDefault="007C10A9" w:rsidP="00F74F59">
      <w:pPr>
        <w:pStyle w:val="ConsPlusNonformat"/>
        <w:ind w:firstLine="709"/>
        <w:jc w:val="both"/>
        <w:rPr>
          <w:sz w:val="28"/>
          <w:szCs w:val="28"/>
        </w:rPr>
      </w:pPr>
      <w:r w:rsidRPr="007C10A9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Pr="007C10A9">
        <w:rPr>
          <w:rFonts w:ascii="Times New Roman" w:hAnsi="Times New Roman" w:cs="Times New Roman"/>
          <w:sz w:val="28"/>
          <w:szCs w:val="28"/>
        </w:rPr>
        <w:t>асчет произведен в соответствии со статьей 227.1 Налогового кодекса Российской Федерации</w:t>
      </w:r>
      <w:r w:rsidRPr="007C10A9">
        <w:rPr>
          <w:rFonts w:ascii="Times New Roman" w:hAnsi="Times New Roman" w:cs="Times New Roman"/>
          <w:bCs/>
          <w:snapToGrid w:val="0"/>
          <w:color w:val="000000"/>
          <w:sz w:val="28"/>
          <w:szCs w:val="28"/>
        </w:rPr>
        <w:t xml:space="preserve">, с </w:t>
      </w:r>
      <w:r w:rsidRPr="007C10A9">
        <w:rPr>
          <w:rFonts w:ascii="Times New Roman" w:hAnsi="Times New Roman" w:cs="Times New Roman"/>
          <w:bCs/>
          <w:color w:val="000000"/>
          <w:sz w:val="28"/>
          <w:szCs w:val="28"/>
        </w:rPr>
        <w:t>учетом: к</w:t>
      </w:r>
      <w:r w:rsidRPr="007C10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оэффициента-дефлятора и размера фиксированного авансового платежа, применяемых для целей главы 23 «Налог на доходы физических лиц» </w:t>
      </w:r>
      <w:r w:rsidRPr="007C10A9"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 (Приказ Минэкономразвития РФ от 30.10.2017 г. № 579 «Об установлении коэффициентов-дефляторов на 2018 год» в размере</w:t>
      </w:r>
      <w:proofErr w:type="gramStart"/>
      <w:r w:rsidRPr="007C10A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7C10A9">
        <w:rPr>
          <w:rFonts w:ascii="Times New Roman" w:hAnsi="Times New Roman" w:cs="Times New Roman"/>
          <w:sz w:val="28"/>
          <w:szCs w:val="28"/>
        </w:rPr>
        <w:t xml:space="preserve">=1,686); </w:t>
      </w:r>
      <w:r w:rsidRPr="007C10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также </w:t>
      </w:r>
      <w:r w:rsidRPr="007C10A9">
        <w:rPr>
          <w:rFonts w:ascii="Times New Roman" w:hAnsi="Times New Roman" w:cs="Times New Roman"/>
          <w:color w:val="000000"/>
          <w:sz w:val="28"/>
          <w:szCs w:val="28"/>
        </w:rPr>
        <w:t>коэффициента, отражающего особенности рынка труда в Кемеровской области (Закон Кемеровской области от 30.10.2017 г. № 86-ОЗ «</w:t>
      </w:r>
      <w:r w:rsidRPr="007C10A9">
        <w:rPr>
          <w:rFonts w:ascii="Times New Roman" w:hAnsi="Times New Roman" w:cs="Times New Roman"/>
          <w:sz w:val="28"/>
          <w:szCs w:val="28"/>
        </w:rPr>
        <w:t>Об установлении коэффициента, отражающего региональные особенности рынка труда Кемеровской области, на 2018 год»</w:t>
      </w:r>
      <w:r w:rsidRPr="007C10A9">
        <w:rPr>
          <w:rFonts w:ascii="Times New Roman" w:hAnsi="Times New Roman" w:cs="Times New Roman"/>
          <w:color w:val="000000"/>
          <w:sz w:val="28"/>
          <w:szCs w:val="28"/>
        </w:rPr>
        <w:t xml:space="preserve"> в размере</w:t>
      </w:r>
      <w:proofErr w:type="gramStart"/>
      <w:r w:rsidRPr="007C10A9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proofErr w:type="gramEnd"/>
      <w:r w:rsidRPr="007C10A9">
        <w:rPr>
          <w:rFonts w:ascii="Times New Roman" w:hAnsi="Times New Roman" w:cs="Times New Roman"/>
          <w:color w:val="000000"/>
          <w:sz w:val="28"/>
          <w:szCs w:val="28"/>
        </w:rPr>
        <w:t>=1,785).</w:t>
      </w:r>
    </w:p>
    <w:p w:rsidR="007C10A9" w:rsidRPr="007C10A9" w:rsidRDefault="007C10A9" w:rsidP="00F74F59">
      <w:pPr>
        <w:ind w:firstLine="709"/>
        <w:jc w:val="both"/>
        <w:rPr>
          <w:bCs/>
          <w:color w:val="000000"/>
          <w:sz w:val="28"/>
          <w:szCs w:val="28"/>
        </w:rPr>
      </w:pPr>
      <w:r w:rsidRPr="007C10A9">
        <w:rPr>
          <w:bCs/>
          <w:color w:val="000000"/>
          <w:sz w:val="28"/>
          <w:szCs w:val="28"/>
        </w:rPr>
        <w:lastRenderedPageBreak/>
        <w:t xml:space="preserve">Прогнозируемая сумма налога на доходы физических лиц, при ожидаемом поступлении за 2017 год в сумме 2 710 000,0 тыс. руб., составит </w:t>
      </w:r>
      <w:r w:rsidRPr="007C10A9">
        <w:rPr>
          <w:b/>
          <w:bCs/>
          <w:color w:val="000000"/>
          <w:sz w:val="28"/>
          <w:szCs w:val="28"/>
        </w:rPr>
        <w:t>в 2018</w:t>
      </w:r>
      <w:r w:rsidRPr="007C10A9">
        <w:rPr>
          <w:bCs/>
          <w:color w:val="000000"/>
          <w:sz w:val="28"/>
          <w:szCs w:val="28"/>
        </w:rPr>
        <w:t xml:space="preserve"> году </w:t>
      </w:r>
      <w:r w:rsidRPr="007C10A9">
        <w:rPr>
          <w:b/>
          <w:bCs/>
          <w:color w:val="000000"/>
          <w:sz w:val="28"/>
          <w:szCs w:val="28"/>
        </w:rPr>
        <w:t>2 872 000,0 тыс. руб</w:t>
      </w:r>
      <w:r w:rsidRPr="007C10A9">
        <w:rPr>
          <w:bCs/>
          <w:color w:val="000000"/>
          <w:sz w:val="28"/>
          <w:szCs w:val="28"/>
        </w:rPr>
        <w:t>. в том числе:</w:t>
      </w:r>
    </w:p>
    <w:p w:rsidR="007C10A9" w:rsidRDefault="007C10A9" w:rsidP="00F74F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0A9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НК РФ, с учетом динамики поступлений налога за 2017 год, составит </w:t>
      </w:r>
      <w:r w:rsidRPr="007C10A9">
        <w:rPr>
          <w:rFonts w:ascii="Times New Roman" w:hAnsi="Times New Roman" w:cs="Times New Roman"/>
          <w:b/>
          <w:sz w:val="28"/>
          <w:szCs w:val="28"/>
        </w:rPr>
        <w:t>2 828 936,0 тыс. руб</w:t>
      </w:r>
      <w:r w:rsidRPr="007C10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10A9" w:rsidRPr="007C10A9" w:rsidRDefault="007C10A9" w:rsidP="007C10A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797"/>
        <w:gridCol w:w="1842"/>
      </w:tblGrid>
      <w:tr w:rsidR="007C10A9" w:rsidRPr="007C10A9" w:rsidTr="007C10A9">
        <w:trPr>
          <w:trHeight w:val="40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:rsidR="007C10A9" w:rsidRPr="007C10A9" w:rsidRDefault="007C10A9" w:rsidP="007C10A9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C10A9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:rsidR="007C10A9" w:rsidRPr="007C10A9" w:rsidRDefault="007C10A9" w:rsidP="007C10A9">
            <w:pPr>
              <w:jc w:val="center"/>
              <w:rPr>
                <w:b/>
                <w:sz w:val="28"/>
                <w:szCs w:val="28"/>
              </w:rPr>
            </w:pPr>
            <w:r w:rsidRPr="007C10A9">
              <w:rPr>
                <w:b/>
                <w:sz w:val="28"/>
                <w:szCs w:val="28"/>
              </w:rPr>
              <w:t>Прогноз</w:t>
            </w:r>
          </w:p>
          <w:p w:rsidR="007C10A9" w:rsidRPr="007C10A9" w:rsidRDefault="007C10A9" w:rsidP="007C10A9">
            <w:pPr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C10A9">
              <w:rPr>
                <w:b/>
                <w:sz w:val="28"/>
                <w:szCs w:val="28"/>
              </w:rPr>
              <w:t>на 2018 год</w:t>
            </w:r>
          </w:p>
        </w:tc>
      </w:tr>
      <w:tr w:rsidR="007C10A9" w:rsidRPr="007C10A9" w:rsidTr="007C10A9">
        <w:trPr>
          <w:trHeight w:val="327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Фонд начисленной заработной платы,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72 150 000</w:t>
            </w:r>
          </w:p>
        </w:tc>
      </w:tr>
      <w:tr w:rsidR="007C10A9" w:rsidRPr="007C10A9" w:rsidTr="007C10A9">
        <w:trPr>
          <w:trHeight w:val="29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 xml:space="preserve">Планируемая сумма налоговых вычетов, в 2018 году, тыс. руб. (4,0% от ФЗП)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2 886 000</w:t>
            </w:r>
          </w:p>
        </w:tc>
      </w:tr>
      <w:tr w:rsidR="007C10A9" w:rsidRPr="007C10A9" w:rsidTr="007C10A9">
        <w:trPr>
          <w:trHeight w:val="37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Фонд начисленной заработной платы без сумм льгот,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69 264 000</w:t>
            </w:r>
          </w:p>
        </w:tc>
      </w:tr>
      <w:tr w:rsidR="007C10A9" w:rsidRPr="007C10A9" w:rsidTr="007C10A9">
        <w:trPr>
          <w:trHeight w:val="25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both"/>
              <w:rPr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Ставка налога, %.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right"/>
              <w:rPr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13</w:t>
            </w:r>
          </w:p>
        </w:tc>
      </w:tr>
      <w:tr w:rsidR="007C10A9" w:rsidRPr="007C10A9" w:rsidTr="007C10A9">
        <w:trPr>
          <w:trHeight w:val="25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Сумма налога (контингент),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9 004 320</w:t>
            </w:r>
          </w:p>
        </w:tc>
      </w:tr>
      <w:tr w:rsidR="007C10A9" w:rsidRPr="007C10A9" w:rsidTr="007C10A9">
        <w:trPr>
          <w:trHeight w:val="27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Отчисления в местный бюджет, %.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29,89</w:t>
            </w:r>
          </w:p>
        </w:tc>
      </w:tr>
      <w:tr w:rsidR="007C10A9" w:rsidRPr="007C10A9" w:rsidTr="007C10A9">
        <w:trPr>
          <w:trHeight w:val="60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осуществляются в соответствии со статьями 227, 227.1 и 228 НК РФ, в местный бюджет в 2018 году,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2 691 391</w:t>
            </w:r>
          </w:p>
        </w:tc>
      </w:tr>
      <w:tr w:rsidR="007C10A9" w:rsidRPr="007C10A9" w:rsidTr="007C10A9">
        <w:trPr>
          <w:trHeight w:val="25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Сумма ожидаемого погашения недоимки,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37 545</w:t>
            </w:r>
          </w:p>
        </w:tc>
      </w:tr>
      <w:tr w:rsidR="007C10A9" w:rsidRPr="007C10A9" w:rsidTr="007C10A9">
        <w:trPr>
          <w:trHeight w:val="27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 xml:space="preserve">Сумма ожидаемых </w:t>
            </w:r>
            <w:proofErr w:type="spellStart"/>
            <w:r w:rsidRPr="007C10A9">
              <w:rPr>
                <w:rFonts w:eastAsia="Arial Unicode MS"/>
                <w:sz w:val="28"/>
                <w:szCs w:val="28"/>
              </w:rPr>
              <w:t>внерасчетных</w:t>
            </w:r>
            <w:proofErr w:type="spellEnd"/>
            <w:r w:rsidRPr="007C10A9">
              <w:rPr>
                <w:rFonts w:eastAsia="Arial Unicode MS"/>
                <w:sz w:val="28"/>
                <w:szCs w:val="28"/>
              </w:rPr>
              <w:t xml:space="preserve"> поступлений (разовые, единовременные поступления).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100 000</w:t>
            </w:r>
          </w:p>
        </w:tc>
      </w:tr>
      <w:tr w:rsidR="007C10A9" w:rsidRPr="007C10A9" w:rsidTr="007C10A9">
        <w:trPr>
          <w:trHeight w:val="27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both"/>
              <w:rPr>
                <w:rFonts w:eastAsia="Arial Unicode MS"/>
                <w:b/>
                <w:sz w:val="28"/>
                <w:szCs w:val="28"/>
              </w:rPr>
            </w:pPr>
            <w:r w:rsidRPr="007C10A9">
              <w:rPr>
                <w:rFonts w:eastAsia="Arial Unicode MS"/>
                <w:b/>
                <w:sz w:val="28"/>
                <w:szCs w:val="28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:rsidR="007C10A9" w:rsidRPr="007C10A9" w:rsidRDefault="007C10A9" w:rsidP="007C10A9">
            <w:pPr>
              <w:jc w:val="right"/>
              <w:rPr>
                <w:rFonts w:eastAsia="Arial Unicode MS"/>
                <w:b/>
                <w:sz w:val="28"/>
                <w:szCs w:val="28"/>
              </w:rPr>
            </w:pPr>
            <w:r w:rsidRPr="007C10A9">
              <w:rPr>
                <w:rFonts w:eastAsia="Arial Unicode MS"/>
                <w:b/>
                <w:sz w:val="28"/>
                <w:szCs w:val="28"/>
              </w:rPr>
              <w:t>2 828 936</w:t>
            </w:r>
          </w:p>
        </w:tc>
      </w:tr>
    </w:tbl>
    <w:p w:rsidR="007C10A9" w:rsidRDefault="007C10A9" w:rsidP="007C10A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10A9" w:rsidRPr="007C10A9" w:rsidRDefault="007C10A9" w:rsidP="00F74F5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10A9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НК РФ, рассчитан на основании ожидаемого поступления за 2017 год и составит </w:t>
      </w:r>
      <w:r w:rsidRPr="007C10A9">
        <w:rPr>
          <w:rFonts w:ascii="Times New Roman" w:hAnsi="Times New Roman" w:cs="Times New Roman"/>
          <w:b/>
          <w:sz w:val="28"/>
          <w:szCs w:val="28"/>
        </w:rPr>
        <w:t>17 427,0 тыс. руб.;</w:t>
      </w:r>
      <w:proofErr w:type="gramEnd"/>
    </w:p>
    <w:p w:rsidR="007C10A9" w:rsidRPr="007C10A9" w:rsidRDefault="007C10A9" w:rsidP="00F74F59">
      <w:pPr>
        <w:pStyle w:val="ConsPlusNonformat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C10A9">
        <w:rPr>
          <w:rFonts w:ascii="Times New Roman" w:hAnsi="Times New Roman" w:cs="Times New Roman"/>
          <w:sz w:val="28"/>
          <w:szCs w:val="28"/>
        </w:rPr>
        <w:t>налог на доходы физических лиц с доходов, полученных физическими лицами в соответствии со статьей 228 НК РФ</w:t>
      </w:r>
      <w:r w:rsidRPr="007C10A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рассчитан </w:t>
      </w:r>
      <w:r w:rsidRPr="007C10A9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ожидаемого поступления за 2017 год и составит </w:t>
      </w:r>
      <w:r w:rsidRPr="007C10A9">
        <w:rPr>
          <w:rFonts w:ascii="Times New Roman" w:hAnsi="Times New Roman" w:cs="Times New Roman"/>
          <w:b/>
          <w:color w:val="000000"/>
          <w:sz w:val="28"/>
          <w:szCs w:val="28"/>
        </w:rPr>
        <w:t>21 070,0</w:t>
      </w:r>
      <w:r w:rsidRPr="007C10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тыс. руб.;</w:t>
      </w:r>
    </w:p>
    <w:p w:rsidR="007C10A9" w:rsidRPr="007C10A9" w:rsidRDefault="007C10A9" w:rsidP="00F74F59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7C10A9">
        <w:rPr>
          <w:rFonts w:ascii="Times New Roman" w:hAnsi="Times New Roman" w:cs="Times New Roman"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патента, в соответствии со статьей 227.1 НК РФ, рассчитан на основании планируемого поступления</w:t>
      </w:r>
      <w:r w:rsidRPr="007C10A9">
        <w:rPr>
          <w:rFonts w:ascii="Times New Roman" w:hAnsi="Times New Roman" w:cs="Times New Roman"/>
          <w:color w:val="000000"/>
          <w:sz w:val="28"/>
          <w:szCs w:val="28"/>
        </w:rPr>
        <w:t xml:space="preserve"> в 2017 году и составит </w:t>
      </w:r>
      <w:r w:rsidRPr="007C10A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4 567,0 </w:t>
      </w:r>
      <w:r w:rsidRPr="007C10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тыс. руб. </w:t>
      </w:r>
      <w:r w:rsidRPr="007C10A9">
        <w:rPr>
          <w:rFonts w:ascii="Times New Roman" w:hAnsi="Times New Roman" w:cs="Times New Roman"/>
          <w:bCs/>
          <w:color w:val="000000"/>
          <w:sz w:val="28"/>
          <w:szCs w:val="28"/>
        </w:rPr>
        <w:t>Расчет произведен с учетом коэффициента-дефлятора и размера фиксированного авансового платежа</w:t>
      </w:r>
      <w:proofErr w:type="gramEnd"/>
      <w:r w:rsidRPr="007C10A9">
        <w:rPr>
          <w:rFonts w:ascii="Times New Roman" w:hAnsi="Times New Roman" w:cs="Times New Roman"/>
          <w:bCs/>
          <w:color w:val="000000"/>
          <w:sz w:val="28"/>
          <w:szCs w:val="28"/>
        </w:rPr>
        <w:t>, применяемого для целей главы 23 НК РФ и коэффициента, отражающего особенности рынка труда в Кемеровской области.</w:t>
      </w: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proofErr w:type="gramStart"/>
      <w:r w:rsidRPr="007C10A9">
        <w:rPr>
          <w:bCs/>
          <w:color w:val="000000"/>
          <w:sz w:val="28"/>
          <w:szCs w:val="28"/>
        </w:rPr>
        <w:t xml:space="preserve">При расчете прогноза поступлений на плановый период 2019 и 2020 годов был учтен </w:t>
      </w:r>
      <w:r w:rsidRPr="007C10A9">
        <w:rPr>
          <w:sz w:val="28"/>
          <w:szCs w:val="28"/>
        </w:rPr>
        <w:t xml:space="preserve">дополнительный норматив по налогу на доходы физических лиц, заменяющий часть дотации на выравнивание бюджетной обеспеченности, в размере 15,17%  на 2019 год и </w:t>
      </w:r>
      <w:r w:rsidRPr="007C10A9">
        <w:rPr>
          <w:bCs/>
          <w:color w:val="000000"/>
          <w:sz w:val="28"/>
          <w:szCs w:val="28"/>
        </w:rPr>
        <w:t xml:space="preserve">в размере </w:t>
      </w:r>
      <w:r w:rsidRPr="007C10A9">
        <w:rPr>
          <w:sz w:val="28"/>
          <w:szCs w:val="28"/>
        </w:rPr>
        <w:t>15,31% на 2020 год, в соответствии с приложением № 2 проекта Закона Кемеровской области «Об областном бюджете на 2018 год и плановый период 2019</w:t>
      </w:r>
      <w:proofErr w:type="gramEnd"/>
      <w:r w:rsidRPr="007C10A9">
        <w:rPr>
          <w:sz w:val="28"/>
          <w:szCs w:val="28"/>
        </w:rPr>
        <w:t xml:space="preserve"> и 2020 годов» (2 чтение).</w:t>
      </w:r>
    </w:p>
    <w:p w:rsidR="007C10A9" w:rsidRPr="007C10A9" w:rsidRDefault="007C10A9" w:rsidP="00F74F59">
      <w:pPr>
        <w:ind w:firstLine="709"/>
        <w:jc w:val="both"/>
        <w:rPr>
          <w:bCs/>
          <w:color w:val="000000"/>
          <w:sz w:val="28"/>
          <w:szCs w:val="28"/>
        </w:rPr>
      </w:pPr>
      <w:r w:rsidRPr="007C10A9">
        <w:rPr>
          <w:bCs/>
          <w:color w:val="000000"/>
          <w:sz w:val="28"/>
          <w:szCs w:val="28"/>
        </w:rPr>
        <w:t>Прогнозируемая сумма налога на доходы физических лиц в 2019 и 2020 годах</w:t>
      </w:r>
      <w:r w:rsidRPr="007C10A9">
        <w:rPr>
          <w:bCs/>
          <w:sz w:val="28"/>
          <w:szCs w:val="28"/>
        </w:rPr>
        <w:t>, рассчитана с учетом</w:t>
      </w:r>
      <w:r w:rsidRPr="007C10A9">
        <w:rPr>
          <w:sz w:val="28"/>
          <w:szCs w:val="28"/>
        </w:rPr>
        <w:t xml:space="preserve"> планируемого поступления на 2018 год и </w:t>
      </w:r>
      <w:r w:rsidRPr="007C10A9">
        <w:rPr>
          <w:bCs/>
          <w:color w:val="000000"/>
          <w:sz w:val="28"/>
          <w:szCs w:val="28"/>
        </w:rPr>
        <w:t xml:space="preserve">составит соответственно </w:t>
      </w:r>
      <w:r w:rsidRPr="007C10A9">
        <w:rPr>
          <w:b/>
          <w:bCs/>
          <w:color w:val="000000"/>
          <w:sz w:val="28"/>
          <w:szCs w:val="28"/>
        </w:rPr>
        <w:t>2 917 000,0</w:t>
      </w:r>
      <w:r w:rsidRPr="007C10A9">
        <w:rPr>
          <w:sz w:val="28"/>
          <w:szCs w:val="28"/>
        </w:rPr>
        <w:t xml:space="preserve"> тыс. руб. и </w:t>
      </w:r>
      <w:r w:rsidRPr="007C10A9">
        <w:rPr>
          <w:b/>
          <w:sz w:val="28"/>
          <w:szCs w:val="28"/>
        </w:rPr>
        <w:t>3 023 404,0</w:t>
      </w:r>
      <w:r w:rsidRPr="007C10A9">
        <w:rPr>
          <w:sz w:val="28"/>
          <w:szCs w:val="28"/>
        </w:rPr>
        <w:t xml:space="preserve"> тыс. руб.</w:t>
      </w:r>
      <w:r w:rsidRPr="007C10A9">
        <w:rPr>
          <w:bCs/>
          <w:color w:val="000000"/>
          <w:sz w:val="28"/>
          <w:szCs w:val="28"/>
        </w:rPr>
        <w:t>, в том числе:</w:t>
      </w:r>
    </w:p>
    <w:p w:rsidR="007C10A9" w:rsidRDefault="007C10A9" w:rsidP="00F74F59">
      <w:pPr>
        <w:ind w:firstLine="709"/>
        <w:jc w:val="both"/>
        <w:rPr>
          <w:bCs/>
          <w:color w:val="000000"/>
          <w:sz w:val="28"/>
          <w:szCs w:val="28"/>
        </w:rPr>
      </w:pPr>
      <w:r w:rsidRPr="007C10A9">
        <w:rPr>
          <w:sz w:val="28"/>
          <w:szCs w:val="28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НК РФ составит в 2019 году сумму </w:t>
      </w:r>
      <w:r w:rsidRPr="007C10A9">
        <w:rPr>
          <w:b/>
          <w:sz w:val="28"/>
          <w:szCs w:val="28"/>
        </w:rPr>
        <w:t>2 873 377,0 тыс. ру</w:t>
      </w:r>
      <w:r w:rsidRPr="007C10A9">
        <w:rPr>
          <w:b/>
          <w:color w:val="000000"/>
          <w:sz w:val="28"/>
          <w:szCs w:val="28"/>
        </w:rPr>
        <w:t>б</w:t>
      </w:r>
      <w:r w:rsidRPr="007C10A9">
        <w:rPr>
          <w:color w:val="000000"/>
          <w:sz w:val="28"/>
          <w:szCs w:val="28"/>
        </w:rPr>
        <w:t xml:space="preserve">., в </w:t>
      </w:r>
      <w:r w:rsidRPr="007C10A9">
        <w:rPr>
          <w:bCs/>
          <w:color w:val="000000"/>
          <w:sz w:val="28"/>
          <w:szCs w:val="28"/>
        </w:rPr>
        <w:t>2020 году</w:t>
      </w:r>
      <w:r w:rsidRPr="007C10A9">
        <w:rPr>
          <w:color w:val="000000"/>
          <w:sz w:val="28"/>
          <w:szCs w:val="28"/>
        </w:rPr>
        <w:t xml:space="preserve"> сумму </w:t>
      </w:r>
      <w:r w:rsidRPr="007C10A9">
        <w:rPr>
          <w:b/>
          <w:color w:val="000000"/>
          <w:sz w:val="28"/>
          <w:szCs w:val="28"/>
        </w:rPr>
        <w:t>2 979 346,0</w:t>
      </w:r>
      <w:r w:rsidRPr="007C10A9">
        <w:rPr>
          <w:b/>
          <w:bCs/>
          <w:color w:val="000000"/>
          <w:sz w:val="28"/>
          <w:szCs w:val="28"/>
        </w:rPr>
        <w:t xml:space="preserve"> тыс</w:t>
      </w:r>
      <w:proofErr w:type="gramStart"/>
      <w:r w:rsidRPr="007C10A9">
        <w:rPr>
          <w:b/>
          <w:bCs/>
          <w:color w:val="000000"/>
          <w:sz w:val="28"/>
          <w:szCs w:val="28"/>
        </w:rPr>
        <w:t>.р</w:t>
      </w:r>
      <w:proofErr w:type="gramEnd"/>
      <w:r w:rsidRPr="007C10A9">
        <w:rPr>
          <w:b/>
          <w:bCs/>
          <w:color w:val="000000"/>
          <w:sz w:val="28"/>
          <w:szCs w:val="28"/>
        </w:rPr>
        <w:t>уб</w:t>
      </w:r>
      <w:r w:rsidRPr="007C10A9">
        <w:rPr>
          <w:bCs/>
          <w:color w:val="000000"/>
          <w:sz w:val="28"/>
          <w:szCs w:val="28"/>
        </w:rPr>
        <w:t>.</w:t>
      </w:r>
    </w:p>
    <w:p w:rsidR="007C10A9" w:rsidRPr="007C10A9" w:rsidRDefault="007C10A9" w:rsidP="007C10A9">
      <w:pPr>
        <w:ind w:firstLine="567"/>
        <w:jc w:val="both"/>
        <w:rPr>
          <w:bCs/>
          <w:color w:val="000000"/>
          <w:sz w:val="28"/>
          <w:szCs w:val="28"/>
        </w:rPr>
      </w:pPr>
    </w:p>
    <w:tbl>
      <w:tblPr>
        <w:tblW w:w="963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521"/>
        <w:gridCol w:w="1701"/>
        <w:gridCol w:w="1417"/>
      </w:tblGrid>
      <w:tr w:rsidR="007C10A9" w:rsidRPr="007C10A9" w:rsidTr="007C10A9">
        <w:trPr>
          <w:trHeight w:val="40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C10A9" w:rsidRPr="007C10A9" w:rsidRDefault="007C10A9" w:rsidP="007C10A9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7C10A9" w:rsidRPr="007C10A9" w:rsidRDefault="007C10A9" w:rsidP="007C10A9">
            <w:pPr>
              <w:jc w:val="center"/>
              <w:rPr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Прогноз</w:t>
            </w:r>
          </w:p>
          <w:p w:rsidR="007C10A9" w:rsidRPr="007C10A9" w:rsidRDefault="007C10A9" w:rsidP="007C10A9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на 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A9" w:rsidRPr="007C10A9" w:rsidRDefault="007C10A9" w:rsidP="007C10A9">
            <w:pPr>
              <w:jc w:val="center"/>
              <w:rPr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Прогноз</w:t>
            </w:r>
          </w:p>
          <w:p w:rsidR="007C10A9" w:rsidRPr="007C10A9" w:rsidRDefault="007C10A9" w:rsidP="007C10A9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на 2020 год</w:t>
            </w:r>
          </w:p>
        </w:tc>
      </w:tr>
      <w:tr w:rsidR="007C10A9" w:rsidRPr="007C10A9" w:rsidTr="007C10A9">
        <w:trPr>
          <w:trHeight w:val="32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Фонд начисленной заработной платы,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75 272 000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78 470 000</w:t>
            </w:r>
          </w:p>
        </w:tc>
      </w:tr>
      <w:tr w:rsidR="007C10A9" w:rsidRPr="007C10A9" w:rsidTr="007C10A9">
        <w:trPr>
          <w:trHeight w:val="29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Планируемая сумма налоговых вычетов,  тыс. руб. 4,0% от ФНЗП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3 010 880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3 138 800</w:t>
            </w:r>
          </w:p>
        </w:tc>
      </w:tr>
      <w:tr w:rsidR="007C10A9" w:rsidRPr="007C10A9" w:rsidTr="007C10A9">
        <w:trPr>
          <w:trHeight w:val="3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Фонд начисленной заработной платы без сумм льгот,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 xml:space="preserve">72 261 120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75 331 200</w:t>
            </w:r>
          </w:p>
        </w:tc>
      </w:tr>
      <w:tr w:rsidR="007C10A9" w:rsidRPr="007C10A9" w:rsidTr="007C10A9">
        <w:trPr>
          <w:trHeight w:val="25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both"/>
              <w:rPr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Ставка налога, %.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right"/>
              <w:rPr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7C10A9" w:rsidRDefault="007C10A9" w:rsidP="007C10A9">
            <w:pPr>
              <w:jc w:val="right"/>
              <w:rPr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13</w:t>
            </w:r>
          </w:p>
        </w:tc>
      </w:tr>
      <w:tr w:rsidR="007C10A9" w:rsidRPr="007C10A9" w:rsidTr="007C10A9">
        <w:trPr>
          <w:trHeight w:val="25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Сумма налога (контингент),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9 393 946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9 793 056</w:t>
            </w:r>
          </w:p>
        </w:tc>
      </w:tr>
      <w:tr w:rsidR="007C10A9" w:rsidRPr="007C10A9" w:rsidTr="007C10A9">
        <w:trPr>
          <w:trHeight w:val="2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Отчисления в местный бюджет, %.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30,17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30,31</w:t>
            </w:r>
          </w:p>
        </w:tc>
      </w:tr>
      <w:tr w:rsidR="007C10A9" w:rsidRPr="007C10A9" w:rsidTr="007C10A9">
        <w:trPr>
          <w:trHeight w:val="6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НК РФ, в местный бюджет, тыс</w:t>
            </w:r>
            <w:proofErr w:type="gramStart"/>
            <w:r w:rsidRPr="007C10A9">
              <w:rPr>
                <w:sz w:val="28"/>
                <w:szCs w:val="28"/>
              </w:rPr>
              <w:t>.р</w:t>
            </w:r>
            <w:proofErr w:type="gramEnd"/>
            <w:r w:rsidRPr="007C10A9">
              <w:rPr>
                <w:sz w:val="28"/>
                <w:szCs w:val="28"/>
              </w:rPr>
              <w:t>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2 834 153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2 968 275</w:t>
            </w:r>
          </w:p>
        </w:tc>
      </w:tr>
      <w:tr w:rsidR="007C10A9" w:rsidRPr="007C10A9" w:rsidTr="007C10A9">
        <w:trPr>
          <w:trHeight w:val="40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both"/>
              <w:rPr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Сумма ожидаемого погашения недоимки,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39 244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sz w:val="28"/>
                <w:szCs w:val="28"/>
              </w:rPr>
            </w:pPr>
            <w:r w:rsidRPr="007C10A9">
              <w:rPr>
                <w:rFonts w:eastAsia="Arial Unicode MS"/>
                <w:sz w:val="28"/>
                <w:szCs w:val="28"/>
              </w:rPr>
              <w:t>11 071</w:t>
            </w:r>
          </w:p>
        </w:tc>
      </w:tr>
      <w:tr w:rsidR="007C10A9" w:rsidRPr="007C10A9" w:rsidTr="007C10A9">
        <w:trPr>
          <w:trHeight w:val="42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both"/>
              <w:rPr>
                <w:sz w:val="28"/>
                <w:szCs w:val="28"/>
              </w:rPr>
            </w:pPr>
            <w:r w:rsidRPr="007C10A9">
              <w:rPr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b/>
                <w:sz w:val="28"/>
                <w:szCs w:val="28"/>
              </w:rPr>
            </w:pPr>
            <w:r w:rsidRPr="007C10A9">
              <w:rPr>
                <w:rFonts w:eastAsia="Arial Unicode MS"/>
                <w:b/>
                <w:sz w:val="28"/>
                <w:szCs w:val="28"/>
              </w:rPr>
              <w:t>2 873 377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7C10A9" w:rsidRDefault="007C10A9" w:rsidP="007C10A9">
            <w:pPr>
              <w:jc w:val="right"/>
              <w:rPr>
                <w:rFonts w:eastAsia="Arial Unicode MS"/>
                <w:b/>
                <w:sz w:val="28"/>
                <w:szCs w:val="28"/>
              </w:rPr>
            </w:pPr>
            <w:r w:rsidRPr="007C10A9">
              <w:rPr>
                <w:rFonts w:eastAsia="Arial Unicode MS"/>
                <w:b/>
                <w:sz w:val="28"/>
                <w:szCs w:val="28"/>
              </w:rPr>
              <w:t>2 979 346</w:t>
            </w:r>
          </w:p>
        </w:tc>
      </w:tr>
    </w:tbl>
    <w:p w:rsidR="007C10A9" w:rsidRDefault="007C10A9" w:rsidP="007C10A9">
      <w:pPr>
        <w:ind w:firstLine="851"/>
        <w:jc w:val="both"/>
        <w:rPr>
          <w:sz w:val="28"/>
          <w:szCs w:val="28"/>
        </w:rPr>
      </w:pPr>
    </w:p>
    <w:p w:rsidR="007C10A9" w:rsidRPr="007C10A9" w:rsidRDefault="007C10A9" w:rsidP="00F74F59">
      <w:pPr>
        <w:ind w:firstLine="709"/>
        <w:jc w:val="both"/>
        <w:rPr>
          <w:bCs/>
          <w:sz w:val="28"/>
          <w:szCs w:val="28"/>
        </w:rPr>
      </w:pPr>
      <w:proofErr w:type="gramStart"/>
      <w:r w:rsidRPr="007C10A9">
        <w:rPr>
          <w:sz w:val="28"/>
          <w:szCs w:val="28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НК РФ</w:t>
      </w:r>
      <w:r w:rsidRPr="007C10A9">
        <w:rPr>
          <w:bCs/>
          <w:sz w:val="28"/>
          <w:szCs w:val="28"/>
        </w:rPr>
        <w:t xml:space="preserve">, рассчитан </w:t>
      </w:r>
      <w:r w:rsidRPr="007C10A9">
        <w:rPr>
          <w:sz w:val="28"/>
          <w:szCs w:val="28"/>
        </w:rPr>
        <w:t>на основании планируемого поступления на 2018 год.</w:t>
      </w:r>
      <w:proofErr w:type="gramEnd"/>
      <w:r w:rsidRPr="007C10A9">
        <w:rPr>
          <w:sz w:val="28"/>
          <w:szCs w:val="28"/>
        </w:rPr>
        <w:t xml:space="preserve"> В 2019 году поступления составят </w:t>
      </w:r>
      <w:r w:rsidRPr="007C10A9">
        <w:rPr>
          <w:b/>
          <w:sz w:val="28"/>
          <w:szCs w:val="28"/>
        </w:rPr>
        <w:t xml:space="preserve">17 540,0 </w:t>
      </w:r>
      <w:r w:rsidRPr="007C10A9">
        <w:rPr>
          <w:sz w:val="28"/>
          <w:szCs w:val="28"/>
        </w:rPr>
        <w:t xml:space="preserve">тыс. руб. и </w:t>
      </w:r>
      <w:r w:rsidRPr="007C10A9">
        <w:rPr>
          <w:b/>
          <w:sz w:val="28"/>
          <w:szCs w:val="28"/>
        </w:rPr>
        <w:t>17 621,0</w:t>
      </w:r>
      <w:r w:rsidRPr="007C10A9">
        <w:rPr>
          <w:bCs/>
          <w:sz w:val="28"/>
          <w:szCs w:val="28"/>
        </w:rPr>
        <w:t xml:space="preserve"> тыс. руб.</w:t>
      </w:r>
      <w:r w:rsidRPr="007C10A9">
        <w:rPr>
          <w:sz w:val="28"/>
          <w:szCs w:val="28"/>
        </w:rPr>
        <w:t xml:space="preserve"> </w:t>
      </w:r>
      <w:r w:rsidRPr="007C10A9">
        <w:rPr>
          <w:bCs/>
          <w:sz w:val="28"/>
          <w:szCs w:val="28"/>
        </w:rPr>
        <w:t>в 2020 году;</w:t>
      </w:r>
    </w:p>
    <w:p w:rsidR="007C10A9" w:rsidRPr="007C10A9" w:rsidRDefault="007C10A9" w:rsidP="00F74F59">
      <w:pPr>
        <w:ind w:firstLine="709"/>
        <w:jc w:val="both"/>
        <w:rPr>
          <w:bCs/>
          <w:sz w:val="28"/>
          <w:szCs w:val="28"/>
        </w:rPr>
      </w:pPr>
      <w:r w:rsidRPr="007C10A9">
        <w:rPr>
          <w:sz w:val="28"/>
          <w:szCs w:val="28"/>
        </w:rPr>
        <w:t xml:space="preserve">налог на доходы физических лиц с доходов, полученных физическими лицами в соответствии со </w:t>
      </w:r>
      <w:hyperlink r:id="rId16" w:history="1">
        <w:r w:rsidRPr="007C10A9">
          <w:rPr>
            <w:sz w:val="28"/>
            <w:szCs w:val="28"/>
          </w:rPr>
          <w:t>статьей 228</w:t>
        </w:r>
      </w:hyperlink>
      <w:r w:rsidRPr="007C10A9">
        <w:rPr>
          <w:sz w:val="28"/>
          <w:szCs w:val="28"/>
        </w:rPr>
        <w:t xml:space="preserve"> НК РФ</w:t>
      </w:r>
      <w:r w:rsidRPr="007C10A9">
        <w:rPr>
          <w:bCs/>
          <w:snapToGrid w:val="0"/>
          <w:sz w:val="28"/>
          <w:szCs w:val="28"/>
        </w:rPr>
        <w:t xml:space="preserve">, </w:t>
      </w:r>
      <w:r w:rsidRPr="007C10A9">
        <w:rPr>
          <w:bCs/>
          <w:sz w:val="28"/>
          <w:szCs w:val="28"/>
        </w:rPr>
        <w:t xml:space="preserve">рассчитан </w:t>
      </w:r>
      <w:r w:rsidRPr="007C10A9">
        <w:rPr>
          <w:sz w:val="28"/>
          <w:szCs w:val="28"/>
        </w:rPr>
        <w:t xml:space="preserve">на основании планируемого поступления на 2018 год. В 2019 году поступления составят </w:t>
      </w:r>
      <w:r w:rsidRPr="007C10A9">
        <w:rPr>
          <w:b/>
          <w:sz w:val="28"/>
          <w:szCs w:val="28"/>
        </w:rPr>
        <w:t>21 206,0</w:t>
      </w:r>
      <w:r w:rsidRPr="007C10A9">
        <w:rPr>
          <w:sz w:val="28"/>
          <w:szCs w:val="28"/>
        </w:rPr>
        <w:t xml:space="preserve"> тыс. руб. и </w:t>
      </w:r>
      <w:r w:rsidRPr="007C10A9">
        <w:rPr>
          <w:b/>
          <w:sz w:val="28"/>
          <w:szCs w:val="28"/>
        </w:rPr>
        <w:t>21 304,0</w:t>
      </w:r>
      <w:r w:rsidRPr="007C10A9">
        <w:rPr>
          <w:sz w:val="28"/>
          <w:szCs w:val="28"/>
        </w:rPr>
        <w:t xml:space="preserve"> тыс. руб. </w:t>
      </w:r>
      <w:r w:rsidRPr="007C10A9">
        <w:rPr>
          <w:bCs/>
          <w:sz w:val="28"/>
          <w:szCs w:val="28"/>
        </w:rPr>
        <w:t>в 2020 году</w:t>
      </w:r>
      <w:r w:rsidRPr="007C10A9">
        <w:rPr>
          <w:sz w:val="28"/>
          <w:szCs w:val="28"/>
        </w:rPr>
        <w:t>;</w:t>
      </w: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НК РФ</w:t>
      </w:r>
      <w:r w:rsidRPr="007C10A9">
        <w:rPr>
          <w:bCs/>
          <w:color w:val="000000"/>
          <w:sz w:val="28"/>
          <w:szCs w:val="28"/>
        </w:rPr>
        <w:t>,</w:t>
      </w:r>
      <w:r w:rsidRPr="007C10A9">
        <w:rPr>
          <w:bCs/>
          <w:snapToGrid w:val="0"/>
          <w:color w:val="000000"/>
          <w:sz w:val="28"/>
          <w:szCs w:val="28"/>
        </w:rPr>
        <w:t xml:space="preserve"> </w:t>
      </w:r>
      <w:r w:rsidRPr="007C10A9">
        <w:rPr>
          <w:bCs/>
          <w:color w:val="000000"/>
          <w:sz w:val="28"/>
          <w:szCs w:val="28"/>
        </w:rPr>
        <w:t xml:space="preserve">рассчитан </w:t>
      </w:r>
      <w:r w:rsidRPr="007C10A9">
        <w:rPr>
          <w:color w:val="000000"/>
          <w:sz w:val="28"/>
          <w:szCs w:val="28"/>
        </w:rPr>
        <w:t>на основании планируемого поступления на 2018 год. В 2019 году поступления составят</w:t>
      </w:r>
      <w:r w:rsidRPr="007C10A9">
        <w:rPr>
          <w:b/>
          <w:color w:val="000000"/>
          <w:sz w:val="28"/>
          <w:szCs w:val="28"/>
        </w:rPr>
        <w:t xml:space="preserve"> 4 877,0 </w:t>
      </w:r>
      <w:r w:rsidRPr="007C10A9">
        <w:rPr>
          <w:color w:val="000000"/>
          <w:sz w:val="28"/>
          <w:szCs w:val="28"/>
        </w:rPr>
        <w:t xml:space="preserve">тыс. руб., </w:t>
      </w:r>
      <w:r w:rsidRPr="007C10A9">
        <w:rPr>
          <w:bCs/>
          <w:color w:val="000000"/>
          <w:sz w:val="28"/>
          <w:szCs w:val="28"/>
        </w:rPr>
        <w:t>в 2020 году</w:t>
      </w:r>
      <w:r w:rsidRPr="007C10A9">
        <w:rPr>
          <w:color w:val="000000"/>
          <w:sz w:val="28"/>
          <w:szCs w:val="28"/>
        </w:rPr>
        <w:t xml:space="preserve"> – </w:t>
      </w:r>
      <w:r w:rsidRPr="007C10A9">
        <w:rPr>
          <w:b/>
          <w:color w:val="000000"/>
          <w:sz w:val="28"/>
          <w:szCs w:val="28"/>
        </w:rPr>
        <w:t>5 133,0</w:t>
      </w:r>
      <w:r w:rsidRPr="007C10A9">
        <w:rPr>
          <w:color w:val="000000"/>
          <w:sz w:val="28"/>
          <w:szCs w:val="28"/>
        </w:rPr>
        <w:t xml:space="preserve"> тыс. руб.</w:t>
      </w:r>
    </w:p>
    <w:p w:rsidR="007C10A9" w:rsidRPr="007C10A9" w:rsidRDefault="007C10A9" w:rsidP="00F74F59">
      <w:pPr>
        <w:pStyle w:val="ConsPlusNonformat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C10A9" w:rsidRPr="007C10A9" w:rsidRDefault="007C10A9" w:rsidP="00F74F59">
      <w:pPr>
        <w:ind w:firstLine="709"/>
        <w:jc w:val="center"/>
        <w:rPr>
          <w:b/>
          <w:sz w:val="28"/>
          <w:szCs w:val="28"/>
        </w:rPr>
      </w:pPr>
      <w:r w:rsidRPr="007C10A9">
        <w:rPr>
          <w:b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7C10A9" w:rsidRPr="007C10A9" w:rsidRDefault="007C10A9" w:rsidP="00F74F59">
      <w:pPr>
        <w:ind w:firstLine="709"/>
        <w:jc w:val="center"/>
        <w:rPr>
          <w:b/>
          <w:sz w:val="28"/>
          <w:szCs w:val="28"/>
        </w:rPr>
      </w:pP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7C10A9">
        <w:rPr>
          <w:sz w:val="28"/>
          <w:szCs w:val="28"/>
        </w:rPr>
        <w:t>В соответствии с Законом Кемеровской области № 88-ОЗ от 30.10.2017г. «О внесении изменений в Закон Кемеровской области «О межбюджетных отношениях в Кемеровской области» и приостановлении действия статьи 19 данного закона» и проектом Закона «Об областном бюджете на 2018 год и плановый период 2019 и 2020 годов» (2 чтение) предусмотрено установление с 01.01.2018 года единых нормативов отчислений в бюджеты городских округов</w:t>
      </w:r>
      <w:proofErr w:type="gramEnd"/>
      <w:r w:rsidRPr="007C10A9">
        <w:rPr>
          <w:sz w:val="28"/>
          <w:szCs w:val="28"/>
        </w:rPr>
        <w:t xml:space="preserve"> от налога, взимаемого в связи с применением упрощенной системы налогообложения, в том числе минимального налога, в размере 30% от суммы налога, подлежащей зачислению в областной бюджет.</w:t>
      </w:r>
    </w:p>
    <w:p w:rsidR="007C10A9" w:rsidRPr="007C10A9" w:rsidRDefault="007C10A9" w:rsidP="00F74F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0A9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proofErr w:type="gramStart"/>
      <w:r w:rsidRPr="007C10A9">
        <w:rPr>
          <w:rFonts w:ascii="Times New Roman" w:hAnsi="Times New Roman" w:cs="Times New Roman"/>
          <w:b/>
          <w:sz w:val="28"/>
          <w:szCs w:val="28"/>
        </w:rPr>
        <w:t>налога, взимаемого в связи с применением упрощенной системы налогообложения</w:t>
      </w:r>
      <w:r w:rsidRPr="007C10A9">
        <w:rPr>
          <w:rFonts w:ascii="Times New Roman" w:hAnsi="Times New Roman" w:cs="Times New Roman"/>
          <w:sz w:val="28"/>
          <w:szCs w:val="28"/>
        </w:rPr>
        <w:t xml:space="preserve"> на 2018 год рассчитан</w:t>
      </w:r>
      <w:proofErr w:type="gramEnd"/>
      <w:r w:rsidRPr="007C10A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7C10A9">
        <w:rPr>
          <w:rFonts w:ascii="Times New Roman" w:hAnsi="Times New Roman" w:cs="Times New Roman"/>
          <w:b/>
          <w:sz w:val="28"/>
          <w:szCs w:val="28"/>
        </w:rPr>
        <w:t>310 050,0 тыс. руб.</w:t>
      </w:r>
      <w:r w:rsidRPr="007C10A9">
        <w:rPr>
          <w:rFonts w:ascii="Times New Roman" w:hAnsi="Times New Roman" w:cs="Times New Roman"/>
          <w:sz w:val="28"/>
          <w:szCs w:val="28"/>
        </w:rPr>
        <w:t xml:space="preserve"> на основании данных администраторов – Инспекций Федеральной налоговой службы по городу Новокузнецку, Главы 32 Налогового кодекса Российской Федерации «</w:t>
      </w:r>
      <w:hyperlink r:id="rId17" w:history="1">
        <w:r w:rsidRPr="007C10A9">
          <w:rPr>
            <w:rFonts w:ascii="Times New Roman" w:hAnsi="Times New Roman" w:cs="Times New Roman"/>
            <w:sz w:val="28"/>
            <w:szCs w:val="28"/>
          </w:rPr>
          <w:t>Упрощенная система налогообложения</w:t>
        </w:r>
      </w:hyperlink>
      <w:r w:rsidRPr="007C10A9">
        <w:rPr>
          <w:rFonts w:ascii="Times New Roman" w:hAnsi="Times New Roman" w:cs="Times New Roman"/>
          <w:sz w:val="28"/>
          <w:szCs w:val="28"/>
        </w:rPr>
        <w:t>».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7C10A9">
        <w:rPr>
          <w:sz w:val="28"/>
          <w:szCs w:val="28"/>
        </w:rPr>
        <w:t>Поступления налога, взимаемого в связи с применением упрощенной системы налогообложения в 2019 и 2020 годах планируются</w:t>
      </w:r>
      <w:proofErr w:type="gramEnd"/>
      <w:r w:rsidRPr="007C10A9">
        <w:rPr>
          <w:sz w:val="28"/>
          <w:szCs w:val="28"/>
        </w:rPr>
        <w:t xml:space="preserve"> в объемах </w:t>
      </w:r>
      <w:r w:rsidRPr="007C10A9">
        <w:rPr>
          <w:b/>
          <w:sz w:val="28"/>
          <w:szCs w:val="28"/>
        </w:rPr>
        <w:t xml:space="preserve">311 100,0 тыс. руб. </w:t>
      </w:r>
      <w:r w:rsidRPr="007C10A9">
        <w:rPr>
          <w:sz w:val="28"/>
          <w:szCs w:val="28"/>
        </w:rPr>
        <w:t xml:space="preserve">и </w:t>
      </w:r>
      <w:r w:rsidRPr="007C10A9">
        <w:rPr>
          <w:b/>
          <w:sz w:val="28"/>
          <w:szCs w:val="28"/>
        </w:rPr>
        <w:t>315 000,0 тыс. руб.</w:t>
      </w:r>
      <w:r w:rsidRPr="007C10A9">
        <w:rPr>
          <w:sz w:val="28"/>
          <w:szCs w:val="28"/>
        </w:rPr>
        <w:t>, соответственно.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В соответствии с данными Инспекций Федеральной налоговой службы по городу Новокузнецку, фактическое поступление в областной бюджет от Новокузнецкого городского округа за 2016 год составило 894 303,0 тыс. руб. (100% поступлений). Ожидаемый прогноз поступлений до конца текущего 2017 года по данным администраторов составит 1 060 000,0 тыс. руб. (100% поступлений).</w:t>
      </w:r>
    </w:p>
    <w:p w:rsidR="007C10A9" w:rsidRPr="007C10A9" w:rsidRDefault="007C10A9" w:rsidP="00F74F59">
      <w:pPr>
        <w:pStyle w:val="ac"/>
        <w:ind w:firstLine="709"/>
        <w:rPr>
          <w:sz w:val="28"/>
          <w:szCs w:val="28"/>
        </w:rPr>
      </w:pPr>
    </w:p>
    <w:p w:rsidR="007C10A9" w:rsidRPr="007C10A9" w:rsidRDefault="007C10A9" w:rsidP="00F74F59">
      <w:pPr>
        <w:pStyle w:val="ac"/>
        <w:ind w:firstLine="709"/>
        <w:rPr>
          <w:sz w:val="28"/>
          <w:szCs w:val="28"/>
        </w:rPr>
      </w:pPr>
      <w:r w:rsidRPr="007C10A9">
        <w:rPr>
          <w:sz w:val="28"/>
          <w:szCs w:val="28"/>
        </w:rPr>
        <w:t>Единый налог на вмененный доход</w:t>
      </w:r>
    </w:p>
    <w:p w:rsidR="007C10A9" w:rsidRPr="007C10A9" w:rsidRDefault="007C10A9" w:rsidP="00F74F59">
      <w:pPr>
        <w:ind w:firstLine="709"/>
        <w:jc w:val="center"/>
        <w:rPr>
          <w:sz w:val="28"/>
          <w:szCs w:val="28"/>
        </w:rPr>
      </w:pP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Поступление единого налога на вменённый доход для отдельных видов деятельности на 2018 год, по данным администраторов доходов </w:t>
      </w:r>
      <w:r w:rsidRPr="007C10A9">
        <w:rPr>
          <w:color w:val="000000" w:themeColor="text1"/>
          <w:sz w:val="28"/>
          <w:szCs w:val="28"/>
        </w:rPr>
        <w:t>– Инспекций Федеральной налоговой службы по г</w:t>
      </w:r>
      <w:proofErr w:type="gramStart"/>
      <w:r w:rsidRPr="007C10A9">
        <w:rPr>
          <w:color w:val="000000" w:themeColor="text1"/>
          <w:sz w:val="28"/>
          <w:szCs w:val="28"/>
        </w:rPr>
        <w:t>.Н</w:t>
      </w:r>
      <w:proofErr w:type="gramEnd"/>
      <w:r w:rsidRPr="007C10A9">
        <w:rPr>
          <w:color w:val="000000" w:themeColor="text1"/>
          <w:sz w:val="28"/>
          <w:szCs w:val="28"/>
        </w:rPr>
        <w:t>овокузнецку</w:t>
      </w:r>
      <w:r w:rsidRPr="007C10A9">
        <w:rPr>
          <w:sz w:val="28"/>
          <w:szCs w:val="28"/>
        </w:rPr>
        <w:t xml:space="preserve"> - составит </w:t>
      </w:r>
      <w:r w:rsidRPr="007C10A9">
        <w:rPr>
          <w:b/>
          <w:sz w:val="28"/>
          <w:szCs w:val="28"/>
        </w:rPr>
        <w:t xml:space="preserve">336 000,0 тыс. руб., </w:t>
      </w:r>
      <w:r w:rsidRPr="007C10A9">
        <w:rPr>
          <w:sz w:val="28"/>
          <w:szCs w:val="28"/>
        </w:rPr>
        <w:t>при ожидаемом поступлении за 2017 год в сумме 328 077,0 тыс.руб. и нормативе отчисления в местный бюджет в размере 100%, установленном пунктом 2 статьи 61.2 БК РФ.</w:t>
      </w: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Прогнозируемая сумма по единому налогу на 2019 год составит  </w:t>
      </w:r>
      <w:r w:rsidRPr="007C10A9">
        <w:rPr>
          <w:b/>
          <w:sz w:val="28"/>
          <w:szCs w:val="28"/>
        </w:rPr>
        <w:t>337 000,0</w:t>
      </w:r>
      <w:r w:rsidRPr="007C10A9">
        <w:rPr>
          <w:sz w:val="28"/>
          <w:szCs w:val="28"/>
        </w:rPr>
        <w:t xml:space="preserve"> тыс. руб. на 2020 год в сумме </w:t>
      </w:r>
      <w:r w:rsidRPr="007C10A9">
        <w:rPr>
          <w:b/>
          <w:sz w:val="28"/>
          <w:szCs w:val="28"/>
        </w:rPr>
        <w:t>338 000,0 т</w:t>
      </w:r>
      <w:r w:rsidRPr="007C10A9">
        <w:rPr>
          <w:sz w:val="28"/>
          <w:szCs w:val="28"/>
        </w:rPr>
        <w:t>ыс. руб.</w:t>
      </w: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При расчете прогнозных показателей администратором учитывалась дальнейшая активизация работы по сокращению недоимки и взиманию пени и штрафов.</w:t>
      </w:r>
    </w:p>
    <w:p w:rsidR="007C10A9" w:rsidRPr="007C10A9" w:rsidRDefault="007C10A9" w:rsidP="00F74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>С 1 января 2021 года Федеральным законом от 29.06.2012 № 97-ФЗ глава 26.3 НК РФ признается утратившей силу, что повлечет за собой переход налогоплательщиков с единого налога на вмененный доход на патентную систему налогообложения (по мере расширения границ ее применения) и упрощенную систему налогообложения.</w:t>
      </w: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</w:p>
    <w:p w:rsidR="007C10A9" w:rsidRPr="007C10A9" w:rsidRDefault="007C10A9" w:rsidP="00F74F59">
      <w:pPr>
        <w:pStyle w:val="ac"/>
        <w:ind w:firstLine="709"/>
        <w:rPr>
          <w:sz w:val="28"/>
          <w:szCs w:val="28"/>
        </w:rPr>
      </w:pPr>
      <w:r w:rsidRPr="007C10A9">
        <w:rPr>
          <w:sz w:val="28"/>
          <w:szCs w:val="28"/>
        </w:rPr>
        <w:t>Единый сельскохозяйственный налог</w:t>
      </w:r>
    </w:p>
    <w:p w:rsidR="007C10A9" w:rsidRPr="007C10A9" w:rsidRDefault="007C10A9" w:rsidP="00F74F59">
      <w:pPr>
        <w:pStyle w:val="ac"/>
        <w:ind w:firstLine="709"/>
        <w:rPr>
          <w:sz w:val="28"/>
          <w:szCs w:val="28"/>
        </w:rPr>
      </w:pP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Прогноз поступлений единого сельскохозяйственного налога в 2018 году, в соответствии с данными администраторов доходов </w:t>
      </w:r>
      <w:r w:rsidRPr="007C10A9">
        <w:rPr>
          <w:color w:val="000000" w:themeColor="text1"/>
          <w:sz w:val="28"/>
          <w:szCs w:val="28"/>
        </w:rPr>
        <w:t>– Инспекций Федеральной налоговой службы по г</w:t>
      </w:r>
      <w:proofErr w:type="gramStart"/>
      <w:r w:rsidRPr="007C10A9">
        <w:rPr>
          <w:color w:val="000000" w:themeColor="text1"/>
          <w:sz w:val="28"/>
          <w:szCs w:val="28"/>
        </w:rPr>
        <w:t>.Н</w:t>
      </w:r>
      <w:proofErr w:type="gramEnd"/>
      <w:r w:rsidRPr="007C10A9">
        <w:rPr>
          <w:color w:val="000000" w:themeColor="text1"/>
          <w:sz w:val="28"/>
          <w:szCs w:val="28"/>
        </w:rPr>
        <w:t xml:space="preserve">овокузнецку - составит </w:t>
      </w:r>
      <w:r w:rsidRPr="007C10A9">
        <w:rPr>
          <w:b/>
          <w:sz w:val="28"/>
          <w:szCs w:val="28"/>
        </w:rPr>
        <w:t xml:space="preserve">115 тыс. руб. </w:t>
      </w:r>
      <w:r w:rsidRPr="007C10A9">
        <w:rPr>
          <w:sz w:val="28"/>
          <w:szCs w:val="28"/>
        </w:rPr>
        <w:t>при ожидаемом поступлении за текущий год в сумме 338,4 тыс.руб. и нормативе зачисления в местный бюджет в размере 100 %, в соответствии с пунктом 2 статьи 61.2 БК РФ.</w:t>
      </w: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>Снижение поступлений в прогнозируемом периоде связано с переходом в текущем году ООО «</w:t>
      </w:r>
      <w:proofErr w:type="spellStart"/>
      <w:r w:rsidRPr="007C10A9">
        <w:rPr>
          <w:sz w:val="28"/>
          <w:szCs w:val="28"/>
        </w:rPr>
        <w:t>Боровково</w:t>
      </w:r>
      <w:proofErr w:type="spellEnd"/>
      <w:r w:rsidRPr="007C10A9">
        <w:rPr>
          <w:sz w:val="28"/>
          <w:szCs w:val="28"/>
        </w:rPr>
        <w:t>» (ожидаемое поступление за 2017 год 105,6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уб.) на другую систему налогообложения и перерегистрацией ИП Шаповал М.А. (ожидаемое поступление за 2017 год 106,8 тыс.руб.) в Межрайонную инспекцию ФНС России №13 по Кемеровской области.</w:t>
      </w: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Прогнозируемая сумма </w:t>
      </w:r>
      <w:r w:rsidRPr="007C10A9">
        <w:rPr>
          <w:color w:val="000000"/>
          <w:sz w:val="28"/>
          <w:szCs w:val="28"/>
        </w:rPr>
        <w:t xml:space="preserve">единого </w:t>
      </w:r>
      <w:r w:rsidRPr="007C10A9">
        <w:rPr>
          <w:sz w:val="28"/>
          <w:szCs w:val="28"/>
        </w:rPr>
        <w:t xml:space="preserve">сельскохозяйственного налога в 2019-2020 годах составит по </w:t>
      </w:r>
      <w:r w:rsidRPr="007C10A9">
        <w:rPr>
          <w:b/>
          <w:sz w:val="28"/>
          <w:szCs w:val="28"/>
        </w:rPr>
        <w:t xml:space="preserve">115,0 тыс. руб. </w:t>
      </w:r>
      <w:r w:rsidRPr="007C10A9">
        <w:rPr>
          <w:sz w:val="28"/>
          <w:szCs w:val="28"/>
        </w:rPr>
        <w:t>ежегодно.</w:t>
      </w:r>
    </w:p>
    <w:p w:rsidR="007C10A9" w:rsidRPr="007C10A9" w:rsidRDefault="007C10A9" w:rsidP="00F74F59">
      <w:pPr>
        <w:ind w:firstLine="709"/>
        <w:jc w:val="center"/>
        <w:rPr>
          <w:b/>
          <w:sz w:val="28"/>
          <w:szCs w:val="28"/>
        </w:rPr>
      </w:pPr>
    </w:p>
    <w:p w:rsidR="007C10A9" w:rsidRPr="007C10A9" w:rsidRDefault="007C10A9" w:rsidP="00F74F59">
      <w:pPr>
        <w:ind w:firstLine="709"/>
        <w:jc w:val="center"/>
        <w:rPr>
          <w:b/>
          <w:sz w:val="28"/>
          <w:szCs w:val="28"/>
        </w:rPr>
      </w:pPr>
      <w:r w:rsidRPr="007C10A9">
        <w:rPr>
          <w:b/>
          <w:sz w:val="28"/>
          <w:szCs w:val="28"/>
        </w:rPr>
        <w:t>Патентная система налогообложения</w:t>
      </w:r>
    </w:p>
    <w:p w:rsidR="007C10A9" w:rsidRPr="007C10A9" w:rsidRDefault="007C10A9" w:rsidP="00F74F59">
      <w:pPr>
        <w:ind w:firstLine="709"/>
        <w:jc w:val="center"/>
        <w:rPr>
          <w:b/>
          <w:sz w:val="28"/>
          <w:szCs w:val="28"/>
        </w:rPr>
      </w:pP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Поступление по налогу, взимаемому в связи с применением патентной системы налогообложения, запланировано на основании предоставленных администраторами указанных поступлений - </w:t>
      </w:r>
      <w:r w:rsidRPr="007C10A9">
        <w:rPr>
          <w:color w:val="000000" w:themeColor="text1"/>
          <w:sz w:val="28"/>
          <w:szCs w:val="28"/>
        </w:rPr>
        <w:t>Инспекциями Федеральной налоговой службы по г</w:t>
      </w:r>
      <w:proofErr w:type="gramStart"/>
      <w:r w:rsidRPr="007C10A9">
        <w:rPr>
          <w:color w:val="000000" w:themeColor="text1"/>
          <w:sz w:val="28"/>
          <w:szCs w:val="28"/>
        </w:rPr>
        <w:t>.Н</w:t>
      </w:r>
      <w:proofErr w:type="gramEnd"/>
      <w:r w:rsidRPr="007C10A9">
        <w:rPr>
          <w:color w:val="000000" w:themeColor="text1"/>
          <w:sz w:val="28"/>
          <w:szCs w:val="28"/>
        </w:rPr>
        <w:t>овокузнецку</w:t>
      </w:r>
      <w:r w:rsidRPr="007C10A9">
        <w:rPr>
          <w:sz w:val="28"/>
          <w:szCs w:val="28"/>
        </w:rPr>
        <w:t xml:space="preserve"> - прогнозных данных на 2018 год в сумме </w:t>
      </w:r>
      <w:r w:rsidRPr="007C10A9">
        <w:rPr>
          <w:b/>
          <w:sz w:val="28"/>
          <w:szCs w:val="28"/>
        </w:rPr>
        <w:t xml:space="preserve">10 700,0 тыс. руб.  </w:t>
      </w:r>
      <w:r w:rsidRPr="007C10A9">
        <w:rPr>
          <w:sz w:val="28"/>
          <w:szCs w:val="28"/>
        </w:rPr>
        <w:t>при ожидаемом поступлении за 2017 год в сумме 10 700,0 тыс.руб. и нормативе  отчислений в местный бюджет, установленном пунктом 2 статьи 61.2 Бюджетного кодекса Российской Федерации, в размере 100 %.</w:t>
      </w: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Поступление по налогу на 2019 год составит </w:t>
      </w:r>
      <w:r w:rsidRPr="007C10A9">
        <w:rPr>
          <w:b/>
          <w:sz w:val="28"/>
          <w:szCs w:val="28"/>
        </w:rPr>
        <w:t>11 000,0 тыс. руб</w:t>
      </w:r>
      <w:r w:rsidRPr="007C10A9">
        <w:rPr>
          <w:sz w:val="28"/>
          <w:szCs w:val="28"/>
        </w:rPr>
        <w:t xml:space="preserve">. на 2020 год -  </w:t>
      </w:r>
      <w:r w:rsidRPr="007C10A9">
        <w:rPr>
          <w:b/>
          <w:sz w:val="28"/>
          <w:szCs w:val="28"/>
        </w:rPr>
        <w:t>11 200,0</w:t>
      </w:r>
      <w:r w:rsidRPr="007C10A9">
        <w:rPr>
          <w:sz w:val="28"/>
          <w:szCs w:val="28"/>
        </w:rPr>
        <w:t xml:space="preserve"> тыс. руб.</w:t>
      </w:r>
      <w:r w:rsidRPr="007C10A9">
        <w:rPr>
          <w:sz w:val="28"/>
          <w:szCs w:val="28"/>
          <w:highlight w:val="cyan"/>
        </w:rPr>
        <w:t xml:space="preserve"> </w:t>
      </w:r>
    </w:p>
    <w:p w:rsidR="007C10A9" w:rsidRPr="007C10A9" w:rsidRDefault="007C10A9" w:rsidP="00F74F59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7C10A9" w:rsidRPr="007C10A9" w:rsidRDefault="007C10A9" w:rsidP="00F74F59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10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Акцизы</w:t>
      </w:r>
    </w:p>
    <w:p w:rsidR="007C10A9" w:rsidRPr="007C10A9" w:rsidRDefault="007C10A9" w:rsidP="00F74F59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C10A9" w:rsidRPr="007C10A9" w:rsidRDefault="007C10A9" w:rsidP="00F74F5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C10A9">
        <w:rPr>
          <w:sz w:val="28"/>
          <w:szCs w:val="28"/>
        </w:rPr>
        <w:t xml:space="preserve">Прогноз поступлений на 2018 год </w:t>
      </w:r>
      <w:r w:rsidRPr="007C10A9">
        <w:rPr>
          <w:bCs/>
          <w:color w:val="000000"/>
          <w:sz w:val="28"/>
          <w:szCs w:val="28"/>
        </w:rPr>
        <w:t>отчислений</w:t>
      </w:r>
      <w:r w:rsidRPr="007C10A9">
        <w:rPr>
          <w:color w:val="000000"/>
          <w:sz w:val="28"/>
          <w:szCs w:val="28"/>
        </w:rPr>
        <w:t xml:space="preserve">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7C10A9">
        <w:rPr>
          <w:color w:val="000000"/>
          <w:sz w:val="28"/>
          <w:szCs w:val="28"/>
        </w:rPr>
        <w:t>инжекторных</w:t>
      </w:r>
      <w:proofErr w:type="spellEnd"/>
      <w:r w:rsidRPr="007C10A9">
        <w:rPr>
          <w:color w:val="000000"/>
          <w:sz w:val="28"/>
          <w:szCs w:val="28"/>
        </w:rPr>
        <w:t xml:space="preserve">) двигателей составляет </w:t>
      </w:r>
      <w:r w:rsidRPr="007C10A9">
        <w:rPr>
          <w:b/>
          <w:color w:val="000000"/>
          <w:sz w:val="28"/>
          <w:szCs w:val="28"/>
        </w:rPr>
        <w:t>31 423,1 тыс. руб.</w:t>
      </w:r>
      <w:r w:rsidRPr="007C10A9">
        <w:rPr>
          <w:color w:val="000000"/>
          <w:sz w:val="28"/>
          <w:szCs w:val="28"/>
        </w:rPr>
        <w:t>, при ожидаемом поступлении за 2017 год в сумме 31 462,8 тыс. руб.</w:t>
      </w:r>
    </w:p>
    <w:p w:rsidR="007C10A9" w:rsidRPr="007C10A9" w:rsidRDefault="007C10A9" w:rsidP="00F74F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0A9">
        <w:rPr>
          <w:bCs/>
          <w:sz w:val="28"/>
          <w:szCs w:val="28"/>
        </w:rPr>
        <w:t xml:space="preserve">Увеличение с 1 января 2017 года налоговых ставок по дизельному топливу компенсировало снижение дифференцированного норматива отчислений в бюджет города </w:t>
      </w:r>
      <w:r w:rsidRPr="007C10A9">
        <w:rPr>
          <w:sz w:val="28"/>
          <w:szCs w:val="28"/>
        </w:rPr>
        <w:t>с 0,7013% в текущем году до 0,6967% в прогнозируемом периоде.</w:t>
      </w: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Прогнозируемая сумма поступлений на 2019 год составит  </w:t>
      </w:r>
      <w:r w:rsidRPr="007C10A9">
        <w:rPr>
          <w:b/>
          <w:sz w:val="28"/>
          <w:szCs w:val="28"/>
        </w:rPr>
        <w:t>35 449,1</w:t>
      </w:r>
      <w:r w:rsidRPr="007C10A9">
        <w:rPr>
          <w:sz w:val="28"/>
          <w:szCs w:val="28"/>
        </w:rPr>
        <w:t xml:space="preserve"> тыс. руб. на 2020 год </w:t>
      </w:r>
      <w:r w:rsidRPr="007C10A9">
        <w:rPr>
          <w:b/>
          <w:sz w:val="28"/>
          <w:szCs w:val="28"/>
        </w:rPr>
        <w:t xml:space="preserve">38 723,1 </w:t>
      </w:r>
      <w:r w:rsidRPr="007C10A9">
        <w:rPr>
          <w:sz w:val="28"/>
          <w:szCs w:val="28"/>
        </w:rPr>
        <w:t>тыс. руб.</w:t>
      </w:r>
    </w:p>
    <w:p w:rsidR="007C10A9" w:rsidRPr="007C10A9" w:rsidRDefault="007C10A9" w:rsidP="00F74F59">
      <w:pPr>
        <w:pStyle w:val="a8"/>
        <w:spacing w:after="0"/>
        <w:ind w:left="0"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C10A9">
        <w:rPr>
          <w:rFonts w:ascii="Times New Roman" w:hAnsi="Times New Roman" w:cs="Times New Roman"/>
          <w:b/>
          <w:color w:val="000000"/>
          <w:sz w:val="28"/>
          <w:szCs w:val="28"/>
        </w:rPr>
        <w:t>Налог на имущество физических лиц</w:t>
      </w:r>
    </w:p>
    <w:p w:rsidR="007C10A9" w:rsidRPr="007C10A9" w:rsidRDefault="007C10A9" w:rsidP="00F74F59">
      <w:pPr>
        <w:pStyle w:val="a8"/>
        <w:spacing w:after="0"/>
        <w:ind w:left="0"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10A9" w:rsidRPr="007C10A9" w:rsidRDefault="007C10A9" w:rsidP="00F74F59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10A9">
        <w:rPr>
          <w:color w:val="000000" w:themeColor="text1"/>
          <w:sz w:val="28"/>
          <w:szCs w:val="28"/>
        </w:rPr>
        <w:t xml:space="preserve">Прогноз поступлений налога на имущество физических лиц на 2018 год, при ожидаемом поступлении за текущий год в сумме 60 239 тыс. руб., рассчитан в сумме </w:t>
      </w:r>
      <w:r w:rsidRPr="007C10A9">
        <w:rPr>
          <w:b/>
          <w:color w:val="000000" w:themeColor="text1"/>
          <w:sz w:val="28"/>
          <w:szCs w:val="28"/>
        </w:rPr>
        <w:t>67 500,0</w:t>
      </w:r>
      <w:r w:rsidRPr="007C10A9">
        <w:rPr>
          <w:color w:val="000000" w:themeColor="text1"/>
          <w:sz w:val="28"/>
          <w:szCs w:val="28"/>
        </w:rPr>
        <w:t xml:space="preserve"> тыс. руб. на основании данных администраторов – Инспекций Федеральной налоговой службы по г</w:t>
      </w:r>
      <w:proofErr w:type="gramStart"/>
      <w:r w:rsidRPr="007C10A9">
        <w:rPr>
          <w:color w:val="000000" w:themeColor="text1"/>
          <w:sz w:val="28"/>
          <w:szCs w:val="28"/>
        </w:rPr>
        <w:t>.Н</w:t>
      </w:r>
      <w:proofErr w:type="gramEnd"/>
      <w:r w:rsidRPr="007C10A9">
        <w:rPr>
          <w:color w:val="000000" w:themeColor="text1"/>
          <w:sz w:val="28"/>
          <w:szCs w:val="28"/>
        </w:rPr>
        <w:t>овокузнецку, в соответствии с Главой 32 НК РФ.</w:t>
      </w:r>
    </w:p>
    <w:p w:rsidR="007C10A9" w:rsidRPr="007C10A9" w:rsidRDefault="007C10A9" w:rsidP="00F74F5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Налог на имущество физических лиц запланирован с учетом:</w:t>
      </w:r>
    </w:p>
    <w:p w:rsidR="007C10A9" w:rsidRPr="007C10A9" w:rsidRDefault="007C10A9" w:rsidP="00F74F59">
      <w:pPr>
        <w:pStyle w:val="af1"/>
        <w:numPr>
          <w:ilvl w:val="0"/>
          <w:numId w:val="22"/>
        </w:numPr>
        <w:autoSpaceDE w:val="0"/>
        <w:autoSpaceDN w:val="0"/>
        <w:adjustRightInd w:val="0"/>
        <w:ind w:left="426"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данных раздела III «Отчета о налоговой базе и структуре начислений по налогу на имущество физических лиц» формы 5-МН, утвержденной приказом ФНС России от 28.12.2016г. № ММВ-7-1/725@, за 2016 год;</w:t>
      </w:r>
    </w:p>
    <w:p w:rsidR="007C10A9" w:rsidRPr="007C10A9" w:rsidRDefault="007C10A9" w:rsidP="00F74F59">
      <w:pPr>
        <w:pStyle w:val="af1"/>
        <w:numPr>
          <w:ilvl w:val="0"/>
          <w:numId w:val="22"/>
        </w:numPr>
        <w:autoSpaceDE w:val="0"/>
        <w:autoSpaceDN w:val="0"/>
        <w:adjustRightInd w:val="0"/>
        <w:ind w:left="426"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>Решения Новокузнецкого городского Совета народных депутатов от 28.11.2017г. № 10/99 «О внесении изменений в решение Новокузнецкого городского Совета народных депутатов от 25.11.2014г. № 15/139 «Об утверждении Положения о налоге на имущество физических лиц на территории Новокузнецкого городского округа»;</w:t>
      </w:r>
    </w:p>
    <w:p w:rsidR="007C10A9" w:rsidRPr="007C10A9" w:rsidRDefault="007C10A9" w:rsidP="00F74F59">
      <w:pPr>
        <w:pStyle w:val="af1"/>
        <w:numPr>
          <w:ilvl w:val="0"/>
          <w:numId w:val="22"/>
        </w:numPr>
        <w:autoSpaceDE w:val="0"/>
        <w:autoSpaceDN w:val="0"/>
        <w:adjustRightInd w:val="0"/>
        <w:ind w:left="426" w:firstLine="709"/>
        <w:jc w:val="both"/>
        <w:rPr>
          <w:color w:val="000000" w:themeColor="text1"/>
          <w:sz w:val="28"/>
          <w:szCs w:val="28"/>
        </w:rPr>
      </w:pPr>
      <w:r w:rsidRPr="007C10A9">
        <w:rPr>
          <w:sz w:val="28"/>
          <w:szCs w:val="28"/>
        </w:rPr>
        <w:t>планируемого погашения части сложившейся недоимки.</w:t>
      </w:r>
    </w:p>
    <w:p w:rsidR="007C10A9" w:rsidRPr="007C10A9" w:rsidRDefault="007C10A9" w:rsidP="00F74F59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proofErr w:type="gramStart"/>
      <w:r w:rsidRPr="007C10A9">
        <w:rPr>
          <w:color w:val="000000" w:themeColor="text1"/>
          <w:sz w:val="28"/>
          <w:szCs w:val="28"/>
        </w:rPr>
        <w:t>В связи с установлением единой даты начала применения на территории Кемеровской области порядка определения налоговой базы по налогу на имущество физических лиц, исходя из кадастровой стоимости объектов налогообложения (</w:t>
      </w:r>
      <w:r w:rsidRPr="007C10A9">
        <w:rPr>
          <w:sz w:val="28"/>
          <w:szCs w:val="28"/>
        </w:rPr>
        <w:t xml:space="preserve">Закон Кемеровской области </w:t>
      </w:r>
      <w:r w:rsidRPr="007C10A9">
        <w:rPr>
          <w:color w:val="000000" w:themeColor="text1"/>
          <w:sz w:val="28"/>
          <w:szCs w:val="28"/>
        </w:rPr>
        <w:t>от 23.11.2015 года № 102-ОЗ), налог на имущество физических лиц за 2016 год и последующие годы исчисляется от кадастровой стоимости объекта налогообложения.</w:t>
      </w:r>
      <w:proofErr w:type="gramEnd"/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Поступления налога на имущество физических лиц в 2019 и 2020 годах планируются в объемах </w:t>
      </w:r>
      <w:r w:rsidRPr="007C10A9">
        <w:rPr>
          <w:b/>
          <w:sz w:val="28"/>
          <w:szCs w:val="28"/>
        </w:rPr>
        <w:t>68 300,0</w:t>
      </w:r>
      <w:r w:rsidRPr="007C10A9">
        <w:rPr>
          <w:sz w:val="28"/>
          <w:szCs w:val="28"/>
        </w:rPr>
        <w:t xml:space="preserve">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 xml:space="preserve">уб. и </w:t>
      </w:r>
      <w:r w:rsidRPr="007C10A9">
        <w:rPr>
          <w:b/>
          <w:sz w:val="28"/>
          <w:szCs w:val="28"/>
        </w:rPr>
        <w:t>70 000,0</w:t>
      </w:r>
      <w:r w:rsidRPr="007C10A9">
        <w:rPr>
          <w:sz w:val="28"/>
          <w:szCs w:val="28"/>
        </w:rPr>
        <w:t xml:space="preserve"> тыс.руб., соответственно.</w:t>
      </w:r>
    </w:p>
    <w:p w:rsidR="007C10A9" w:rsidRPr="007C10A9" w:rsidRDefault="007C10A9" w:rsidP="00F74F59">
      <w:pPr>
        <w:autoSpaceDE w:val="0"/>
        <w:autoSpaceDN w:val="0"/>
        <w:adjustRightInd w:val="0"/>
        <w:ind w:firstLine="709"/>
        <w:contextualSpacing/>
        <w:jc w:val="both"/>
        <w:rPr>
          <w:b/>
          <w:color w:val="000000"/>
          <w:sz w:val="28"/>
          <w:szCs w:val="28"/>
          <w:highlight w:val="yellow"/>
        </w:rPr>
      </w:pPr>
    </w:p>
    <w:p w:rsidR="007C10A9" w:rsidRPr="007C10A9" w:rsidRDefault="007C10A9" w:rsidP="00F74F59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/>
          <w:sz w:val="28"/>
          <w:szCs w:val="28"/>
        </w:rPr>
      </w:pPr>
      <w:r w:rsidRPr="007C10A9">
        <w:rPr>
          <w:b/>
          <w:color w:val="000000"/>
          <w:sz w:val="28"/>
          <w:szCs w:val="28"/>
        </w:rPr>
        <w:t>Транспортный налог</w:t>
      </w:r>
    </w:p>
    <w:p w:rsidR="007C10A9" w:rsidRPr="007C10A9" w:rsidRDefault="007C10A9" w:rsidP="00F74F59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/>
          <w:sz w:val="28"/>
          <w:szCs w:val="28"/>
          <w:highlight w:val="yellow"/>
        </w:rPr>
      </w:pPr>
    </w:p>
    <w:p w:rsidR="007C10A9" w:rsidRPr="007C10A9" w:rsidRDefault="007C10A9" w:rsidP="00F74F5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C10A9">
        <w:rPr>
          <w:color w:val="000000"/>
          <w:sz w:val="28"/>
          <w:szCs w:val="28"/>
        </w:rPr>
        <w:t xml:space="preserve">Поступление в 2018 году транспортного налога, по данным администратора, составит </w:t>
      </w:r>
      <w:r w:rsidRPr="007C10A9">
        <w:rPr>
          <w:b/>
          <w:color w:val="000000"/>
          <w:sz w:val="28"/>
          <w:szCs w:val="28"/>
        </w:rPr>
        <w:t>22 300,0</w:t>
      </w:r>
      <w:r w:rsidRPr="007C10A9">
        <w:rPr>
          <w:color w:val="000000"/>
          <w:sz w:val="28"/>
          <w:szCs w:val="28"/>
        </w:rPr>
        <w:t xml:space="preserve"> </w:t>
      </w:r>
      <w:r w:rsidRPr="007C10A9">
        <w:rPr>
          <w:b/>
          <w:color w:val="000000"/>
          <w:sz w:val="28"/>
          <w:szCs w:val="28"/>
        </w:rPr>
        <w:t xml:space="preserve">тыс. руб., </w:t>
      </w:r>
      <w:r w:rsidRPr="007C10A9">
        <w:rPr>
          <w:color w:val="000000"/>
          <w:sz w:val="28"/>
          <w:szCs w:val="28"/>
        </w:rPr>
        <w:t>в том числе</w:t>
      </w:r>
      <w:r w:rsidRPr="007C10A9">
        <w:rPr>
          <w:b/>
          <w:color w:val="000000"/>
          <w:sz w:val="28"/>
          <w:szCs w:val="28"/>
        </w:rPr>
        <w:t xml:space="preserve"> </w:t>
      </w:r>
      <w:r w:rsidRPr="007C10A9">
        <w:rPr>
          <w:color w:val="000000"/>
          <w:sz w:val="28"/>
          <w:szCs w:val="28"/>
        </w:rPr>
        <w:t>с физических лиц в сумме 17 171,0 тыс. руб. и с организаций в сумме 5 129,0 тыс. руб.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Проектом</w:t>
      </w:r>
      <w:r w:rsidRPr="007C10A9">
        <w:rPr>
          <w:b/>
          <w:sz w:val="28"/>
          <w:szCs w:val="28"/>
        </w:rPr>
        <w:t xml:space="preserve"> </w:t>
      </w:r>
      <w:r w:rsidRPr="007C10A9">
        <w:rPr>
          <w:sz w:val="28"/>
          <w:szCs w:val="28"/>
        </w:rPr>
        <w:t>Закона Кемеровской области «Об областном бюджете на 2018 год и плановый период 2019 и 2020 годов» (2 чтение) сохранен действующий в 2017 году норматив отчислений в бюджет Новокузнецкого городского округа размере 5%</w:t>
      </w:r>
      <w:r w:rsidRPr="007C10A9">
        <w:rPr>
          <w:color w:val="000000"/>
          <w:sz w:val="28"/>
          <w:szCs w:val="28"/>
        </w:rPr>
        <w:t xml:space="preserve"> налога, поступающего в бюджет субъекта Российской Федерации.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Ожидаемое поступление транспортного налога в 2017 году составляет 22 078,2 тыс. руб., в том числе транспортного налога с организаций - 4 333,2 тыс. руб. и транспортного налога с физических лиц - 17 745,0 тыс. руб.</w:t>
      </w:r>
    </w:p>
    <w:p w:rsidR="007C10A9" w:rsidRPr="007C10A9" w:rsidRDefault="007C10A9" w:rsidP="00F74F5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C10A9">
        <w:rPr>
          <w:color w:val="000000"/>
          <w:sz w:val="28"/>
          <w:szCs w:val="28"/>
        </w:rPr>
        <w:t>Поступления по транспортному налогу на 2019 и 2020 годы запланированы администраторами доходов в размере</w:t>
      </w:r>
      <w:r w:rsidRPr="007C10A9">
        <w:rPr>
          <w:b/>
          <w:color w:val="000000"/>
          <w:sz w:val="28"/>
          <w:szCs w:val="28"/>
        </w:rPr>
        <w:t xml:space="preserve"> 22 700,0 тыс. руб</w:t>
      </w:r>
      <w:r w:rsidRPr="007C10A9">
        <w:rPr>
          <w:color w:val="000000"/>
          <w:sz w:val="28"/>
          <w:szCs w:val="28"/>
        </w:rPr>
        <w:t xml:space="preserve">. и </w:t>
      </w:r>
      <w:r w:rsidRPr="007C10A9">
        <w:rPr>
          <w:b/>
          <w:color w:val="000000"/>
          <w:sz w:val="28"/>
          <w:szCs w:val="28"/>
        </w:rPr>
        <w:t>23 000,0 тыс. руб.</w:t>
      </w:r>
      <w:r w:rsidRPr="007C10A9">
        <w:rPr>
          <w:color w:val="000000"/>
          <w:sz w:val="28"/>
          <w:szCs w:val="28"/>
        </w:rPr>
        <w:t xml:space="preserve"> соответственно, в том числе:</w:t>
      </w:r>
    </w:p>
    <w:p w:rsidR="007C10A9" w:rsidRPr="007C10A9" w:rsidRDefault="007C10A9" w:rsidP="00F74F5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C10A9">
        <w:rPr>
          <w:color w:val="000000"/>
          <w:sz w:val="28"/>
          <w:szCs w:val="28"/>
        </w:rPr>
        <w:t>в 2019 году поступления по транспортному налогу складываются из поступлений по транспортному налогу с физических лиц в сумме 17 479,0 тыс. руб. и транспортному налогу с организаций в сумме 5 221,0 тыс. руб.;</w:t>
      </w:r>
    </w:p>
    <w:p w:rsidR="007C10A9" w:rsidRPr="007C10A9" w:rsidRDefault="007C10A9" w:rsidP="00F74F5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C10A9">
        <w:rPr>
          <w:color w:val="000000"/>
          <w:sz w:val="28"/>
          <w:szCs w:val="28"/>
        </w:rPr>
        <w:t>в 2020 году поступления по транспортному налогу складываются из поступлений по транспортному налогу с физических лиц в сумме 17 710,0 тыс. руб. и транспортному налогу с организаций в сумме 5 290,0 тыс. руб.</w:t>
      </w:r>
    </w:p>
    <w:p w:rsidR="007C10A9" w:rsidRPr="007C10A9" w:rsidRDefault="007C10A9" w:rsidP="00F74F59">
      <w:pPr>
        <w:ind w:firstLine="709"/>
        <w:contextualSpacing/>
        <w:jc w:val="center"/>
        <w:rPr>
          <w:b/>
          <w:sz w:val="28"/>
          <w:szCs w:val="28"/>
        </w:rPr>
      </w:pPr>
    </w:p>
    <w:p w:rsidR="007C10A9" w:rsidRPr="007C10A9" w:rsidRDefault="007C10A9" w:rsidP="00F74F59">
      <w:pPr>
        <w:ind w:firstLine="709"/>
        <w:contextualSpacing/>
        <w:jc w:val="center"/>
        <w:rPr>
          <w:b/>
          <w:sz w:val="28"/>
          <w:szCs w:val="28"/>
        </w:rPr>
      </w:pPr>
      <w:r w:rsidRPr="007C10A9">
        <w:rPr>
          <w:b/>
          <w:sz w:val="28"/>
          <w:szCs w:val="28"/>
        </w:rPr>
        <w:t>Земельный налог</w:t>
      </w:r>
    </w:p>
    <w:p w:rsidR="007C10A9" w:rsidRPr="007C10A9" w:rsidRDefault="007C10A9" w:rsidP="00F74F59">
      <w:pPr>
        <w:ind w:firstLine="709"/>
        <w:contextualSpacing/>
        <w:jc w:val="center"/>
        <w:rPr>
          <w:b/>
          <w:sz w:val="28"/>
          <w:szCs w:val="28"/>
        </w:rPr>
      </w:pPr>
    </w:p>
    <w:p w:rsidR="007C10A9" w:rsidRPr="007C10A9" w:rsidRDefault="007C10A9" w:rsidP="00F74F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0A9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поступлений по земельному налогу в 2018 году составит </w:t>
      </w:r>
      <w:r w:rsidRPr="007C10A9">
        <w:rPr>
          <w:rFonts w:ascii="Times New Roman" w:hAnsi="Times New Roman" w:cs="Times New Roman"/>
          <w:b/>
          <w:color w:val="000000"/>
          <w:sz w:val="28"/>
          <w:szCs w:val="28"/>
        </w:rPr>
        <w:t>1 096 691,0 тыс. руб.</w:t>
      </w:r>
      <w:r w:rsidRPr="007C10A9">
        <w:rPr>
          <w:rFonts w:ascii="Times New Roman" w:hAnsi="Times New Roman" w:cs="Times New Roman"/>
          <w:color w:val="000000"/>
          <w:sz w:val="28"/>
          <w:szCs w:val="28"/>
        </w:rPr>
        <w:t>, при ожидаемом поступлении в текущем году в сумме 1 102 669,8 тыс</w:t>
      </w:r>
      <w:proofErr w:type="gramStart"/>
      <w:r w:rsidRPr="007C10A9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7C10A9">
        <w:rPr>
          <w:rFonts w:ascii="Times New Roman" w:hAnsi="Times New Roman" w:cs="Times New Roman"/>
          <w:color w:val="000000"/>
          <w:sz w:val="28"/>
          <w:szCs w:val="28"/>
        </w:rPr>
        <w:t>уб.</w:t>
      </w:r>
    </w:p>
    <w:p w:rsidR="007C10A9" w:rsidRPr="007C10A9" w:rsidRDefault="007C10A9" w:rsidP="00F74F59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0A9">
        <w:rPr>
          <w:rFonts w:ascii="Times New Roman" w:hAnsi="Times New Roman" w:cs="Times New Roman"/>
          <w:color w:val="000000"/>
          <w:sz w:val="28"/>
          <w:szCs w:val="28"/>
        </w:rPr>
        <w:t xml:space="preserve">Расчет поступлений земельного налога выполнен в соответствии с положениями Главы 31 НК РФ и Постановлением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Pr="007C10A9">
          <w:rPr>
            <w:rFonts w:ascii="Times New Roman" w:hAnsi="Times New Roman" w:cs="Times New Roman"/>
            <w:color w:val="000000"/>
            <w:sz w:val="28"/>
            <w:szCs w:val="28"/>
          </w:rPr>
          <w:t>2006 г</w:t>
        </w:r>
      </w:smartTag>
      <w:r w:rsidRPr="007C10A9">
        <w:rPr>
          <w:rFonts w:ascii="Times New Roman" w:hAnsi="Times New Roman" w:cs="Times New Roman"/>
          <w:color w:val="000000"/>
          <w:sz w:val="28"/>
          <w:szCs w:val="28"/>
        </w:rPr>
        <w:t>. № 3/5 «Об утверждении Положения о земельном налоге на территории города Новокузнецка».</w:t>
      </w:r>
    </w:p>
    <w:p w:rsidR="007C10A9" w:rsidRPr="007C10A9" w:rsidRDefault="007C10A9" w:rsidP="00F74F59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0A9">
        <w:rPr>
          <w:rFonts w:ascii="Times New Roman" w:hAnsi="Times New Roman" w:cs="Times New Roman"/>
          <w:color w:val="000000"/>
          <w:sz w:val="28"/>
          <w:szCs w:val="28"/>
        </w:rPr>
        <w:t>Планируемые поступления от земельного налога в 2018 году рассчитаны администраторами доходов - Инспекций Федеральной налоговой службы по г</w:t>
      </w:r>
      <w:proofErr w:type="gramStart"/>
      <w:r w:rsidRPr="007C10A9"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 w:rsidRPr="007C10A9">
        <w:rPr>
          <w:rFonts w:ascii="Times New Roman" w:hAnsi="Times New Roman" w:cs="Times New Roman"/>
          <w:color w:val="000000"/>
          <w:sz w:val="28"/>
          <w:szCs w:val="28"/>
        </w:rPr>
        <w:t>овокузнецку, с учетом:</w:t>
      </w:r>
    </w:p>
    <w:p w:rsidR="007C10A9" w:rsidRPr="007C10A9" w:rsidRDefault="007C10A9" w:rsidP="00F74F59">
      <w:pPr>
        <w:pStyle w:val="ConsPlusNormal"/>
        <w:numPr>
          <w:ilvl w:val="0"/>
          <w:numId w:val="13"/>
        </w:numPr>
        <w:tabs>
          <w:tab w:val="left" w:pos="851"/>
        </w:tabs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0A9">
        <w:rPr>
          <w:rFonts w:ascii="Times New Roman" w:hAnsi="Times New Roman" w:cs="Times New Roman"/>
          <w:color w:val="000000"/>
          <w:sz w:val="28"/>
          <w:szCs w:val="28"/>
        </w:rPr>
        <w:t>потерь за счет оспаривания в судах налогоплательщиками оценки кадастровой стоимости земельных участков (учитывая заявительный характер обращений налогоплательщиками в суды, сумма потерь на 01.12.2017 год составляет 268 405,0 тыс. руб.);</w:t>
      </w:r>
    </w:p>
    <w:p w:rsidR="007C10A9" w:rsidRPr="007C10A9" w:rsidRDefault="007C10A9" w:rsidP="00F74F59">
      <w:pPr>
        <w:pStyle w:val="ConsPlusNonformat"/>
        <w:numPr>
          <w:ilvl w:val="0"/>
          <w:numId w:val="13"/>
        </w:numPr>
        <w:tabs>
          <w:tab w:val="left" w:pos="851"/>
        </w:tabs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необходимости возврата в 2018 году АО «Кузнецкие </w:t>
      </w:r>
      <w:proofErr w:type="spellStart"/>
      <w:r w:rsidRPr="007C10A9">
        <w:rPr>
          <w:rFonts w:ascii="Times New Roman" w:hAnsi="Times New Roman" w:cs="Times New Roman"/>
          <w:color w:val="000000" w:themeColor="text1"/>
          <w:sz w:val="28"/>
          <w:szCs w:val="28"/>
        </w:rPr>
        <w:t>феросплавы</w:t>
      </w:r>
      <w:proofErr w:type="spellEnd"/>
      <w:r w:rsidRPr="007C10A9">
        <w:rPr>
          <w:rFonts w:ascii="Times New Roman" w:hAnsi="Times New Roman" w:cs="Times New Roman"/>
          <w:color w:val="000000" w:themeColor="text1"/>
          <w:sz w:val="28"/>
          <w:szCs w:val="28"/>
        </w:rPr>
        <w:t>» излишне уплаченного земельного налога в размере 15</w:t>
      </w:r>
      <w:r w:rsidRPr="007C10A9">
        <w:rPr>
          <w:rFonts w:ascii="Times New Roman" w:hAnsi="Times New Roman" w:cs="Times New Roman"/>
          <w:sz w:val="28"/>
          <w:szCs w:val="28"/>
        </w:rPr>
        <w:t> 022,0 тыс. руб.,</w:t>
      </w:r>
      <w:r w:rsidRPr="007C10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связи с оспариванием кадастровой стоимости земельных участков;</w:t>
      </w:r>
    </w:p>
    <w:p w:rsidR="007C10A9" w:rsidRPr="007C10A9" w:rsidRDefault="007C10A9" w:rsidP="00F74F59">
      <w:pPr>
        <w:pStyle w:val="ConsPlusNonformat"/>
        <w:numPr>
          <w:ilvl w:val="0"/>
          <w:numId w:val="13"/>
        </w:numPr>
        <w:tabs>
          <w:tab w:val="left" w:pos="851"/>
        </w:tabs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10A9">
        <w:rPr>
          <w:rFonts w:ascii="Times New Roman" w:hAnsi="Times New Roman" w:cs="Times New Roman"/>
          <w:color w:val="000000" w:themeColor="text1"/>
          <w:sz w:val="28"/>
          <w:szCs w:val="28"/>
        </w:rPr>
        <w:t>суммы поступлений от погашения задолженности по земельному налогу в размере 16 025,0 тыс. руб.</w:t>
      </w:r>
    </w:p>
    <w:p w:rsidR="007C10A9" w:rsidRPr="007C10A9" w:rsidRDefault="007C10A9" w:rsidP="00F74F59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0A9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поступлений по земельному налогу на 2019-2020 годы рассчитан, исходя из прогноза поступлений на 2018 год, и составит на 2019 год – </w:t>
      </w:r>
      <w:r w:rsidRPr="007C10A9">
        <w:rPr>
          <w:rFonts w:ascii="Times New Roman" w:hAnsi="Times New Roman" w:cs="Times New Roman"/>
          <w:b/>
          <w:color w:val="000000"/>
          <w:sz w:val="28"/>
          <w:szCs w:val="28"/>
        </w:rPr>
        <w:t>1 108 774,0</w:t>
      </w:r>
      <w:r w:rsidRPr="007C10A9">
        <w:rPr>
          <w:rFonts w:ascii="Times New Roman" w:hAnsi="Times New Roman" w:cs="Times New Roman"/>
          <w:color w:val="000000"/>
          <w:sz w:val="28"/>
          <w:szCs w:val="28"/>
        </w:rPr>
        <w:t xml:space="preserve"> тыс. руб., на 2020 год – </w:t>
      </w:r>
    </w:p>
    <w:p w:rsidR="007C10A9" w:rsidRPr="007C10A9" w:rsidRDefault="007C10A9" w:rsidP="00F74F59">
      <w:pPr>
        <w:pStyle w:val="ConsPlusNormal"/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10A9">
        <w:rPr>
          <w:rFonts w:ascii="Times New Roman" w:hAnsi="Times New Roman" w:cs="Times New Roman"/>
          <w:b/>
          <w:color w:val="000000"/>
          <w:sz w:val="28"/>
          <w:szCs w:val="28"/>
        </w:rPr>
        <w:t>1 120 757,0</w:t>
      </w:r>
      <w:r w:rsidRPr="007C10A9">
        <w:rPr>
          <w:rFonts w:ascii="Times New Roman" w:hAnsi="Times New Roman" w:cs="Times New Roman"/>
          <w:color w:val="000000"/>
          <w:sz w:val="28"/>
          <w:szCs w:val="28"/>
        </w:rPr>
        <w:t xml:space="preserve"> тыс. руб.</w:t>
      </w:r>
    </w:p>
    <w:p w:rsidR="007C10A9" w:rsidRPr="007C10A9" w:rsidRDefault="007C10A9" w:rsidP="00F74F59">
      <w:pPr>
        <w:tabs>
          <w:tab w:val="left" w:pos="851"/>
        </w:tabs>
        <w:ind w:firstLine="709"/>
        <w:contextualSpacing/>
        <w:jc w:val="both"/>
        <w:rPr>
          <w:sz w:val="28"/>
          <w:szCs w:val="28"/>
        </w:rPr>
      </w:pPr>
    </w:p>
    <w:p w:rsidR="007C10A9" w:rsidRPr="007C10A9" w:rsidRDefault="007C10A9" w:rsidP="00F74F59">
      <w:pPr>
        <w:ind w:right="-81" w:firstLine="709"/>
        <w:contextualSpacing/>
        <w:jc w:val="center"/>
        <w:rPr>
          <w:b/>
          <w:sz w:val="28"/>
          <w:szCs w:val="28"/>
        </w:rPr>
      </w:pPr>
      <w:r w:rsidRPr="007C10A9">
        <w:rPr>
          <w:b/>
          <w:sz w:val="28"/>
          <w:szCs w:val="28"/>
        </w:rPr>
        <w:t>Государственная пошлина</w:t>
      </w:r>
    </w:p>
    <w:p w:rsidR="007C10A9" w:rsidRPr="007C10A9" w:rsidRDefault="007C10A9" w:rsidP="00F74F59">
      <w:pPr>
        <w:ind w:right="-81" w:firstLine="709"/>
        <w:contextualSpacing/>
        <w:jc w:val="center"/>
        <w:rPr>
          <w:b/>
          <w:sz w:val="28"/>
          <w:szCs w:val="28"/>
        </w:rPr>
      </w:pPr>
    </w:p>
    <w:p w:rsidR="007C10A9" w:rsidRPr="007C10A9" w:rsidRDefault="007C10A9" w:rsidP="00F74F59">
      <w:pPr>
        <w:ind w:right="-81"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Государственная пошлина на очередной 2018 год рассчитана на основании действующей Главы 25.3 НК РФ, с учетом ожидаемой оценки поступлений за 2017 год и прогнозных данных, предоставленных администраторами доходов.</w:t>
      </w:r>
    </w:p>
    <w:p w:rsidR="007C10A9" w:rsidRPr="007C10A9" w:rsidRDefault="007C10A9" w:rsidP="00F74F59">
      <w:pPr>
        <w:ind w:right="-81" w:firstLine="709"/>
        <w:contextualSpacing/>
        <w:jc w:val="both"/>
        <w:rPr>
          <w:b/>
          <w:sz w:val="28"/>
          <w:szCs w:val="28"/>
        </w:rPr>
      </w:pPr>
      <w:r w:rsidRPr="007C10A9">
        <w:rPr>
          <w:sz w:val="28"/>
          <w:szCs w:val="28"/>
        </w:rPr>
        <w:t xml:space="preserve">Поступление государственной пошлины на очередной 2018 год прогнозируется в сумме </w:t>
      </w:r>
      <w:r w:rsidRPr="007C10A9">
        <w:rPr>
          <w:b/>
          <w:sz w:val="28"/>
          <w:szCs w:val="28"/>
        </w:rPr>
        <w:t xml:space="preserve">127 971,2 </w:t>
      </w:r>
      <w:r w:rsidRPr="007C10A9">
        <w:rPr>
          <w:sz w:val="28"/>
          <w:szCs w:val="28"/>
        </w:rPr>
        <w:t xml:space="preserve">тыс. руб. (при ожидаемом поступлении за 2017 год в сумме 123 685,7 тыс. руб.) на 2019 год – </w:t>
      </w:r>
      <w:r w:rsidRPr="007C10A9">
        <w:rPr>
          <w:b/>
          <w:sz w:val="28"/>
          <w:szCs w:val="28"/>
        </w:rPr>
        <w:t>128 837,3</w:t>
      </w:r>
      <w:r w:rsidRPr="007C10A9">
        <w:rPr>
          <w:sz w:val="28"/>
          <w:szCs w:val="28"/>
        </w:rPr>
        <w:t xml:space="preserve"> тыс. руб., на 2020 год – </w:t>
      </w:r>
      <w:r w:rsidRPr="007C10A9">
        <w:rPr>
          <w:b/>
          <w:sz w:val="28"/>
          <w:szCs w:val="28"/>
        </w:rPr>
        <w:t>129 206,8</w:t>
      </w:r>
      <w:r w:rsidRPr="007C10A9">
        <w:rPr>
          <w:sz w:val="28"/>
          <w:szCs w:val="28"/>
        </w:rPr>
        <w:t xml:space="preserve">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уб., в том числе от:</w:t>
      </w:r>
    </w:p>
    <w:p w:rsidR="007C10A9" w:rsidRPr="007C10A9" w:rsidRDefault="007C10A9" w:rsidP="00F74F59">
      <w:pPr>
        <w:pStyle w:val="30"/>
        <w:spacing w:after="0"/>
        <w:ind w:left="0"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- государственной пошлины по делам, рассматриваемым в судах общей юрисдикции, мировыми судьями на 2018 год  – 86 500 тыс. руб. (при ожидаемом поступлении за 2017 год в сумме 84 500,0 тыс. руб.), на 2019 год – 87 000,0 тыс. руб., на 2020 год – 87 000,0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уб.;</w:t>
      </w:r>
    </w:p>
    <w:p w:rsidR="007C10A9" w:rsidRPr="007C10A9" w:rsidRDefault="007C10A9" w:rsidP="00F74F59">
      <w:pPr>
        <w:pStyle w:val="30"/>
        <w:spacing w:after="0"/>
        <w:ind w:left="0"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- государственной  пошлины за государственную регистрацию, а также за совершение прочих юридически значимых действий на 2018 год  – 41 471,2 тыс. руб. (при ожидаемом поступлении за 2017 год в сумме 39 182,4 тыс. руб.), на 2019 год – 41 837,3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уб., на 2020 год – 42 206,8 тыс.руб., в том числе:</w:t>
      </w:r>
    </w:p>
    <w:p w:rsidR="007C10A9" w:rsidRPr="007C10A9" w:rsidRDefault="007C10A9" w:rsidP="00F74F59">
      <w:pPr>
        <w:pStyle w:val="30"/>
        <w:spacing w:after="0"/>
        <w:ind w:left="0"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- от государственной пошлины за государственную регистрацию, а также за совершение прочих юридически значимых действий (при обращении через многофункциональные центры) на 2018 год  – 39 566,2 тыс. руб. (при ожидаемом поступлении за 2017 год в сумме 37 317,4 тыс. руб.), на 2019 год – 39 927,3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уб., на 2020 год – 40 291,8 тыс.руб.;</w:t>
      </w:r>
    </w:p>
    <w:p w:rsidR="007C10A9" w:rsidRPr="007C10A9" w:rsidRDefault="007C10A9" w:rsidP="00F74F59">
      <w:pPr>
        <w:pStyle w:val="30"/>
        <w:spacing w:after="0"/>
        <w:ind w:left="0"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- от государственной пошлины за выдачу разрешения на установку рекламной конструкции на 2018 год  – 155,0 тыс. руб. (при ожидаемом поступлении за 2017 год в сумме – 150,0 тыс. руб.), на 2019 год – 160,0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уб., на 2020 год – 165,0 тыс.руб.;</w:t>
      </w:r>
    </w:p>
    <w:p w:rsidR="007C10A9" w:rsidRPr="007C10A9" w:rsidRDefault="007C10A9" w:rsidP="00F74F59">
      <w:pPr>
        <w:pStyle w:val="30"/>
        <w:spacing w:after="0"/>
        <w:ind w:left="0" w:right="-81"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- от государственной пошлины за выдачу специального разрешения на движение по автомобильным дорогам на 2018-2020 годы – 1 750 тыс. руб. ежегодно (при ожидаемом поступлении за 2017 год в сумме 1 715,0 тыс. руб.).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На рост прогнозируемых поступлений от государственной пошлины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 повлияло закрытия с 01 ноября 2017 приема документов филиалом ФГБУ «Федеральная кадастровая палата Федеральной службы государственной регистрации, кадастра и картографии» по Кемеровской области. Услуги по государственному кадастровому учету недвижимого имущества и (или) государственной регистрации прав на недвижимое имущество и сделок с ним и по предоставлению сведений, содержащихся в Едином государственном реестре недвижимости, будет осуществлять МАУ «Многофункциональный центр города Новокузнецка по предоставлению государственных и муниципальных услуг». </w:t>
      </w:r>
    </w:p>
    <w:p w:rsidR="007C10A9" w:rsidRDefault="007C10A9" w:rsidP="00F74F59">
      <w:pPr>
        <w:ind w:firstLine="709"/>
        <w:contextualSpacing/>
        <w:jc w:val="center"/>
        <w:rPr>
          <w:b/>
          <w:sz w:val="28"/>
          <w:szCs w:val="28"/>
        </w:rPr>
      </w:pPr>
    </w:p>
    <w:p w:rsidR="007C10A9" w:rsidRPr="007C10A9" w:rsidRDefault="007C10A9" w:rsidP="00F74F59">
      <w:pPr>
        <w:ind w:firstLine="709"/>
        <w:contextualSpacing/>
        <w:jc w:val="center"/>
        <w:rPr>
          <w:b/>
          <w:sz w:val="28"/>
          <w:szCs w:val="28"/>
        </w:rPr>
      </w:pPr>
    </w:p>
    <w:p w:rsidR="007C10A9" w:rsidRPr="007C10A9" w:rsidRDefault="007C10A9" w:rsidP="00F74F59">
      <w:pPr>
        <w:ind w:firstLine="709"/>
        <w:jc w:val="center"/>
        <w:rPr>
          <w:sz w:val="28"/>
          <w:szCs w:val="28"/>
          <w:u w:val="single"/>
        </w:rPr>
      </w:pPr>
      <w:r w:rsidRPr="007C10A9">
        <w:rPr>
          <w:b/>
          <w:sz w:val="28"/>
          <w:szCs w:val="28"/>
          <w:u w:val="single"/>
        </w:rPr>
        <w:t>Неналоговые доходы</w:t>
      </w:r>
    </w:p>
    <w:p w:rsidR="007C10A9" w:rsidRPr="007C10A9" w:rsidRDefault="007C10A9" w:rsidP="00F74F59">
      <w:pPr>
        <w:ind w:firstLine="709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Проектом предлагается установить объем </w:t>
      </w:r>
      <w:proofErr w:type="gramStart"/>
      <w:r w:rsidRPr="007C10A9">
        <w:rPr>
          <w:sz w:val="28"/>
          <w:szCs w:val="28"/>
        </w:rPr>
        <w:t>неналоговых</w:t>
      </w:r>
      <w:proofErr w:type="gramEnd"/>
      <w:r w:rsidRPr="007C10A9">
        <w:rPr>
          <w:sz w:val="28"/>
          <w:szCs w:val="28"/>
        </w:rPr>
        <w:t xml:space="preserve"> доходов на 2018 год в размере  771 026,4 </w:t>
      </w:r>
      <w:r w:rsidRPr="007C10A9">
        <w:rPr>
          <w:rFonts w:eastAsiaTheme="minorHAnsi"/>
          <w:color w:val="000000"/>
          <w:sz w:val="28"/>
          <w:szCs w:val="28"/>
          <w:lang w:eastAsia="en-US"/>
        </w:rPr>
        <w:t>тыс. руб.</w:t>
      </w:r>
      <w:r w:rsidRPr="007C10A9">
        <w:rPr>
          <w:sz w:val="28"/>
          <w:szCs w:val="28"/>
        </w:rPr>
        <w:t>, на 2019  -</w:t>
      </w:r>
      <w:r w:rsidRPr="007C10A9">
        <w:rPr>
          <w:rFonts w:eastAsiaTheme="minorHAnsi"/>
          <w:color w:val="000000"/>
          <w:sz w:val="28"/>
          <w:szCs w:val="28"/>
          <w:lang w:eastAsia="en-US"/>
        </w:rPr>
        <w:t xml:space="preserve"> 839 622,4</w:t>
      </w:r>
      <w:r w:rsidRPr="007C10A9">
        <w:rPr>
          <w:color w:val="000000"/>
          <w:sz w:val="28"/>
          <w:szCs w:val="28"/>
        </w:rPr>
        <w:t xml:space="preserve"> </w:t>
      </w:r>
      <w:r w:rsidRPr="007C10A9">
        <w:rPr>
          <w:rFonts w:eastAsiaTheme="minorHAnsi"/>
          <w:color w:val="000000"/>
          <w:sz w:val="28"/>
          <w:szCs w:val="28"/>
          <w:lang w:eastAsia="en-US"/>
        </w:rPr>
        <w:t>тыс. руб.</w:t>
      </w:r>
      <w:r w:rsidRPr="007C10A9">
        <w:rPr>
          <w:sz w:val="28"/>
          <w:szCs w:val="28"/>
        </w:rPr>
        <w:t>, на 2020 –</w:t>
      </w:r>
      <w:r w:rsidRPr="007C10A9">
        <w:rPr>
          <w:rFonts w:eastAsiaTheme="minorHAnsi"/>
          <w:color w:val="000000"/>
          <w:sz w:val="28"/>
          <w:szCs w:val="28"/>
          <w:lang w:eastAsia="en-US"/>
        </w:rPr>
        <w:t xml:space="preserve"> 851 135,7</w:t>
      </w:r>
      <w:r w:rsidRPr="007C10A9">
        <w:rPr>
          <w:color w:val="000000"/>
          <w:sz w:val="28"/>
          <w:szCs w:val="28"/>
        </w:rPr>
        <w:t xml:space="preserve"> </w:t>
      </w:r>
      <w:r w:rsidRPr="007C10A9">
        <w:rPr>
          <w:rFonts w:eastAsiaTheme="minorHAnsi"/>
          <w:color w:val="000000"/>
          <w:sz w:val="28"/>
          <w:szCs w:val="28"/>
          <w:lang w:eastAsia="en-US"/>
        </w:rPr>
        <w:t>тыс. руб.</w:t>
      </w:r>
      <w:r w:rsidRPr="007C10A9">
        <w:rPr>
          <w:sz w:val="28"/>
          <w:szCs w:val="28"/>
        </w:rPr>
        <w:t xml:space="preserve"> Структура неналоговых доходов представлена на диаграмме № 3.</w:t>
      </w:r>
    </w:p>
    <w:p w:rsidR="007C10A9" w:rsidRPr="007C10A9" w:rsidRDefault="007C10A9" w:rsidP="00F74F59">
      <w:pPr>
        <w:ind w:firstLine="709"/>
        <w:contextualSpacing/>
        <w:jc w:val="center"/>
        <w:rPr>
          <w:b/>
          <w:sz w:val="28"/>
          <w:szCs w:val="28"/>
        </w:rPr>
      </w:pPr>
    </w:p>
    <w:p w:rsidR="007C10A9" w:rsidRDefault="007C10A9" w:rsidP="007C10A9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C10A9" w:rsidRDefault="007C10A9" w:rsidP="007C10A9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C10A9" w:rsidRDefault="007C10A9" w:rsidP="007C10A9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F74F59" w:rsidRDefault="00F74F59" w:rsidP="007C10A9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F74F59" w:rsidRDefault="00F74F59" w:rsidP="007C10A9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7C10A9" w:rsidRPr="007C10A9" w:rsidRDefault="007C10A9" w:rsidP="007C10A9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7C10A9">
        <w:rPr>
          <w:bCs/>
          <w:color w:val="000000"/>
          <w:sz w:val="28"/>
          <w:szCs w:val="28"/>
        </w:rPr>
        <w:t xml:space="preserve">Структура </w:t>
      </w:r>
      <w:proofErr w:type="gramStart"/>
      <w:r w:rsidRPr="007C10A9">
        <w:rPr>
          <w:bCs/>
          <w:color w:val="000000"/>
          <w:sz w:val="28"/>
          <w:szCs w:val="28"/>
        </w:rPr>
        <w:t>неналоговых</w:t>
      </w:r>
      <w:proofErr w:type="gramEnd"/>
      <w:r w:rsidRPr="007C10A9">
        <w:rPr>
          <w:bCs/>
          <w:color w:val="000000"/>
          <w:sz w:val="28"/>
          <w:szCs w:val="28"/>
        </w:rPr>
        <w:t xml:space="preserve"> доходов</w:t>
      </w:r>
    </w:p>
    <w:p w:rsidR="007C10A9" w:rsidRPr="007C10A9" w:rsidRDefault="007C10A9" w:rsidP="007C10A9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7C10A9">
        <w:rPr>
          <w:rFonts w:eastAsiaTheme="minorHAnsi"/>
          <w:color w:val="000000"/>
          <w:sz w:val="28"/>
          <w:szCs w:val="28"/>
          <w:lang w:eastAsia="en-US"/>
        </w:rPr>
        <w:t>Диаграмма № 3 (тыс</w:t>
      </w:r>
      <w:proofErr w:type="gramStart"/>
      <w:r w:rsidRPr="007C10A9">
        <w:rPr>
          <w:rFonts w:eastAsiaTheme="minorHAnsi"/>
          <w:color w:val="000000"/>
          <w:sz w:val="28"/>
          <w:szCs w:val="28"/>
          <w:lang w:eastAsia="en-US"/>
        </w:rPr>
        <w:t>.р</w:t>
      </w:r>
      <w:proofErr w:type="gramEnd"/>
      <w:r w:rsidRPr="007C10A9">
        <w:rPr>
          <w:rFonts w:eastAsiaTheme="minorHAnsi"/>
          <w:color w:val="000000"/>
          <w:sz w:val="28"/>
          <w:szCs w:val="28"/>
          <w:lang w:eastAsia="en-US"/>
        </w:rPr>
        <w:t>уб.)</w:t>
      </w:r>
    </w:p>
    <w:p w:rsidR="007C10A9" w:rsidRPr="007C10A9" w:rsidRDefault="007C10A9" w:rsidP="007C10A9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:rsidR="007C10A9" w:rsidRPr="00ED5384" w:rsidRDefault="007C10A9" w:rsidP="007C10A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noProof/>
          <w:color w:val="000000"/>
          <w:sz w:val="23"/>
          <w:szCs w:val="23"/>
        </w:rPr>
        <w:drawing>
          <wp:inline distT="0" distB="0" distL="0" distR="0">
            <wp:extent cx="6472555" cy="699770"/>
            <wp:effectExtent l="19050" t="0" r="444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55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5384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7C10A9" w:rsidRDefault="007C10A9" w:rsidP="007C10A9">
      <w:pPr>
        <w:contextualSpacing/>
        <w:jc w:val="center"/>
        <w:rPr>
          <w:b/>
        </w:rPr>
      </w:pPr>
      <w:r w:rsidRPr="00E55618">
        <w:rPr>
          <w:b/>
          <w:noProof/>
        </w:rPr>
        <w:drawing>
          <wp:inline distT="0" distB="0" distL="0" distR="0">
            <wp:extent cx="1888577" cy="1749972"/>
            <wp:effectExtent l="19050" t="0" r="0" b="0"/>
            <wp:docPr id="2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Pr="00E55618">
        <w:rPr>
          <w:noProof/>
        </w:rPr>
        <w:t xml:space="preserve"> </w:t>
      </w:r>
      <w:r w:rsidRPr="00E55618">
        <w:rPr>
          <w:b/>
          <w:noProof/>
        </w:rPr>
        <w:drawing>
          <wp:inline distT="0" distB="0" distL="0" distR="0">
            <wp:extent cx="2014702" cy="1749972"/>
            <wp:effectExtent l="19050" t="0" r="4598" b="0"/>
            <wp:docPr id="22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Pr="00E55618">
        <w:rPr>
          <w:noProof/>
        </w:rPr>
        <w:t xml:space="preserve"> </w:t>
      </w:r>
      <w:r w:rsidRPr="00E55618">
        <w:rPr>
          <w:noProof/>
        </w:rPr>
        <w:drawing>
          <wp:inline distT="0" distB="0" distL="0" distR="0">
            <wp:extent cx="1983171" cy="1749973"/>
            <wp:effectExtent l="19050" t="0" r="0" b="0"/>
            <wp:docPr id="23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C10A9" w:rsidRDefault="007C10A9" w:rsidP="007C10A9">
      <w:pPr>
        <w:contextualSpacing/>
        <w:jc w:val="center"/>
        <w:rPr>
          <w:b/>
        </w:rPr>
      </w:pPr>
    </w:p>
    <w:p w:rsidR="007C10A9" w:rsidRPr="007C10A9" w:rsidRDefault="007C10A9" w:rsidP="00F74F59">
      <w:pPr>
        <w:ind w:firstLine="709"/>
        <w:contextualSpacing/>
        <w:jc w:val="center"/>
        <w:rPr>
          <w:b/>
          <w:sz w:val="28"/>
          <w:szCs w:val="28"/>
        </w:rPr>
      </w:pPr>
      <w:r w:rsidRPr="007C10A9">
        <w:rPr>
          <w:b/>
          <w:sz w:val="28"/>
          <w:szCs w:val="28"/>
        </w:rPr>
        <w:t>Арендная плата за землю</w:t>
      </w:r>
    </w:p>
    <w:p w:rsidR="007C10A9" w:rsidRPr="007C10A9" w:rsidRDefault="007C10A9" w:rsidP="00F74F59">
      <w:pPr>
        <w:ind w:firstLine="709"/>
        <w:contextualSpacing/>
        <w:jc w:val="center"/>
        <w:rPr>
          <w:b/>
          <w:sz w:val="28"/>
          <w:szCs w:val="28"/>
          <w:highlight w:val="yellow"/>
        </w:rPr>
      </w:pP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Прогноз поступлений по арендной плате за земельные участки, государственная собственность на которые не разграничена, на 2018 год рассчитан в сумме </w:t>
      </w:r>
      <w:r w:rsidRPr="007C10A9">
        <w:rPr>
          <w:b/>
          <w:sz w:val="28"/>
          <w:szCs w:val="28"/>
        </w:rPr>
        <w:t>452 376,0 тыс. руб.</w:t>
      </w:r>
      <w:r w:rsidRPr="007C10A9">
        <w:rPr>
          <w:sz w:val="28"/>
          <w:szCs w:val="28"/>
        </w:rPr>
        <w:t xml:space="preserve"> Ожидаемое поступление 2017 года составляет </w:t>
      </w:r>
      <w:r w:rsidRPr="007C10A9">
        <w:rPr>
          <w:bCs/>
          <w:sz w:val="28"/>
          <w:szCs w:val="28"/>
        </w:rPr>
        <w:t>428 941,1</w:t>
      </w:r>
      <w:r w:rsidRPr="007C10A9">
        <w:rPr>
          <w:sz w:val="28"/>
          <w:szCs w:val="28"/>
        </w:rPr>
        <w:t xml:space="preserve"> тыс. руб.</w:t>
      </w:r>
    </w:p>
    <w:p w:rsidR="007C10A9" w:rsidRPr="007C10A9" w:rsidRDefault="007C10A9" w:rsidP="00F74F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10A9">
        <w:rPr>
          <w:rFonts w:ascii="Times New Roman" w:hAnsi="Times New Roman" w:cs="Times New Roman"/>
          <w:sz w:val="28"/>
          <w:szCs w:val="28"/>
        </w:rPr>
        <w:t>Расчет произведен администратором поступлений - Комитетом градостроительства и земельных ресурсов администрации города Новокузнецка в соответствии с Постановлением Коллегии Администрации Кемеровской области от 05.02.2010 № 47 «Об утверждении Порядка определения размера арендной платы, порядка, условий и сроков внесения арендной платы за использование земельных участков, государственная собственности на которые не разграничена, на территории Кемеровской области» (в ред. от 27.11.2017г.).</w:t>
      </w:r>
      <w:proofErr w:type="gramEnd"/>
    </w:p>
    <w:p w:rsidR="007C10A9" w:rsidRPr="007C10A9" w:rsidRDefault="007C10A9" w:rsidP="00F74F59">
      <w:pPr>
        <w:tabs>
          <w:tab w:val="left" w:pos="284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7C10A9">
        <w:rPr>
          <w:sz w:val="28"/>
          <w:szCs w:val="28"/>
        </w:rPr>
        <w:t>Прогноз поступлений арендной платы за земельные участки в 2018 году рассчитан на основании общей суммы арендной платы за земельный участки по заключенным договорам аренды на текущий финансовый год, с учетом:</w:t>
      </w:r>
      <w:proofErr w:type="gramEnd"/>
    </w:p>
    <w:p w:rsidR="007C10A9" w:rsidRPr="007C10A9" w:rsidRDefault="007C10A9" w:rsidP="00F74F59">
      <w:pPr>
        <w:tabs>
          <w:tab w:val="left" w:pos="284"/>
        </w:tabs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- арендной платы за земельные участки, планируемые к выбытию, в размере 5 501,0 тыс. руб. (участки, по которым произошел выкуп в собственность);</w:t>
      </w:r>
    </w:p>
    <w:p w:rsidR="007C10A9" w:rsidRPr="007C10A9" w:rsidRDefault="007C10A9" w:rsidP="00F74F59">
      <w:pPr>
        <w:tabs>
          <w:tab w:val="left" w:pos="284"/>
        </w:tabs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- арендной платы за земельные участки, предоставленные в аренду через аукцион, в размере  5 418,0 тыс. руб.;</w:t>
      </w:r>
    </w:p>
    <w:p w:rsidR="007C10A9" w:rsidRPr="007C10A9" w:rsidRDefault="007C10A9" w:rsidP="00F74F59">
      <w:pPr>
        <w:tabs>
          <w:tab w:val="left" w:pos="284"/>
        </w:tabs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- выпадающих доходов </w:t>
      </w:r>
      <w:proofErr w:type="gramStart"/>
      <w:r w:rsidRPr="007C10A9">
        <w:rPr>
          <w:sz w:val="28"/>
          <w:szCs w:val="28"/>
        </w:rPr>
        <w:t>по арендной плате за земельные участки в связи со снижением кадастровой стоимости на земельные участки</w:t>
      </w:r>
      <w:proofErr w:type="gramEnd"/>
      <w:r w:rsidRPr="007C10A9">
        <w:rPr>
          <w:sz w:val="28"/>
          <w:szCs w:val="28"/>
        </w:rPr>
        <w:t xml:space="preserve">, в размере 241 344,0 тыс. руб.; </w:t>
      </w:r>
    </w:p>
    <w:p w:rsidR="007C10A9" w:rsidRPr="007C10A9" w:rsidRDefault="007C10A9" w:rsidP="00F74F59">
      <w:pPr>
        <w:pStyle w:val="a8"/>
        <w:tabs>
          <w:tab w:val="left" w:pos="720"/>
          <w:tab w:val="center" w:pos="5214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0A9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планируемых возвратов сумм арендной платы по перерасчетам за предыдущие периоды на общую сумму 50 288,0 тыс. руб. (переплата АО «Кузнецкие ферросплавы»);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- коэффициента инфляции (1,04), утвержденного на 2018 год Постановлением Коллегии Администрации Кемеровской области от 05.02.2010 № 47.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7C10A9">
        <w:rPr>
          <w:sz w:val="28"/>
          <w:szCs w:val="28"/>
        </w:rPr>
        <w:t>Дополнительно в прогнозируемой сумме поступлений в 2018 году по арендной плате за земельные участки, государственная собственность на которые не разграничена, учтена сумма средств от продажи права на заключение договоров аренды земельных участков в размере 800,0 тыс. руб., на основании данных, предоставленных администратором указанных поступлений – Комитетом по управлению муниципальным имуществом города Новокузнецка.</w:t>
      </w:r>
      <w:proofErr w:type="gramEnd"/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  <w:highlight w:val="yellow"/>
        </w:rPr>
      </w:pPr>
      <w:r w:rsidRPr="007C10A9">
        <w:rPr>
          <w:sz w:val="28"/>
          <w:szCs w:val="28"/>
        </w:rPr>
        <w:t xml:space="preserve">Прогноз поступления арендной платы за земельные участки на 2019-2020 годы рассчитан с применением коэффициента инфляции (1,04) ежегодно и составляет: на 2019 год – </w:t>
      </w:r>
      <w:r w:rsidRPr="007C10A9">
        <w:rPr>
          <w:b/>
          <w:sz w:val="28"/>
          <w:szCs w:val="28"/>
        </w:rPr>
        <w:t>522 738,0</w:t>
      </w:r>
      <w:r w:rsidRPr="007C10A9">
        <w:rPr>
          <w:sz w:val="28"/>
          <w:szCs w:val="28"/>
        </w:rPr>
        <w:t xml:space="preserve"> тыс. руб., на 2020 год – </w:t>
      </w:r>
      <w:r w:rsidRPr="007C10A9">
        <w:rPr>
          <w:b/>
          <w:sz w:val="28"/>
          <w:szCs w:val="28"/>
        </w:rPr>
        <w:t xml:space="preserve">543 615,0 </w:t>
      </w:r>
      <w:r w:rsidRPr="007C10A9">
        <w:rPr>
          <w:sz w:val="28"/>
          <w:szCs w:val="28"/>
        </w:rPr>
        <w:t xml:space="preserve">тыс. руб. 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В прогнозе на 2019-2020 годы также учтена сумма поступлений средств от продажи права на заключение договоров аренды земельных участков в размере 800,0 тыс. руб. ежегодно.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Прогноз поступлений по арендной плате за земельные участки, находящиеся в федеральной собственности, составляет на 2018-2020 годы </w:t>
      </w:r>
      <w:r w:rsidRPr="007C10A9">
        <w:rPr>
          <w:b/>
          <w:sz w:val="28"/>
          <w:szCs w:val="28"/>
        </w:rPr>
        <w:t>486,0</w:t>
      </w:r>
      <w:r w:rsidRPr="007C10A9">
        <w:rPr>
          <w:sz w:val="28"/>
          <w:szCs w:val="28"/>
        </w:rPr>
        <w:t xml:space="preserve"> тыс. руб. ежегодно. </w:t>
      </w:r>
      <w:proofErr w:type="gramStart"/>
      <w:r w:rsidRPr="007C10A9">
        <w:rPr>
          <w:sz w:val="28"/>
          <w:szCs w:val="28"/>
        </w:rPr>
        <w:t xml:space="preserve">Прогноз рассчитан по нормативу поступлений в размере 50 %, предусмотренным проектом Закона Кемеровской области «Об областном бюджете на 2018 год и плановый период 2019 и 2020 годов» (2 чтение) и в соответствии с ежемесячными платежами, поступающими в местный бюджет по договору аренды под </w:t>
      </w:r>
      <w:proofErr w:type="spellStart"/>
      <w:r w:rsidRPr="007C10A9">
        <w:rPr>
          <w:sz w:val="28"/>
          <w:szCs w:val="28"/>
        </w:rPr>
        <w:t>среднеэтажную</w:t>
      </w:r>
      <w:proofErr w:type="spellEnd"/>
      <w:r w:rsidRPr="007C10A9">
        <w:rPr>
          <w:sz w:val="28"/>
          <w:szCs w:val="28"/>
        </w:rPr>
        <w:t xml:space="preserve"> жилую застройку, заключенному на срок до 2021 года.</w:t>
      </w:r>
      <w:proofErr w:type="gramEnd"/>
      <w:r w:rsidRPr="007C10A9">
        <w:rPr>
          <w:sz w:val="28"/>
          <w:szCs w:val="28"/>
        </w:rPr>
        <w:t xml:space="preserve"> Ожидаемое поступление 2017 года также составляет 486,0 тыс. руб.</w:t>
      </w:r>
    </w:p>
    <w:p w:rsidR="007C10A9" w:rsidRPr="007C10A9" w:rsidRDefault="007C10A9" w:rsidP="00F74F59">
      <w:pPr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C10A9" w:rsidRPr="007C10A9" w:rsidRDefault="007C10A9" w:rsidP="00F74F59">
      <w:pPr>
        <w:shd w:val="clear" w:color="auto" w:fill="FFFFFF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7C10A9">
        <w:rPr>
          <w:rFonts w:eastAsiaTheme="minorHAnsi"/>
          <w:b/>
          <w:sz w:val="28"/>
          <w:szCs w:val="28"/>
          <w:lang w:eastAsia="en-US"/>
        </w:rPr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7C10A9" w:rsidRPr="007C10A9" w:rsidRDefault="007C10A9" w:rsidP="00F74F59">
      <w:pPr>
        <w:shd w:val="clear" w:color="auto" w:fill="FFFFFF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C10A9" w:rsidRPr="007C10A9" w:rsidRDefault="007C10A9" w:rsidP="00F74F59">
      <w:pPr>
        <w:ind w:firstLine="709"/>
        <w:contextualSpacing/>
        <w:jc w:val="both"/>
        <w:rPr>
          <w:b/>
          <w:sz w:val="28"/>
          <w:szCs w:val="28"/>
        </w:rPr>
      </w:pPr>
      <w:r w:rsidRPr="007C10A9">
        <w:rPr>
          <w:sz w:val="28"/>
          <w:szCs w:val="28"/>
        </w:rPr>
        <w:t xml:space="preserve">Прочие доходы от использования имущества, находящегося в собственности Новокузнецкого городского округа, запланированы на 2018 год на основании прогнозов, предоставленных администраторами данных поступлений - Комитетом по управлению муниципальным имуществом, Комитетом градостроительства и земельных ресурсов, Комитетом жилищно-коммунального хозяйства администрации города и составят </w:t>
      </w:r>
      <w:r w:rsidRPr="007C10A9">
        <w:rPr>
          <w:b/>
          <w:sz w:val="28"/>
          <w:szCs w:val="28"/>
        </w:rPr>
        <w:t>62 298,0 тыс. руб</w:t>
      </w:r>
      <w:r w:rsidRPr="007C10A9">
        <w:rPr>
          <w:sz w:val="28"/>
          <w:szCs w:val="28"/>
        </w:rPr>
        <w:t>. (при ожидаемом поступлении за 2017 год в сумме 52 769,6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 xml:space="preserve">уб.), на 2019  - </w:t>
      </w:r>
      <w:r w:rsidRPr="007C10A9">
        <w:rPr>
          <w:b/>
          <w:sz w:val="28"/>
          <w:szCs w:val="28"/>
        </w:rPr>
        <w:t>64 321,0</w:t>
      </w:r>
      <w:r w:rsidRPr="007C10A9">
        <w:rPr>
          <w:sz w:val="28"/>
          <w:szCs w:val="28"/>
        </w:rPr>
        <w:t xml:space="preserve"> тыс.руб., на 2020 – </w:t>
      </w:r>
      <w:r w:rsidRPr="007C10A9">
        <w:rPr>
          <w:b/>
          <w:sz w:val="28"/>
          <w:szCs w:val="28"/>
        </w:rPr>
        <w:t>66 872,0</w:t>
      </w:r>
      <w:r w:rsidRPr="007C10A9">
        <w:rPr>
          <w:sz w:val="28"/>
          <w:szCs w:val="28"/>
        </w:rPr>
        <w:t xml:space="preserve">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уб., в том числе:</w:t>
      </w:r>
    </w:p>
    <w:p w:rsidR="007C10A9" w:rsidRPr="007C10A9" w:rsidRDefault="007C10A9" w:rsidP="00F74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- плата за наем жилых помещений составит </w:t>
      </w:r>
      <w:r w:rsidRPr="007C10A9">
        <w:rPr>
          <w:b/>
          <w:sz w:val="28"/>
          <w:szCs w:val="28"/>
        </w:rPr>
        <w:t>19 079,0 тыс. руб.</w:t>
      </w:r>
      <w:r w:rsidRPr="007C10A9">
        <w:rPr>
          <w:sz w:val="28"/>
          <w:szCs w:val="28"/>
        </w:rPr>
        <w:t xml:space="preserve"> (при ожидаемом поступлении за 2017 год в сумме 17 333,0 тыс. руб.); поступления на 2019 год и 2020 год составят </w:t>
      </w:r>
      <w:r w:rsidRPr="007C10A9">
        <w:rPr>
          <w:b/>
          <w:sz w:val="28"/>
          <w:szCs w:val="28"/>
        </w:rPr>
        <w:t>19 689,0 тыс. руб.</w:t>
      </w:r>
      <w:r w:rsidRPr="007C10A9">
        <w:rPr>
          <w:sz w:val="28"/>
          <w:szCs w:val="28"/>
        </w:rPr>
        <w:t xml:space="preserve"> и </w:t>
      </w:r>
      <w:r w:rsidRPr="007C10A9">
        <w:rPr>
          <w:b/>
          <w:sz w:val="28"/>
          <w:szCs w:val="28"/>
        </w:rPr>
        <w:t>20 771,0 тыс. руб.</w:t>
      </w:r>
      <w:r w:rsidRPr="007C10A9">
        <w:rPr>
          <w:sz w:val="28"/>
          <w:szCs w:val="28"/>
        </w:rPr>
        <w:t xml:space="preserve">, соответственно. </w:t>
      </w:r>
      <w:proofErr w:type="gramStart"/>
      <w:r w:rsidRPr="007C10A9">
        <w:rPr>
          <w:sz w:val="28"/>
          <w:szCs w:val="28"/>
        </w:rPr>
        <w:t>Прогноз поступлений на 2018 год скорректирован в сторону увеличения в связи: с увеличением ежемесячной платы за наем жилого помещения по договорам коммерческого найма жилого помещения р</w:t>
      </w:r>
      <w:r w:rsidRPr="007C10A9">
        <w:rPr>
          <w:rFonts w:eastAsiaTheme="minorHAnsi"/>
          <w:sz w:val="28"/>
          <w:szCs w:val="28"/>
          <w:lang w:eastAsia="en-US"/>
        </w:rPr>
        <w:t>ешением Новокузнецкого городского Совета народных депутатов от 26.09.2017 № 8/77 «О внесении изменений в постановление Новокузнецкого городского Совета народных депутатов от 28.11.2008 № 10/133 «Об утверждении Положения о жилых помещениях муниципального жилищного фонда коммерческого использования</w:t>
      </w:r>
      <w:proofErr w:type="gramEnd"/>
      <w:r w:rsidRPr="007C10A9">
        <w:rPr>
          <w:rFonts w:eastAsiaTheme="minorHAnsi"/>
          <w:sz w:val="28"/>
          <w:szCs w:val="28"/>
          <w:lang w:eastAsia="en-US"/>
        </w:rPr>
        <w:t xml:space="preserve"> в городе Новокузнецке»</w:t>
      </w:r>
      <w:r w:rsidRPr="007C10A9">
        <w:rPr>
          <w:sz w:val="28"/>
          <w:szCs w:val="28"/>
        </w:rPr>
        <w:t xml:space="preserve"> и проводимой работой МБУ «Дирекция ЖКХ» с неплательщиками по взысканию задолженности.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- плата за размещение наружной рекламы</w:t>
      </w:r>
      <w:r w:rsidRPr="007C10A9">
        <w:rPr>
          <w:b/>
          <w:sz w:val="28"/>
          <w:szCs w:val="28"/>
        </w:rPr>
        <w:t xml:space="preserve">  </w:t>
      </w:r>
      <w:r w:rsidRPr="007C10A9">
        <w:rPr>
          <w:sz w:val="28"/>
          <w:szCs w:val="28"/>
        </w:rPr>
        <w:t xml:space="preserve">составит в 2018-2020 годах </w:t>
      </w:r>
      <w:r w:rsidRPr="007C10A9">
        <w:rPr>
          <w:b/>
          <w:sz w:val="28"/>
          <w:szCs w:val="28"/>
        </w:rPr>
        <w:t>7 894,0 тыс. руб.</w:t>
      </w:r>
      <w:r w:rsidRPr="007C10A9">
        <w:rPr>
          <w:sz w:val="28"/>
          <w:szCs w:val="28"/>
        </w:rPr>
        <w:t xml:space="preserve"> (при ожидаемом поступлении за 2017 год в сумме 4 519,3 тыс. руб.). Планируемая к поступлению сумма складывается из размера платы </w:t>
      </w:r>
      <w:r w:rsidRPr="007C10A9">
        <w:rPr>
          <w:b/>
          <w:sz w:val="28"/>
          <w:szCs w:val="28"/>
        </w:rPr>
        <w:t>за размещение наружной рекламы</w:t>
      </w:r>
      <w:r w:rsidRPr="007C10A9">
        <w:rPr>
          <w:sz w:val="28"/>
          <w:szCs w:val="28"/>
        </w:rPr>
        <w:t xml:space="preserve"> по действующим договорам.</w:t>
      </w:r>
    </w:p>
    <w:p w:rsidR="007C10A9" w:rsidRPr="007C10A9" w:rsidRDefault="007C10A9" w:rsidP="00F74F59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10A9">
        <w:rPr>
          <w:color w:val="000000" w:themeColor="text1"/>
          <w:sz w:val="28"/>
          <w:szCs w:val="28"/>
        </w:rPr>
        <w:t xml:space="preserve">- </w:t>
      </w:r>
      <w:r w:rsidRPr="007C10A9">
        <w:rPr>
          <w:b/>
          <w:color w:val="000000" w:themeColor="text1"/>
          <w:sz w:val="28"/>
          <w:szCs w:val="28"/>
        </w:rPr>
        <w:t xml:space="preserve">плата за размещение нестационарных торговых объектов </w:t>
      </w:r>
      <w:r w:rsidRPr="007C10A9">
        <w:rPr>
          <w:color w:val="000000" w:themeColor="text1"/>
          <w:sz w:val="28"/>
          <w:szCs w:val="28"/>
        </w:rPr>
        <w:t xml:space="preserve">составит </w:t>
      </w:r>
      <w:r w:rsidRPr="007C10A9">
        <w:rPr>
          <w:b/>
          <w:color w:val="000000" w:themeColor="text1"/>
          <w:sz w:val="28"/>
          <w:szCs w:val="28"/>
        </w:rPr>
        <w:t>35 325,0 тыс. руб.</w:t>
      </w:r>
      <w:r w:rsidRPr="007C10A9">
        <w:rPr>
          <w:color w:val="000000" w:themeColor="text1"/>
          <w:sz w:val="28"/>
          <w:szCs w:val="28"/>
        </w:rPr>
        <w:t xml:space="preserve">, в 2019 году – </w:t>
      </w:r>
      <w:r w:rsidRPr="007C10A9">
        <w:rPr>
          <w:b/>
          <w:color w:val="000000" w:themeColor="text1"/>
          <w:sz w:val="28"/>
          <w:szCs w:val="28"/>
        </w:rPr>
        <w:t>36 738,0 тыс</w:t>
      </w:r>
      <w:proofErr w:type="gramStart"/>
      <w:r w:rsidRPr="007C10A9">
        <w:rPr>
          <w:b/>
          <w:color w:val="000000" w:themeColor="text1"/>
          <w:sz w:val="28"/>
          <w:szCs w:val="28"/>
        </w:rPr>
        <w:t>.р</w:t>
      </w:r>
      <w:proofErr w:type="gramEnd"/>
      <w:r w:rsidRPr="007C10A9">
        <w:rPr>
          <w:b/>
          <w:color w:val="000000" w:themeColor="text1"/>
          <w:sz w:val="28"/>
          <w:szCs w:val="28"/>
        </w:rPr>
        <w:t>уб.</w:t>
      </w:r>
      <w:r w:rsidRPr="007C10A9">
        <w:rPr>
          <w:color w:val="000000" w:themeColor="text1"/>
          <w:sz w:val="28"/>
          <w:szCs w:val="28"/>
        </w:rPr>
        <w:t xml:space="preserve">, в 2020 году – </w:t>
      </w:r>
      <w:r w:rsidRPr="007C10A9">
        <w:rPr>
          <w:b/>
          <w:color w:val="000000" w:themeColor="text1"/>
          <w:sz w:val="28"/>
          <w:szCs w:val="28"/>
        </w:rPr>
        <w:t>38 207,0 тыс.руб.</w:t>
      </w:r>
      <w:r w:rsidRPr="007C10A9">
        <w:rPr>
          <w:color w:val="000000" w:themeColor="text1"/>
          <w:sz w:val="28"/>
          <w:szCs w:val="28"/>
        </w:rPr>
        <w:t xml:space="preserve"> </w:t>
      </w:r>
      <w:r w:rsidRPr="007C10A9">
        <w:rPr>
          <w:sz w:val="28"/>
          <w:szCs w:val="28"/>
        </w:rPr>
        <w:t>(при ожидаемом поступлении за 2017 год в сумме 30 917,34 тыс. руб.)</w:t>
      </w:r>
      <w:r w:rsidRPr="007C10A9">
        <w:rPr>
          <w:color w:val="000000" w:themeColor="text1"/>
          <w:sz w:val="28"/>
          <w:szCs w:val="28"/>
        </w:rPr>
        <w:t>.</w:t>
      </w:r>
    </w:p>
    <w:p w:rsidR="007C10A9" w:rsidRPr="007C10A9" w:rsidRDefault="007C10A9" w:rsidP="00F74F59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10A9">
        <w:rPr>
          <w:color w:val="000000" w:themeColor="text1"/>
          <w:sz w:val="28"/>
          <w:szCs w:val="28"/>
        </w:rPr>
        <w:t xml:space="preserve">Расчет прогнозируемого объема поступлений произведен с учетом: </w:t>
      </w:r>
    </w:p>
    <w:p w:rsidR="007C10A9" w:rsidRPr="007C10A9" w:rsidRDefault="007C10A9" w:rsidP="00F74F59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10A9">
        <w:rPr>
          <w:color w:val="000000" w:themeColor="text1"/>
          <w:sz w:val="28"/>
          <w:szCs w:val="28"/>
        </w:rPr>
        <w:t xml:space="preserve">- суммы платы по заключенным и действующим договорам на размещение нестационарных торговых объектов – 36 833,7 тыс. руб.; </w:t>
      </w:r>
    </w:p>
    <w:p w:rsidR="007C10A9" w:rsidRPr="007C10A9" w:rsidRDefault="007C10A9" w:rsidP="00F74F59">
      <w:pPr>
        <w:spacing w:before="24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10A9">
        <w:rPr>
          <w:color w:val="000000" w:themeColor="text1"/>
          <w:sz w:val="28"/>
          <w:szCs w:val="28"/>
        </w:rPr>
        <w:t>- суммы платы по договорам, планируемым к заключению  (20 договоров) – 1 130,0 тыс. руб.;</w:t>
      </w:r>
    </w:p>
    <w:p w:rsidR="007C10A9" w:rsidRPr="007C10A9" w:rsidRDefault="007C10A9" w:rsidP="00F74F59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10A9">
        <w:rPr>
          <w:color w:val="000000" w:themeColor="text1"/>
          <w:sz w:val="28"/>
          <w:szCs w:val="28"/>
        </w:rPr>
        <w:t xml:space="preserve">- планируемого поступления задолженности платы по заключенным договорам 2 252,0 тыс. </w:t>
      </w:r>
      <w:proofErr w:type="spellStart"/>
      <w:r w:rsidRPr="007C10A9">
        <w:rPr>
          <w:color w:val="000000" w:themeColor="text1"/>
          <w:sz w:val="28"/>
          <w:szCs w:val="28"/>
        </w:rPr>
        <w:t>руб</w:t>
      </w:r>
      <w:proofErr w:type="spellEnd"/>
      <w:r w:rsidRPr="007C10A9">
        <w:rPr>
          <w:color w:val="000000" w:themeColor="text1"/>
          <w:sz w:val="28"/>
          <w:szCs w:val="28"/>
        </w:rPr>
        <w:t>;</w:t>
      </w:r>
    </w:p>
    <w:p w:rsidR="007C10A9" w:rsidRPr="007C10A9" w:rsidRDefault="007C10A9" w:rsidP="00F74F59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10A9">
        <w:rPr>
          <w:color w:val="000000" w:themeColor="text1"/>
          <w:sz w:val="28"/>
          <w:szCs w:val="28"/>
        </w:rPr>
        <w:t>- выпадающих доходов, в связи со сносом нестационарных торговых объектов – 6 250,0 тыс. руб.</w:t>
      </w:r>
    </w:p>
    <w:p w:rsidR="007C10A9" w:rsidRPr="007C10A9" w:rsidRDefault="007C10A9" w:rsidP="00F74F59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10A9">
        <w:rPr>
          <w:color w:val="000000" w:themeColor="text1"/>
          <w:sz w:val="28"/>
          <w:szCs w:val="28"/>
        </w:rPr>
        <w:t xml:space="preserve">При прогнозировании поступлений платы на размещение нестационарных торговых объектов на плановый период 2018-2020 годов также применен коэффициент инфляции 1,04 </w:t>
      </w:r>
      <w:r w:rsidRPr="007C10A9">
        <w:rPr>
          <w:sz w:val="28"/>
          <w:szCs w:val="28"/>
        </w:rPr>
        <w:t>утвержденный на 2018 год Постановлением Коллегии Администрации Кемеровской области от 05.02.2010 № 47</w:t>
      </w:r>
      <w:r w:rsidRPr="007C10A9">
        <w:rPr>
          <w:color w:val="000000" w:themeColor="text1"/>
          <w:sz w:val="28"/>
          <w:szCs w:val="28"/>
        </w:rPr>
        <w:t xml:space="preserve"> к каждому планируемому году. 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  <w:highlight w:val="cyan"/>
        </w:rPr>
      </w:pPr>
    </w:p>
    <w:p w:rsidR="007C10A9" w:rsidRPr="007C10A9" w:rsidRDefault="007C10A9" w:rsidP="00F74F59">
      <w:pPr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7C10A9">
        <w:rPr>
          <w:rFonts w:eastAsiaTheme="minorHAnsi"/>
          <w:b/>
          <w:sz w:val="28"/>
          <w:szCs w:val="28"/>
          <w:lang w:eastAsia="en-US"/>
        </w:rPr>
        <w:t>Доходы от сдачи в аренду имущества, составляющего казну городских округов (за исключением земельных участков)</w:t>
      </w:r>
    </w:p>
    <w:p w:rsidR="007C10A9" w:rsidRPr="007C10A9" w:rsidRDefault="007C10A9" w:rsidP="00F74F59">
      <w:pPr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Доходы от сдачи в аренду имущества, составляющего казну Новокузнецкого городского округа (за исключением земельных участков), запланированы на 2018-2020 годы в сумме </w:t>
      </w:r>
      <w:r w:rsidRPr="007C10A9">
        <w:rPr>
          <w:b/>
          <w:sz w:val="28"/>
          <w:szCs w:val="28"/>
        </w:rPr>
        <w:t>60 000,0 тыс. руб.</w:t>
      </w:r>
      <w:r w:rsidRPr="007C10A9">
        <w:rPr>
          <w:sz w:val="28"/>
          <w:szCs w:val="28"/>
        </w:rPr>
        <w:t xml:space="preserve"> ежегодно, при ожидаемом поступлении за 2017 год в сумме 67 264,5 тыс. руб., по данным администратора доходов - Комитета по управлению муниципальным имуществом. </w:t>
      </w:r>
    </w:p>
    <w:p w:rsidR="007C10A9" w:rsidRPr="007C10A9" w:rsidRDefault="007C10A9" w:rsidP="00F74F5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Снижение прогнозируемых показателей обусловлено уменьшением количества площадей, сдаваемых в аренду в связи с ожидаемым отказом от пролонгации договоров аренды имущества субъектов малого и среднего предпринимательства.</w:t>
      </w:r>
    </w:p>
    <w:p w:rsidR="007C10A9" w:rsidRPr="007C10A9" w:rsidRDefault="007C10A9" w:rsidP="00F74F59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</w:rPr>
      </w:pPr>
    </w:p>
    <w:p w:rsidR="007C10A9" w:rsidRPr="007C10A9" w:rsidRDefault="007C10A9" w:rsidP="00F74F59">
      <w:pPr>
        <w:pStyle w:val="ac"/>
        <w:ind w:firstLine="709"/>
        <w:contextualSpacing/>
        <w:rPr>
          <w:sz w:val="28"/>
          <w:szCs w:val="28"/>
        </w:rPr>
      </w:pPr>
      <w:r w:rsidRPr="007C10A9">
        <w:rPr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</w:t>
      </w:r>
    </w:p>
    <w:p w:rsidR="007C10A9" w:rsidRPr="007C10A9" w:rsidRDefault="007C10A9" w:rsidP="00F74F59">
      <w:pPr>
        <w:pStyle w:val="ac"/>
        <w:ind w:firstLine="709"/>
        <w:contextualSpacing/>
        <w:rPr>
          <w:sz w:val="28"/>
          <w:szCs w:val="28"/>
        </w:rPr>
      </w:pP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По прогнозным данным Комитета по управлению муниципальным имуществом сумма доходов от перечисления части прибыли на 2018-2020 годы планируется в размере </w:t>
      </w:r>
      <w:r w:rsidRPr="007C10A9">
        <w:rPr>
          <w:b/>
          <w:sz w:val="28"/>
          <w:szCs w:val="28"/>
        </w:rPr>
        <w:t>600,0</w:t>
      </w:r>
      <w:r w:rsidRPr="007C10A9">
        <w:rPr>
          <w:sz w:val="28"/>
          <w:szCs w:val="28"/>
        </w:rPr>
        <w:t xml:space="preserve"> тыс. руб. ежегодно, при ожидаемом поступлении за 2017 год в сумме 883,0 тыс. руб. </w:t>
      </w:r>
    </w:p>
    <w:p w:rsidR="007C10A9" w:rsidRPr="007C10A9" w:rsidRDefault="007C10A9" w:rsidP="00F74F59">
      <w:pPr>
        <w:pStyle w:val="af1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>Снижение суммы прогнозных показателей, по сравнению с ожидаемым поступлением, связано с разовым поступлением в текущем году переданной учредителю - Комитету по управлению муниципального имущества - дебиторской задолженности ликвидированного МКП «</w:t>
      </w:r>
      <w:proofErr w:type="spellStart"/>
      <w:r w:rsidRPr="007C10A9">
        <w:rPr>
          <w:sz w:val="28"/>
          <w:szCs w:val="28"/>
        </w:rPr>
        <w:t>Электроремонт-Сервис</w:t>
      </w:r>
      <w:proofErr w:type="spellEnd"/>
      <w:r w:rsidRPr="007C10A9">
        <w:rPr>
          <w:sz w:val="28"/>
          <w:szCs w:val="28"/>
        </w:rPr>
        <w:t>» в сумме 300,0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</w:p>
    <w:p w:rsidR="007C10A9" w:rsidRPr="007C10A9" w:rsidRDefault="007C10A9" w:rsidP="00F74F59">
      <w:pPr>
        <w:ind w:firstLine="709"/>
        <w:contextualSpacing/>
        <w:jc w:val="center"/>
        <w:rPr>
          <w:b/>
          <w:sz w:val="28"/>
          <w:szCs w:val="28"/>
        </w:rPr>
      </w:pPr>
      <w:r w:rsidRPr="007C10A9">
        <w:rPr>
          <w:b/>
          <w:sz w:val="28"/>
          <w:szCs w:val="28"/>
        </w:rPr>
        <w:t>Доходы бюджетов городских округов от оказания платных услуг и компенсации затрат</w:t>
      </w:r>
    </w:p>
    <w:p w:rsidR="007C10A9" w:rsidRPr="007C10A9" w:rsidRDefault="007C10A9" w:rsidP="00F74F59">
      <w:pPr>
        <w:ind w:firstLine="709"/>
        <w:contextualSpacing/>
        <w:jc w:val="center"/>
        <w:rPr>
          <w:b/>
          <w:sz w:val="28"/>
          <w:szCs w:val="28"/>
        </w:rPr>
      </w:pPr>
    </w:p>
    <w:p w:rsidR="007C10A9" w:rsidRPr="007C10A9" w:rsidRDefault="007C10A9" w:rsidP="00F74F59">
      <w:pPr>
        <w:ind w:firstLine="709"/>
        <w:contextualSpacing/>
        <w:jc w:val="both"/>
        <w:rPr>
          <w:b/>
          <w:sz w:val="28"/>
          <w:szCs w:val="28"/>
        </w:rPr>
      </w:pPr>
      <w:r w:rsidRPr="007C10A9">
        <w:rPr>
          <w:sz w:val="28"/>
          <w:szCs w:val="28"/>
        </w:rPr>
        <w:t xml:space="preserve">Доходы бюджета Новокузнецкого городского округа от оказания платных услуг и компенсации затрат составят в 2018 году </w:t>
      </w:r>
      <w:r w:rsidRPr="007C10A9">
        <w:rPr>
          <w:b/>
          <w:sz w:val="28"/>
          <w:szCs w:val="28"/>
        </w:rPr>
        <w:t xml:space="preserve">47 632,6 тыс. руб. </w:t>
      </w:r>
      <w:r w:rsidRPr="007C10A9">
        <w:rPr>
          <w:sz w:val="28"/>
          <w:szCs w:val="28"/>
        </w:rPr>
        <w:t>(при ожидаемом поступлении за 2017 год в сумме 15 111,5 тыс. руб.),</w:t>
      </w:r>
      <w:r w:rsidRPr="007C10A9">
        <w:rPr>
          <w:b/>
          <w:sz w:val="28"/>
          <w:szCs w:val="28"/>
        </w:rPr>
        <w:t xml:space="preserve"> </w:t>
      </w:r>
      <w:r w:rsidRPr="007C10A9">
        <w:rPr>
          <w:sz w:val="28"/>
          <w:szCs w:val="28"/>
        </w:rPr>
        <w:t>в том числе: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- доходы от оказания информационных услуг в 2018 году по данным администратора поступлений составят </w:t>
      </w:r>
      <w:r w:rsidRPr="007C10A9">
        <w:rPr>
          <w:b/>
          <w:sz w:val="28"/>
          <w:szCs w:val="28"/>
        </w:rPr>
        <w:t>945,0 тыс. руб</w:t>
      </w:r>
      <w:r w:rsidRPr="007C10A9">
        <w:rPr>
          <w:sz w:val="28"/>
          <w:szCs w:val="28"/>
        </w:rPr>
        <w:t>.</w:t>
      </w:r>
      <w:r w:rsidRPr="007C10A9">
        <w:rPr>
          <w:b/>
          <w:sz w:val="28"/>
          <w:szCs w:val="28"/>
        </w:rPr>
        <w:t xml:space="preserve"> </w:t>
      </w:r>
      <w:r w:rsidRPr="007C10A9">
        <w:rPr>
          <w:sz w:val="28"/>
          <w:szCs w:val="28"/>
        </w:rPr>
        <w:t xml:space="preserve">(при ожидаемом поступлении за 2017 год в сумме 600,0 тыс. руб.), в 2019 и 2020 годах </w:t>
      </w:r>
      <w:r w:rsidRPr="007C10A9">
        <w:rPr>
          <w:b/>
          <w:sz w:val="28"/>
          <w:szCs w:val="28"/>
        </w:rPr>
        <w:t>992,0</w:t>
      </w:r>
      <w:r w:rsidRPr="007C10A9">
        <w:rPr>
          <w:sz w:val="28"/>
          <w:szCs w:val="28"/>
        </w:rPr>
        <w:t xml:space="preserve">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 xml:space="preserve">уб. и </w:t>
      </w:r>
      <w:r w:rsidRPr="007C10A9">
        <w:rPr>
          <w:b/>
          <w:sz w:val="28"/>
          <w:szCs w:val="28"/>
        </w:rPr>
        <w:t>1 042,0</w:t>
      </w:r>
      <w:r w:rsidRPr="007C10A9">
        <w:rPr>
          <w:sz w:val="28"/>
          <w:szCs w:val="28"/>
        </w:rPr>
        <w:t xml:space="preserve"> тыс.руб. соответственно;</w:t>
      </w:r>
    </w:p>
    <w:p w:rsidR="0054503E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- поступление доходов в бюджет города от оказания платных услуг на 2018 год рассчитано администраторами с учетом стоимости и объемов планируемых к оказанию услуг. В 2018 году планируется получить доходов от оказания платных услуг </w:t>
      </w:r>
      <w:r w:rsidRPr="007C10A9">
        <w:rPr>
          <w:b/>
          <w:sz w:val="28"/>
          <w:szCs w:val="28"/>
        </w:rPr>
        <w:t>24 310,0 тыс. руб</w:t>
      </w:r>
      <w:r w:rsidRPr="007C10A9">
        <w:rPr>
          <w:sz w:val="28"/>
          <w:szCs w:val="28"/>
        </w:rPr>
        <w:t xml:space="preserve">. (при ожидаемом поступлении за 2017 год в сумме 13 493,1 тыс. руб.), в 2019 и 2020 годах </w:t>
      </w:r>
      <w:r w:rsidRPr="007C10A9">
        <w:rPr>
          <w:b/>
          <w:sz w:val="28"/>
          <w:szCs w:val="28"/>
        </w:rPr>
        <w:t>17 230,0</w:t>
      </w:r>
      <w:r w:rsidRPr="007C10A9">
        <w:rPr>
          <w:sz w:val="28"/>
          <w:szCs w:val="28"/>
        </w:rPr>
        <w:t xml:space="preserve"> тыс. руб. ежегодно. 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- прогнозы по доходам, поступающим в порядке возмещения расходов, понесенных в связи с эксплуатацией имущества городских округов, и прочим доходам от компенсации затрат на 2018-2020 годы запланированы на основании показателей, предоставленных администраторами доходов, и составят на 2018 год </w:t>
      </w:r>
      <w:r w:rsidRPr="007C10A9">
        <w:rPr>
          <w:b/>
          <w:sz w:val="28"/>
          <w:szCs w:val="28"/>
        </w:rPr>
        <w:t>2 628,6 тыс. руб.</w:t>
      </w:r>
      <w:r w:rsidRPr="007C10A9">
        <w:rPr>
          <w:sz w:val="28"/>
          <w:szCs w:val="28"/>
        </w:rPr>
        <w:t xml:space="preserve"> и </w:t>
      </w:r>
      <w:r w:rsidRPr="007C10A9">
        <w:rPr>
          <w:b/>
          <w:sz w:val="28"/>
          <w:szCs w:val="28"/>
        </w:rPr>
        <w:t xml:space="preserve">19 749,0 тыс. руб. соответственно, </w:t>
      </w:r>
      <w:r w:rsidRPr="007C10A9">
        <w:rPr>
          <w:sz w:val="28"/>
          <w:szCs w:val="28"/>
        </w:rPr>
        <w:t>при ожидаемом поступлении за текущий год в размере 1 305,2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 и минус 286,8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уб., соответственно. На 2019-2020 годы 2 778,6 тыс. руб. и 20 049,0 тыс. руб. соответственно. Рост прогнозируемого объема доходов связан с возвратом в 2017 году ошибочно перечисленных в бюджет города средств в суммах 1 455,5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 и 16 000,0 тыс.руб., соответственно.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</w:p>
    <w:p w:rsidR="007C10A9" w:rsidRPr="007C10A9" w:rsidRDefault="007C10A9" w:rsidP="00F74F59">
      <w:pPr>
        <w:ind w:firstLine="709"/>
        <w:contextualSpacing/>
        <w:jc w:val="center"/>
        <w:outlineLvl w:val="0"/>
        <w:rPr>
          <w:b/>
          <w:sz w:val="28"/>
          <w:szCs w:val="28"/>
        </w:rPr>
      </w:pPr>
      <w:r w:rsidRPr="007C10A9">
        <w:rPr>
          <w:b/>
          <w:sz w:val="28"/>
          <w:szCs w:val="28"/>
        </w:rPr>
        <w:t>Доходы от продажи материальных и нематериальных активов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Доходы от продажи материальных и нематериальных активов запланированы на 2018-2019 годы в сумме </w:t>
      </w:r>
      <w:r w:rsidRPr="007C10A9">
        <w:rPr>
          <w:b/>
          <w:sz w:val="28"/>
          <w:szCs w:val="28"/>
        </w:rPr>
        <w:t xml:space="preserve">30 000,0 </w:t>
      </w:r>
      <w:r w:rsidRPr="007C10A9">
        <w:rPr>
          <w:sz w:val="28"/>
          <w:szCs w:val="28"/>
        </w:rPr>
        <w:t xml:space="preserve">тыс. руб. ежегодно, на 2020 год в сумме </w:t>
      </w:r>
      <w:r w:rsidRPr="007C10A9">
        <w:rPr>
          <w:b/>
          <w:sz w:val="28"/>
          <w:szCs w:val="28"/>
        </w:rPr>
        <w:t>15 000,0</w:t>
      </w:r>
      <w:r w:rsidRPr="007C10A9">
        <w:rPr>
          <w:sz w:val="28"/>
          <w:szCs w:val="28"/>
        </w:rPr>
        <w:t xml:space="preserve">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>уб., на основании прогнозных данных, предоставленных Комитетом по управлению муниципальным имуществом, с учетом федеральных законов об особенностях отчуждения недвижимого имущества, в том числе федерального и областного законов об особенностях отчуждения имущества субъектам малого и среднего предпринимательства, в том числе: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7C10A9">
        <w:rPr>
          <w:sz w:val="28"/>
          <w:szCs w:val="28"/>
        </w:rPr>
        <w:t xml:space="preserve">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- </w:t>
      </w:r>
      <w:r w:rsidRPr="007C10A9">
        <w:rPr>
          <w:b/>
          <w:sz w:val="28"/>
          <w:szCs w:val="28"/>
        </w:rPr>
        <w:t xml:space="preserve">20 000,0 </w:t>
      </w:r>
      <w:r w:rsidRPr="007C10A9">
        <w:rPr>
          <w:sz w:val="28"/>
          <w:szCs w:val="28"/>
        </w:rPr>
        <w:t>тыс. руб. ежегодно, при ожидаемом поступлении за 2017 год в сумме 19 165,0 тыс. руб.</w:t>
      </w:r>
      <w:proofErr w:type="gramEnd"/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- Доходы от продажи земельных участков, государственная собственность на которые не разграничена и которые расположены в границах городских округов – </w:t>
      </w:r>
      <w:r w:rsidRPr="007C10A9">
        <w:rPr>
          <w:b/>
          <w:sz w:val="28"/>
          <w:szCs w:val="28"/>
        </w:rPr>
        <w:t>10 000,0</w:t>
      </w:r>
      <w:r w:rsidRPr="007C10A9">
        <w:rPr>
          <w:sz w:val="28"/>
          <w:szCs w:val="28"/>
        </w:rPr>
        <w:t xml:space="preserve"> тыс</w:t>
      </w:r>
      <w:proofErr w:type="gramStart"/>
      <w:r w:rsidRPr="007C10A9">
        <w:rPr>
          <w:sz w:val="28"/>
          <w:szCs w:val="28"/>
        </w:rPr>
        <w:t>.р</w:t>
      </w:r>
      <w:proofErr w:type="gramEnd"/>
      <w:r w:rsidRPr="007C10A9">
        <w:rPr>
          <w:sz w:val="28"/>
          <w:szCs w:val="28"/>
        </w:rPr>
        <w:t xml:space="preserve">уб. на 2018-2019 годы и </w:t>
      </w:r>
      <w:r w:rsidRPr="007C10A9">
        <w:rPr>
          <w:b/>
          <w:sz w:val="28"/>
          <w:szCs w:val="28"/>
        </w:rPr>
        <w:t>5 000,0</w:t>
      </w:r>
      <w:r w:rsidRPr="007C10A9">
        <w:rPr>
          <w:sz w:val="28"/>
          <w:szCs w:val="28"/>
        </w:rPr>
        <w:t xml:space="preserve"> </w:t>
      </w:r>
      <w:proofErr w:type="spellStart"/>
      <w:r w:rsidRPr="007C10A9">
        <w:rPr>
          <w:sz w:val="28"/>
          <w:szCs w:val="28"/>
        </w:rPr>
        <w:t>тыс.руб</w:t>
      </w:r>
      <w:proofErr w:type="spellEnd"/>
      <w:r w:rsidRPr="007C10A9">
        <w:rPr>
          <w:sz w:val="28"/>
          <w:szCs w:val="28"/>
        </w:rPr>
        <w:t xml:space="preserve"> на 2020 год, при ожидаемом поступлении за 2017 год в сумме 31 000,0 тыс. руб.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Снижение поступлений связано с прогнозируемым спадом обращений и </w:t>
      </w:r>
      <w:r w:rsidRPr="007C10A9">
        <w:rPr>
          <w:color w:val="000000"/>
          <w:sz w:val="28"/>
          <w:szCs w:val="28"/>
        </w:rPr>
        <w:t>отсутствием заявок</w:t>
      </w:r>
      <w:r w:rsidRPr="007C10A9">
        <w:rPr>
          <w:sz w:val="28"/>
          <w:szCs w:val="28"/>
        </w:rPr>
        <w:t xml:space="preserve"> </w:t>
      </w:r>
      <w:r w:rsidRPr="007C10A9">
        <w:rPr>
          <w:color w:val="000000"/>
          <w:sz w:val="28"/>
          <w:szCs w:val="28"/>
        </w:rPr>
        <w:t>на приобретение земельных участков в собственность.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</w:p>
    <w:p w:rsidR="007C10A9" w:rsidRPr="007C10A9" w:rsidRDefault="007C10A9" w:rsidP="00F74F59">
      <w:pPr>
        <w:ind w:firstLine="709"/>
        <w:jc w:val="center"/>
        <w:rPr>
          <w:b/>
          <w:sz w:val="28"/>
          <w:szCs w:val="28"/>
        </w:rPr>
      </w:pPr>
      <w:r w:rsidRPr="007C10A9">
        <w:rPr>
          <w:b/>
          <w:sz w:val="28"/>
          <w:szCs w:val="28"/>
        </w:rPr>
        <w:t>Плата за негативное воздействие на окружающую среду</w:t>
      </w:r>
    </w:p>
    <w:p w:rsidR="007C10A9" w:rsidRPr="007C10A9" w:rsidRDefault="007C10A9" w:rsidP="00F74F59">
      <w:pPr>
        <w:ind w:firstLine="709"/>
        <w:jc w:val="center"/>
        <w:rPr>
          <w:b/>
          <w:strike/>
          <w:sz w:val="28"/>
          <w:szCs w:val="28"/>
        </w:rPr>
      </w:pP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proofErr w:type="gramStart"/>
      <w:r w:rsidRPr="007C10A9">
        <w:rPr>
          <w:sz w:val="28"/>
          <w:szCs w:val="28"/>
        </w:rPr>
        <w:t xml:space="preserve">Прогноз платы за негативное воздействие на окружающую среду сформирован на основе данных администратора доходов - Управления Федеральной службы по надзору в сфере природопользования по Кемеровской области – в размере </w:t>
      </w:r>
      <w:r w:rsidRPr="007C10A9">
        <w:rPr>
          <w:b/>
          <w:sz w:val="28"/>
          <w:szCs w:val="28"/>
        </w:rPr>
        <w:t>47 772,8</w:t>
      </w:r>
      <w:r w:rsidRPr="007C10A9">
        <w:rPr>
          <w:sz w:val="28"/>
          <w:szCs w:val="28"/>
        </w:rPr>
        <w:t xml:space="preserve"> тыс. руб., при ожидаемом поступлении в текущем году в сумме 47 500,0 тыс. руб. и нормативе отчислений в местный бюджет в размере 55 %.</w:t>
      </w:r>
      <w:proofErr w:type="gramEnd"/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>Расчет произведен по ставкам, утвержденным постановлением Правительства Российской Федерации от 13.09.2016 № 913 «О ставках платы за негативное воздействие на окружающую среду и дополнительных коэффициентах»; индексация ставок платы за негативное воздействие на окружающую среду на 2018 - 2020 годы не предусмотрена.</w:t>
      </w:r>
    </w:p>
    <w:p w:rsidR="007C10A9" w:rsidRPr="007C10A9" w:rsidRDefault="007C10A9" w:rsidP="00F74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В соответствии с методикой администратора доходов, расчет проводился при условии выполнения плательщиками обязанности по внесению начисленной платы в полном объеме, сохранении уровня производства и показателей негативного воздействия, с применением индекса потребительских цен.</w:t>
      </w:r>
    </w:p>
    <w:p w:rsidR="007C10A9" w:rsidRPr="007C10A9" w:rsidRDefault="007C10A9" w:rsidP="00F74F59">
      <w:pPr>
        <w:pStyle w:val="af"/>
        <w:ind w:left="0"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Поступление платы за негативное воздействие на окружающую среду на 2019 год и 2020 год  планируется в сумме </w:t>
      </w:r>
      <w:r w:rsidRPr="007C10A9">
        <w:rPr>
          <w:b/>
          <w:sz w:val="28"/>
          <w:szCs w:val="28"/>
        </w:rPr>
        <w:t>49 683,8</w:t>
      </w:r>
      <w:r w:rsidRPr="007C10A9">
        <w:rPr>
          <w:sz w:val="28"/>
          <w:szCs w:val="28"/>
        </w:rPr>
        <w:t xml:space="preserve"> тыс. руб. и </w:t>
      </w:r>
      <w:r w:rsidRPr="007C10A9">
        <w:rPr>
          <w:b/>
          <w:sz w:val="28"/>
          <w:szCs w:val="28"/>
        </w:rPr>
        <w:t>51 671,1</w:t>
      </w:r>
      <w:r w:rsidRPr="007C10A9">
        <w:rPr>
          <w:sz w:val="28"/>
          <w:szCs w:val="28"/>
        </w:rPr>
        <w:t xml:space="preserve"> тыс. руб. соответственно.</w:t>
      </w:r>
    </w:p>
    <w:p w:rsidR="007C10A9" w:rsidRPr="007C10A9" w:rsidRDefault="007C10A9" w:rsidP="00F74F59">
      <w:pPr>
        <w:ind w:firstLine="709"/>
        <w:rPr>
          <w:sz w:val="28"/>
          <w:szCs w:val="28"/>
        </w:rPr>
      </w:pPr>
    </w:p>
    <w:p w:rsidR="007C10A9" w:rsidRPr="007C10A9" w:rsidRDefault="007C10A9" w:rsidP="00F74F59">
      <w:pPr>
        <w:pStyle w:val="af"/>
        <w:ind w:left="0" w:firstLine="709"/>
        <w:jc w:val="center"/>
        <w:rPr>
          <w:b/>
          <w:sz w:val="28"/>
          <w:szCs w:val="28"/>
        </w:rPr>
      </w:pPr>
      <w:r w:rsidRPr="007C10A9">
        <w:rPr>
          <w:b/>
          <w:sz w:val="28"/>
          <w:szCs w:val="28"/>
        </w:rPr>
        <w:t>Штрафы, санкции, возмещение ущерба</w:t>
      </w:r>
    </w:p>
    <w:p w:rsidR="007C10A9" w:rsidRPr="007C10A9" w:rsidRDefault="007C10A9" w:rsidP="00F74F59">
      <w:pPr>
        <w:pStyle w:val="af"/>
        <w:ind w:left="0" w:firstLine="709"/>
        <w:jc w:val="center"/>
        <w:rPr>
          <w:b/>
          <w:sz w:val="28"/>
          <w:szCs w:val="28"/>
        </w:rPr>
      </w:pP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Прогноз поступлений штрафов, санкций, возмещения ущерба на 2018 год запланирован, исходя из динамики поступлений в 2017 году и данных администраторов поступлений, в сумме </w:t>
      </w:r>
      <w:r w:rsidRPr="007C10A9">
        <w:rPr>
          <w:b/>
          <w:sz w:val="28"/>
          <w:szCs w:val="28"/>
        </w:rPr>
        <w:t>69 851,0 тыс. руб</w:t>
      </w:r>
      <w:r w:rsidRPr="007C10A9">
        <w:rPr>
          <w:sz w:val="28"/>
          <w:szCs w:val="28"/>
        </w:rPr>
        <w:t xml:space="preserve">., при ожидаемом поступлении за 2017 год в сумме 75 065,0 тыс. руб. Прогноз был скорректирован на поступления текущего года, имеющие разовый характер. </w:t>
      </w: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Поступление штрафов, санкций, возмещения ущерба в 2019 и 2020 годах составят </w:t>
      </w:r>
      <w:r w:rsidRPr="007C10A9">
        <w:rPr>
          <w:b/>
          <w:sz w:val="28"/>
          <w:szCs w:val="28"/>
        </w:rPr>
        <w:t>70 734,0 тыс. руб</w:t>
      </w:r>
      <w:r w:rsidRPr="007C10A9">
        <w:rPr>
          <w:sz w:val="28"/>
          <w:szCs w:val="28"/>
        </w:rPr>
        <w:t xml:space="preserve">. и </w:t>
      </w:r>
      <w:r w:rsidRPr="007C10A9">
        <w:rPr>
          <w:b/>
          <w:sz w:val="28"/>
          <w:szCs w:val="28"/>
        </w:rPr>
        <w:t>71 782,0</w:t>
      </w:r>
      <w:r w:rsidRPr="007C10A9">
        <w:rPr>
          <w:sz w:val="28"/>
          <w:szCs w:val="28"/>
        </w:rPr>
        <w:t xml:space="preserve"> </w:t>
      </w:r>
      <w:r w:rsidRPr="007C10A9">
        <w:rPr>
          <w:b/>
          <w:sz w:val="28"/>
          <w:szCs w:val="28"/>
        </w:rPr>
        <w:t>тыс. руб</w:t>
      </w:r>
      <w:r w:rsidRPr="007C10A9">
        <w:rPr>
          <w:sz w:val="28"/>
          <w:szCs w:val="28"/>
        </w:rPr>
        <w:t>., соответственно.</w:t>
      </w: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</w:p>
    <w:p w:rsidR="007C10A9" w:rsidRPr="007C10A9" w:rsidRDefault="007C10A9" w:rsidP="00F74F59">
      <w:pPr>
        <w:ind w:firstLine="709"/>
        <w:contextualSpacing/>
        <w:jc w:val="center"/>
        <w:rPr>
          <w:b/>
          <w:bCs/>
          <w:sz w:val="28"/>
          <w:szCs w:val="28"/>
          <w:u w:val="single"/>
        </w:rPr>
      </w:pPr>
      <w:r w:rsidRPr="007C10A9">
        <w:rPr>
          <w:b/>
          <w:bCs/>
          <w:sz w:val="28"/>
          <w:szCs w:val="28"/>
          <w:u w:val="single"/>
        </w:rPr>
        <w:t xml:space="preserve">Безвозмездные поступления </w:t>
      </w:r>
    </w:p>
    <w:p w:rsidR="007C10A9" w:rsidRPr="007C10A9" w:rsidRDefault="007C10A9" w:rsidP="00F74F59">
      <w:pPr>
        <w:ind w:firstLine="709"/>
        <w:contextualSpacing/>
        <w:jc w:val="center"/>
        <w:rPr>
          <w:sz w:val="28"/>
          <w:szCs w:val="28"/>
        </w:rPr>
      </w:pP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7C10A9">
        <w:rPr>
          <w:sz w:val="28"/>
          <w:szCs w:val="28"/>
        </w:rPr>
        <w:t>В соответствии с проектом закона Кемеровской области «Об областном бюджете на 2018 год и на плановый период 2019 и 2020 годов» (2 чтение), в бюджете Новокузнецкого городского округа межбюджетные трансферты запланированы на 2018 год в сумме 9 633 963,9 тыс. рублей, на 2019 год в сумме 8 287 325,0 тыс. рублей, на 2020 год в сумме 8 278 495,5 тыс</w:t>
      </w:r>
      <w:proofErr w:type="gramEnd"/>
      <w:r w:rsidRPr="007C10A9">
        <w:rPr>
          <w:sz w:val="28"/>
          <w:szCs w:val="28"/>
        </w:rPr>
        <w:t xml:space="preserve">. рублей. 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7C10A9">
        <w:rPr>
          <w:sz w:val="28"/>
          <w:szCs w:val="28"/>
        </w:rPr>
        <w:t>Из общей суммы безвозмездных поступлений из областного бюджета предусмотрены:</w:t>
      </w:r>
      <w:proofErr w:type="gramEnd"/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на 2018 год дотация бюджетам городских округов на выравнивание бюджетной обеспеченности в сумме 1 882 456,0 тыс. рублей, субсидии в сумме 57 036,5 тыс. руб., субвенции в сумме 7 694 471,4 тыс. рублей;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на 2019 год дотация бюджетам городских округов на выравнивание бюджетной обеспеченности в сумме 583 624,0 тыс. рублей, субсидии в сумме  56 881,5 тыс. руб., субвенции в сумме 7 646 819,5 тыс. рублей;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на 2020 год дотация бюджетам городских округов на выравнивание бюджетной обеспеченности в сумме 550 059,0 тыс. рублей, субсидии в сумме  56 881,5 тыс. руб., субвенции в сумме 7 671 555,0 тыс. рублей.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П</w:t>
      </w:r>
      <w:r w:rsidRPr="007C10A9">
        <w:rPr>
          <w:bCs/>
          <w:sz w:val="28"/>
          <w:szCs w:val="28"/>
        </w:rPr>
        <w:t xml:space="preserve">роект </w:t>
      </w:r>
      <w:r w:rsidRPr="007C10A9">
        <w:rPr>
          <w:sz w:val="28"/>
          <w:szCs w:val="28"/>
        </w:rPr>
        <w:t>закона Кемеровской области «Об областном бюджете на 2018 год и на плановый период 2019 и 2020 годов», рассматриваемый во 2 чтении, не предусматривает иных межбюджетных трансфертов. В текущем году в бюджет Новокузнецкого городского округа ожидается поступление иных межбюджетных трансфертов в размере 36 901,1 тыс. руб.</w:t>
      </w:r>
    </w:p>
    <w:p w:rsidR="007C10A9" w:rsidRPr="007C10A9" w:rsidRDefault="007C10A9" w:rsidP="00F74F59">
      <w:pPr>
        <w:ind w:firstLineChars="253" w:firstLine="708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Безвозмездные поступления от негосударственных организаций в бюджеты городских округов в соответствии с прогнозом главного администратора дохода Комитета </w:t>
      </w:r>
      <w:r w:rsidRPr="007C10A9">
        <w:rPr>
          <w:bCs/>
          <w:sz w:val="28"/>
          <w:szCs w:val="28"/>
        </w:rPr>
        <w:t>жилищно-коммунального хозяйства администрации города Новокузнецка</w:t>
      </w:r>
      <w:r w:rsidRPr="007C10A9">
        <w:rPr>
          <w:sz w:val="28"/>
          <w:szCs w:val="28"/>
        </w:rPr>
        <w:t xml:space="preserve">, предусмотрены на 2018-2020 годы год в сумме </w:t>
      </w:r>
      <w:r w:rsidRPr="007C10A9">
        <w:rPr>
          <w:b/>
          <w:sz w:val="28"/>
          <w:szCs w:val="28"/>
        </w:rPr>
        <w:t>25 200,0</w:t>
      </w:r>
      <w:r w:rsidRPr="007C10A9">
        <w:rPr>
          <w:sz w:val="28"/>
          <w:szCs w:val="28"/>
        </w:rPr>
        <w:t xml:space="preserve"> тыс. рублей ежегодно, при ожидаемом поступлении за 2017 год в сумме  </w:t>
      </w:r>
      <w:r w:rsidRPr="007C10A9">
        <w:rPr>
          <w:b/>
          <w:sz w:val="28"/>
          <w:szCs w:val="28"/>
        </w:rPr>
        <w:t>21 050,1</w:t>
      </w:r>
      <w:r w:rsidRPr="007C10A9">
        <w:rPr>
          <w:b/>
          <w:bCs/>
          <w:sz w:val="28"/>
          <w:szCs w:val="28"/>
        </w:rPr>
        <w:t xml:space="preserve"> </w:t>
      </w:r>
      <w:r w:rsidRPr="007C10A9">
        <w:rPr>
          <w:sz w:val="28"/>
          <w:szCs w:val="28"/>
        </w:rPr>
        <w:t>тыс. руб.</w:t>
      </w:r>
    </w:p>
    <w:p w:rsidR="007C10A9" w:rsidRPr="007C10A9" w:rsidRDefault="007C10A9" w:rsidP="00F74F59">
      <w:pPr>
        <w:ind w:firstLineChars="253" w:firstLine="708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Поступления планируются в соответствии с проектом программы «Формирование современной городской среды на территории Новокузнецкого городского округа на 2018-2020 годы», предусматривающей долю финансового участия заинтересованных лиц в выполнении мероприятий по благоустройству дворовых территорий многоквартирных домой до 20% от запланированных средств федерального и областного бюджетов в сумме 126 000,0 тыс. рублей.</w:t>
      </w:r>
    </w:p>
    <w:p w:rsidR="007C10A9" w:rsidRPr="007C10A9" w:rsidRDefault="007C10A9" w:rsidP="00F74F59">
      <w:pPr>
        <w:ind w:firstLineChars="253" w:firstLine="708"/>
        <w:contextualSpacing/>
        <w:jc w:val="both"/>
        <w:rPr>
          <w:sz w:val="28"/>
          <w:szCs w:val="28"/>
        </w:rPr>
      </w:pPr>
      <w:proofErr w:type="gramStart"/>
      <w:r w:rsidRPr="007C10A9">
        <w:rPr>
          <w:sz w:val="28"/>
          <w:szCs w:val="28"/>
        </w:rPr>
        <w:t xml:space="preserve">Прочие безвозмездные поступления, в соответствии с прогнозами главных администраторов доходов бюджета, предусмотрены на 2018 год в сумме </w:t>
      </w:r>
      <w:r w:rsidRPr="007C10A9">
        <w:rPr>
          <w:b/>
          <w:sz w:val="28"/>
          <w:szCs w:val="28"/>
        </w:rPr>
        <w:t>17 211,0</w:t>
      </w:r>
      <w:r w:rsidRPr="007C10A9">
        <w:rPr>
          <w:sz w:val="28"/>
          <w:szCs w:val="28"/>
        </w:rPr>
        <w:t xml:space="preserve">  тыс. рублей, на 2019 год в сумме </w:t>
      </w:r>
      <w:r w:rsidRPr="007C10A9">
        <w:rPr>
          <w:b/>
          <w:sz w:val="28"/>
          <w:szCs w:val="28"/>
        </w:rPr>
        <w:t>17 211,0</w:t>
      </w:r>
      <w:r w:rsidRPr="007C10A9">
        <w:rPr>
          <w:sz w:val="28"/>
          <w:szCs w:val="28"/>
        </w:rPr>
        <w:t xml:space="preserve"> тыс. руб. и на 2020 год </w:t>
      </w:r>
      <w:r w:rsidRPr="007C10A9">
        <w:rPr>
          <w:b/>
          <w:sz w:val="28"/>
          <w:szCs w:val="28"/>
        </w:rPr>
        <w:t>16 911,0</w:t>
      </w:r>
      <w:r w:rsidRPr="007C10A9">
        <w:rPr>
          <w:sz w:val="28"/>
          <w:szCs w:val="28"/>
        </w:rPr>
        <w:t xml:space="preserve"> тыс. рублей (при ожидаемом поступлении за 2017 год в сумме 14 472,0 тыс. руб.), в том числе, как средства безвозмездных поступлений и иной приносящей</w:t>
      </w:r>
      <w:proofErr w:type="gramEnd"/>
      <w:r w:rsidRPr="007C10A9">
        <w:rPr>
          <w:sz w:val="28"/>
          <w:szCs w:val="28"/>
        </w:rPr>
        <w:t xml:space="preserve"> доход деятельности на 2018 год в сумме 15 211,0 тыс. руб. на 2019 год 15 211,0 тыс. руб. и на 2020 год в сумме 14 911,0 тыс. рублей.</w:t>
      </w:r>
    </w:p>
    <w:p w:rsidR="007C10A9" w:rsidRPr="007C10A9" w:rsidRDefault="007C10A9" w:rsidP="00F74F59">
      <w:pPr>
        <w:ind w:firstLineChars="253" w:firstLine="708"/>
        <w:contextualSpacing/>
        <w:jc w:val="both"/>
        <w:rPr>
          <w:sz w:val="28"/>
          <w:szCs w:val="28"/>
        </w:rPr>
      </w:pPr>
      <w:r w:rsidRPr="007C10A9">
        <w:rPr>
          <w:sz w:val="28"/>
          <w:szCs w:val="28"/>
        </w:rPr>
        <w:t>Снижение поступлений связано с сокращением добровольных пожертвований физических и юридических лиц в бюджет города.</w:t>
      </w:r>
    </w:p>
    <w:p w:rsidR="007C10A9" w:rsidRPr="007C10A9" w:rsidRDefault="007C10A9" w:rsidP="00F74F59">
      <w:pPr>
        <w:ind w:firstLineChars="253" w:firstLine="708"/>
        <w:contextualSpacing/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7C10A9" w:rsidRPr="007C10A9" w:rsidRDefault="007C10A9" w:rsidP="00F74F59">
      <w:pPr>
        <w:ind w:firstLine="709"/>
        <w:contextualSpacing/>
        <w:jc w:val="center"/>
        <w:rPr>
          <w:b/>
          <w:sz w:val="28"/>
          <w:szCs w:val="28"/>
        </w:rPr>
      </w:pPr>
      <w:r w:rsidRPr="007C10A9">
        <w:rPr>
          <w:b/>
          <w:sz w:val="28"/>
          <w:szCs w:val="28"/>
        </w:rPr>
        <w:t>Выпадающие доходы бюджета Новокузнецкого городского округа</w:t>
      </w:r>
    </w:p>
    <w:p w:rsidR="007C10A9" w:rsidRPr="007C10A9" w:rsidRDefault="007C10A9" w:rsidP="00F74F59">
      <w:pPr>
        <w:ind w:firstLine="709"/>
        <w:contextualSpacing/>
        <w:jc w:val="both"/>
        <w:rPr>
          <w:sz w:val="28"/>
          <w:szCs w:val="28"/>
        </w:rPr>
      </w:pPr>
    </w:p>
    <w:p w:rsidR="007C10A9" w:rsidRPr="007C10A9" w:rsidRDefault="007C10A9" w:rsidP="00F74F59">
      <w:pPr>
        <w:ind w:firstLine="709"/>
        <w:jc w:val="both"/>
        <w:rPr>
          <w:sz w:val="28"/>
          <w:szCs w:val="28"/>
        </w:rPr>
      </w:pPr>
      <w:r w:rsidRPr="007C10A9">
        <w:rPr>
          <w:sz w:val="28"/>
          <w:szCs w:val="28"/>
        </w:rPr>
        <w:t xml:space="preserve">В соответствии с действующими нормативными актами, выпадающие доходы бюджета Новокузнецкого городского округа в 2018 г. составят </w:t>
      </w:r>
      <w:r w:rsidRPr="007C10A9">
        <w:rPr>
          <w:b/>
          <w:sz w:val="28"/>
          <w:szCs w:val="28"/>
        </w:rPr>
        <w:t>689 091,4</w:t>
      </w:r>
      <w:r w:rsidRPr="007C10A9">
        <w:rPr>
          <w:sz w:val="28"/>
          <w:szCs w:val="28"/>
        </w:rPr>
        <w:t xml:space="preserve"> тыс. руб., в 2019 г. – </w:t>
      </w:r>
      <w:r w:rsidRPr="007C10A9">
        <w:rPr>
          <w:b/>
          <w:sz w:val="28"/>
          <w:szCs w:val="28"/>
        </w:rPr>
        <w:t>696 239,4</w:t>
      </w:r>
      <w:r w:rsidRPr="007C10A9">
        <w:rPr>
          <w:sz w:val="28"/>
          <w:szCs w:val="28"/>
        </w:rPr>
        <w:t xml:space="preserve"> тыс. руб., в 2020 г. – </w:t>
      </w:r>
      <w:r w:rsidRPr="007C10A9">
        <w:rPr>
          <w:b/>
          <w:sz w:val="28"/>
          <w:szCs w:val="28"/>
        </w:rPr>
        <w:t>692 624,0</w:t>
      </w:r>
      <w:r w:rsidRPr="007C10A9">
        <w:rPr>
          <w:sz w:val="28"/>
          <w:szCs w:val="28"/>
        </w:rPr>
        <w:t xml:space="preserve"> тыс. руб., в том числе по следующим поступлениям:</w:t>
      </w:r>
    </w:p>
    <w:p w:rsidR="007C10A9" w:rsidRPr="003A0BFC" w:rsidRDefault="007C10A9" w:rsidP="007C10A9">
      <w:pPr>
        <w:ind w:firstLine="851"/>
        <w:jc w:val="both"/>
        <w:rPr>
          <w:b/>
          <w:sz w:val="22"/>
          <w:szCs w:val="28"/>
        </w:rPr>
      </w:pPr>
    </w:p>
    <w:p w:rsidR="007C10A9" w:rsidRPr="007C10A9" w:rsidRDefault="007C10A9" w:rsidP="007C10A9">
      <w:pPr>
        <w:ind w:firstLine="851"/>
        <w:contextualSpacing/>
        <w:jc w:val="right"/>
        <w:rPr>
          <w:sz w:val="28"/>
          <w:szCs w:val="28"/>
        </w:rPr>
      </w:pPr>
      <w:r w:rsidRPr="007C10A9">
        <w:rPr>
          <w:sz w:val="28"/>
          <w:szCs w:val="28"/>
        </w:rPr>
        <w:t>Таблица № 2 (тыс. руб.)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1489"/>
        <w:gridCol w:w="1490"/>
        <w:gridCol w:w="1490"/>
        <w:gridCol w:w="1490"/>
      </w:tblGrid>
      <w:tr w:rsidR="007C10A9" w:rsidRPr="00A13F73" w:rsidTr="007C10A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9" w:rsidRPr="00A13F73" w:rsidRDefault="007C10A9" w:rsidP="007C10A9">
            <w:pPr>
              <w:contextualSpacing/>
              <w:jc w:val="center"/>
              <w:rPr>
                <w:b/>
              </w:rPr>
            </w:pPr>
            <w:r w:rsidRPr="00A13F73">
              <w:rPr>
                <w:b/>
              </w:rPr>
              <w:t>Наименование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9" w:rsidRPr="00A13F73" w:rsidRDefault="007C10A9" w:rsidP="007C10A9">
            <w:pPr>
              <w:contextualSpacing/>
              <w:jc w:val="center"/>
              <w:rPr>
                <w:b/>
              </w:rPr>
            </w:pPr>
            <w:r w:rsidRPr="00A13F73">
              <w:rPr>
                <w:b/>
              </w:rPr>
              <w:t>2017 год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9" w:rsidRPr="00A13F73" w:rsidRDefault="007C10A9" w:rsidP="007C10A9">
            <w:pPr>
              <w:contextualSpacing/>
              <w:jc w:val="center"/>
              <w:rPr>
                <w:b/>
              </w:rPr>
            </w:pPr>
            <w:r w:rsidRPr="00A13F73">
              <w:rPr>
                <w:b/>
              </w:rPr>
              <w:t>2018 год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9" w:rsidRPr="00A13F73" w:rsidRDefault="007C10A9" w:rsidP="007C10A9">
            <w:pPr>
              <w:contextualSpacing/>
              <w:jc w:val="center"/>
              <w:rPr>
                <w:b/>
              </w:rPr>
            </w:pPr>
            <w:r w:rsidRPr="00A13F73">
              <w:rPr>
                <w:b/>
              </w:rPr>
              <w:t>2019 год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9" w:rsidRPr="00A13F73" w:rsidRDefault="007C10A9" w:rsidP="007C10A9">
            <w:pPr>
              <w:contextualSpacing/>
              <w:jc w:val="center"/>
              <w:rPr>
                <w:b/>
              </w:rPr>
            </w:pPr>
            <w:r w:rsidRPr="00A13F73">
              <w:rPr>
                <w:b/>
              </w:rPr>
              <w:t>2020 год</w:t>
            </w:r>
          </w:p>
        </w:tc>
      </w:tr>
      <w:tr w:rsidR="007C10A9" w:rsidRPr="00A13F73" w:rsidTr="007C10A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9" w:rsidRPr="00A13F73" w:rsidRDefault="007C10A9" w:rsidP="007C10A9">
            <w:pPr>
              <w:contextualSpacing/>
            </w:pPr>
            <w:r w:rsidRPr="00A13F73">
              <w:t>Земельный налог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446 496,0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390 563,9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390 563,9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390 563,9</w:t>
            </w:r>
          </w:p>
        </w:tc>
      </w:tr>
      <w:tr w:rsidR="007C10A9" w:rsidRPr="00A13F73" w:rsidTr="007C10A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9" w:rsidRPr="00A13F73" w:rsidRDefault="007C10A9" w:rsidP="007C10A9">
            <w:pPr>
              <w:contextualSpacing/>
            </w:pPr>
            <w:r w:rsidRPr="00A13F73">
              <w:t>Налог на имущество физических лиц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30 259,0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42 649,8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49 797,8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46 128,4</w:t>
            </w:r>
          </w:p>
        </w:tc>
      </w:tr>
      <w:tr w:rsidR="007C10A9" w:rsidRPr="00A13F73" w:rsidTr="007C10A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9" w:rsidRPr="00A13F73" w:rsidRDefault="007C10A9" w:rsidP="007C10A9">
            <w:pPr>
              <w:contextualSpacing/>
            </w:pPr>
            <w:r w:rsidRPr="00A13F73">
              <w:t>Доходы от сдачи в аренду земли и имущества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247 505,8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255 877,7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255 877,7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Cs/>
                <w:iCs/>
              </w:rPr>
            </w:pPr>
            <w:r w:rsidRPr="00136633">
              <w:rPr>
                <w:bCs/>
                <w:iCs/>
              </w:rPr>
              <w:t>255 877,7</w:t>
            </w:r>
          </w:p>
        </w:tc>
      </w:tr>
      <w:tr w:rsidR="007C10A9" w:rsidRPr="00A13F73" w:rsidTr="007C10A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9" w:rsidRPr="00A13F73" w:rsidRDefault="007C10A9" w:rsidP="007C10A9">
            <w:pPr>
              <w:contextualSpacing/>
              <w:rPr>
                <w:b/>
              </w:rPr>
            </w:pPr>
            <w:r w:rsidRPr="00A13F73">
              <w:rPr>
                <w:b/>
              </w:rPr>
              <w:t>Итого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/>
              </w:rPr>
            </w:pPr>
            <w:r w:rsidRPr="00136633">
              <w:rPr>
                <w:b/>
              </w:rPr>
              <w:t>724 260,8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/>
              </w:rPr>
            </w:pPr>
            <w:r w:rsidRPr="00136633">
              <w:rPr>
                <w:b/>
              </w:rPr>
              <w:t>689 091,4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/>
              </w:rPr>
            </w:pPr>
            <w:r w:rsidRPr="00136633">
              <w:rPr>
                <w:b/>
              </w:rPr>
              <w:t>696 239,4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0A9" w:rsidRPr="00136633" w:rsidRDefault="007C10A9" w:rsidP="007C10A9">
            <w:pPr>
              <w:spacing w:line="276" w:lineRule="auto"/>
              <w:jc w:val="right"/>
              <w:rPr>
                <w:b/>
              </w:rPr>
            </w:pPr>
            <w:r w:rsidRPr="00136633">
              <w:rPr>
                <w:b/>
              </w:rPr>
              <w:t>692 624,0</w:t>
            </w:r>
          </w:p>
        </w:tc>
      </w:tr>
    </w:tbl>
    <w:p w:rsidR="007C10A9" w:rsidRPr="00A13F73" w:rsidRDefault="007C10A9" w:rsidP="007C10A9">
      <w:pPr>
        <w:contextualSpacing/>
      </w:pPr>
    </w:p>
    <w:p w:rsidR="007C10A9" w:rsidRPr="003A0BFC" w:rsidRDefault="007C10A9" w:rsidP="007C10A9">
      <w:pPr>
        <w:spacing w:line="288" w:lineRule="auto"/>
        <w:contextualSpacing/>
        <w:jc w:val="center"/>
        <w:rPr>
          <w:b/>
          <w:bCs/>
          <w:sz w:val="28"/>
          <w:u w:val="single"/>
        </w:rPr>
      </w:pPr>
    </w:p>
    <w:p w:rsidR="007C10A9" w:rsidRPr="003A0BFC" w:rsidRDefault="007C10A9" w:rsidP="007C10A9">
      <w:pPr>
        <w:spacing w:line="288" w:lineRule="auto"/>
        <w:contextualSpacing/>
        <w:jc w:val="center"/>
        <w:rPr>
          <w:b/>
          <w:bCs/>
          <w:sz w:val="28"/>
          <w:u w:val="single"/>
        </w:rPr>
      </w:pPr>
      <w:r w:rsidRPr="003A0BFC">
        <w:rPr>
          <w:b/>
          <w:bCs/>
          <w:sz w:val="28"/>
          <w:u w:val="single"/>
        </w:rPr>
        <w:t xml:space="preserve">Расшифровка объем доходов бюджета в 2018-2020 годах  </w:t>
      </w:r>
    </w:p>
    <w:p w:rsidR="007C10A9" w:rsidRPr="003A0BFC" w:rsidRDefault="007C10A9" w:rsidP="003A0BFC">
      <w:pPr>
        <w:spacing w:line="300" w:lineRule="auto"/>
        <w:ind w:firstLineChars="253" w:firstLine="708"/>
        <w:jc w:val="both"/>
        <w:rPr>
          <w:sz w:val="28"/>
        </w:rPr>
      </w:pPr>
    </w:p>
    <w:p w:rsidR="007C10A9" w:rsidRPr="003A0BFC" w:rsidRDefault="007C10A9" w:rsidP="003A0BFC">
      <w:pPr>
        <w:ind w:firstLineChars="125" w:firstLine="350"/>
        <w:jc w:val="both"/>
        <w:rPr>
          <w:sz w:val="28"/>
        </w:rPr>
      </w:pPr>
      <w:r w:rsidRPr="003A0BFC">
        <w:rPr>
          <w:sz w:val="28"/>
        </w:rPr>
        <w:t>Объем поступлений доходов, подлежащих зачислению в бюджет Новокузнецкого городского округа в 2018-2020 годах, представлен в таблице.</w:t>
      </w:r>
    </w:p>
    <w:p w:rsidR="007C10A9" w:rsidRPr="008C7247" w:rsidRDefault="007C10A9" w:rsidP="007C10A9">
      <w:pPr>
        <w:contextualSpacing/>
        <w:jc w:val="right"/>
      </w:pPr>
      <w:r w:rsidRPr="00A13F73">
        <w:t xml:space="preserve">Таблица № </w:t>
      </w:r>
      <w:r>
        <w:t>3</w:t>
      </w:r>
      <w:r w:rsidRPr="00A13F73">
        <w:t xml:space="preserve"> (тыс. руб.)</w:t>
      </w:r>
    </w:p>
    <w:tbl>
      <w:tblPr>
        <w:tblW w:w="963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5"/>
        <w:gridCol w:w="3290"/>
        <w:gridCol w:w="1276"/>
        <w:gridCol w:w="1276"/>
        <w:gridCol w:w="1382"/>
      </w:tblGrid>
      <w:tr w:rsidR="007C10A9" w:rsidRPr="00355A25" w:rsidTr="00342502">
        <w:trPr>
          <w:trHeight w:val="885"/>
          <w:tblHeader/>
        </w:trPr>
        <w:tc>
          <w:tcPr>
            <w:tcW w:w="2415" w:type="dxa"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Код бюджетной классификации по доходам</w:t>
            </w:r>
          </w:p>
        </w:tc>
        <w:tc>
          <w:tcPr>
            <w:tcW w:w="3290" w:type="dxa"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2 019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2 020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F74F59">
              <w:rPr>
                <w:b/>
                <w:bCs/>
                <w:sz w:val="18"/>
                <w:szCs w:val="20"/>
              </w:rPr>
              <w:t>НАЛОГОВЫЕ И НЕНАЛОГОВЫЕ 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5 645 777,7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5 779 898,8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5 920 542,6</w:t>
            </w:r>
          </w:p>
        </w:tc>
      </w:tr>
      <w:tr w:rsidR="007C10A9" w:rsidRPr="00355A25" w:rsidTr="00F74F59">
        <w:trPr>
          <w:trHeight w:val="27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3E4809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E4809">
              <w:rPr>
                <w:b/>
                <w:bCs/>
                <w:i/>
                <w:iCs/>
                <w:sz w:val="20"/>
                <w:szCs w:val="20"/>
              </w:rPr>
              <w:t>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4 874 751,3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4 940 276,4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5 069 406,9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 xml:space="preserve">182 1 01 02000 01 0000 110 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2 872 000,0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2 917 000,0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3 023 404,0</w:t>
            </w:r>
          </w:p>
        </w:tc>
      </w:tr>
      <w:tr w:rsidR="007C10A9" w:rsidRPr="00355A25" w:rsidTr="00F74F59">
        <w:trPr>
          <w:trHeight w:val="27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182 1 01 02010 01 0000 110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НК РФ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2 828 936,0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2 873 377,0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2 979 346,0</w:t>
            </w:r>
          </w:p>
        </w:tc>
      </w:tr>
      <w:tr w:rsidR="007C10A9" w:rsidRPr="00355A25" w:rsidTr="003A0BFC">
        <w:trPr>
          <w:trHeight w:val="56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182 1 01 02020 01 0000 110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proofErr w:type="gramStart"/>
            <w:r w:rsidRPr="003E4809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 занимающихся частной практикой, адвокатов, учредивших адвокатские кабинеты  и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17 540,0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17 621,0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182 1 01 02030 01 0000 110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НК РФ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21 206,0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21 304,0</w:t>
            </w:r>
          </w:p>
        </w:tc>
      </w:tr>
      <w:tr w:rsidR="007C10A9" w:rsidRPr="00355A25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 xml:space="preserve">182 1 01 02040 01 0000 110 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 в соответствии со статьей 227.1 НК РФ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4 877,0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5 133,0</w:t>
            </w:r>
          </w:p>
        </w:tc>
      </w:tr>
      <w:tr w:rsidR="007C10A9" w:rsidRPr="00355A25" w:rsidTr="00F74F59">
        <w:trPr>
          <w:trHeight w:val="78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F74F5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 xml:space="preserve">АКЦИЗЫ ПО ПОДАКЦИЗНЫМ </w:t>
            </w:r>
            <w:r w:rsidRPr="00F74F59">
              <w:rPr>
                <w:b/>
                <w:bCs/>
                <w:sz w:val="18"/>
                <w:szCs w:val="20"/>
              </w:rPr>
              <w:t>ТОВАРАМ (ПРОДУКЦИИ), ПРОИЗВОДИМЫМ НА ТЕРРИТОРИИ РФ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31 423,1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35 449,1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38 723,1</w:t>
            </w:r>
          </w:p>
        </w:tc>
      </w:tr>
      <w:tr w:rsidR="007C10A9" w:rsidRPr="00355A25" w:rsidTr="00F74F59">
        <w:trPr>
          <w:trHeight w:val="2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100 1 03 02230 01 0000 110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Доходы от акцизов на дизельное топливо, подлежащее распределению между бюджетами субъектов РФ и местными бюджетами с учетом установленных дифференцированных нормативов отчислений   в местный бюджет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13 285,1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14 730,0</w:t>
            </w:r>
          </w:p>
        </w:tc>
      </w:tr>
      <w:tr w:rsidR="007C10A9" w:rsidRPr="00355A25" w:rsidTr="00F74F59">
        <w:trPr>
          <w:trHeight w:val="19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100 1 03 02240 01 0000 110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E4809">
              <w:rPr>
                <w:sz w:val="20"/>
                <w:szCs w:val="20"/>
              </w:rPr>
              <w:t>инжекторных</w:t>
            </w:r>
            <w:proofErr w:type="spellEnd"/>
            <w:r w:rsidRPr="003E4809">
              <w:rPr>
                <w:sz w:val="20"/>
                <w:szCs w:val="20"/>
              </w:rPr>
              <w:t xml:space="preserve"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93,3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</w:tr>
      <w:tr w:rsidR="007C10A9" w:rsidRPr="00355A25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100 1 03 02250 01 0000 110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21 424,5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23 869,3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26 443,4</w:t>
            </w:r>
          </w:p>
        </w:tc>
      </w:tr>
      <w:tr w:rsidR="007C10A9" w:rsidRPr="00355A25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100 1 03 02260 01 0000 110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-1 812,6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-1 798,6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-2 550,9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000 1 05 00000 00 0000 000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F74F59">
              <w:rPr>
                <w:b/>
                <w:bCs/>
                <w:sz w:val="18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656 865,0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659 215,0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664 315,0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276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182 1 05 01010 01 0000 110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310 050,0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311 100,0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315 000,0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182 1 05 01010 01 0000 110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223 236,0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223 992,0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226 800,0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182 1 05 01020 01 0000 110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72 312,0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71 553,0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72 450,0</w:t>
            </w:r>
          </w:p>
        </w:tc>
      </w:tr>
      <w:tr w:rsidR="007C10A9" w:rsidRPr="00355A25" w:rsidTr="00F74F59">
        <w:trPr>
          <w:trHeight w:val="483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715A11" w:rsidRDefault="007C10A9" w:rsidP="007C10A9">
            <w:pPr>
              <w:jc w:val="center"/>
              <w:rPr>
                <w:sz w:val="18"/>
                <w:szCs w:val="18"/>
              </w:rPr>
            </w:pPr>
            <w:r w:rsidRPr="00715A11">
              <w:rPr>
                <w:sz w:val="18"/>
                <w:szCs w:val="18"/>
              </w:rPr>
              <w:t>182 1 05 01050 01 0000 110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715A11" w:rsidRDefault="007C10A9" w:rsidP="007C10A9">
            <w:pPr>
              <w:rPr>
                <w:sz w:val="18"/>
                <w:szCs w:val="18"/>
              </w:rPr>
            </w:pPr>
            <w:r w:rsidRPr="00715A11">
              <w:rPr>
                <w:sz w:val="18"/>
                <w:szCs w:val="18"/>
              </w:rPr>
              <w:t xml:space="preserve"> Минимальный налог, зачисляемый в бюджеты субъектов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14 502,0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15 555,0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15 750,0</w:t>
            </w:r>
          </w:p>
        </w:tc>
      </w:tr>
      <w:tr w:rsidR="007C10A9" w:rsidRPr="00FE4035" w:rsidTr="00F74F59">
        <w:trPr>
          <w:trHeight w:val="511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sz w:val="18"/>
                <w:szCs w:val="18"/>
              </w:rPr>
            </w:pPr>
            <w:r w:rsidRPr="003E4809">
              <w:rPr>
                <w:b/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336 000,0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337 000,0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338 000,0</w:t>
            </w:r>
          </w:p>
        </w:tc>
      </w:tr>
      <w:tr w:rsidR="007C10A9" w:rsidRPr="00FE403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sz w:val="18"/>
                <w:szCs w:val="18"/>
              </w:rPr>
            </w:pPr>
            <w:r w:rsidRPr="003E4809">
              <w:rPr>
                <w:b/>
                <w:sz w:val="18"/>
                <w:szCs w:val="18"/>
              </w:rPr>
              <w:t>182 1 05 03010 01 0000 110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115,0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115,0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115,0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182 1 05 04010 02 0000 110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10 700,0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11 000,0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11 200,0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000 1 06 00000 00 0000 000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F74F59">
              <w:rPr>
                <w:b/>
                <w:bCs/>
                <w:sz w:val="18"/>
                <w:szCs w:val="20"/>
              </w:rPr>
              <w:t>НАЛОГИ НА ИМУЩЕСТВО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1 186 491,0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1 199 774,0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1 213 757,0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 xml:space="preserve">182 1 06 01020 04 0000 110 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68 300,0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70 000,0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182 1 06 04000 02 0000 110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Транспортный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22 300,00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22 700,00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23 000,00</w:t>
            </w:r>
          </w:p>
        </w:tc>
      </w:tr>
      <w:tr w:rsidR="007C10A9" w:rsidRPr="005E130D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5E130D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182 1 06 04011 02 0000 110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Транспортный налог с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5 129,0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5 221,0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5 290,0</w:t>
            </w:r>
          </w:p>
        </w:tc>
      </w:tr>
      <w:tr w:rsidR="007C10A9" w:rsidRPr="005E130D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182 1 06 04012 02 0000 110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Транспортный налог с физических лиц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17 171,0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17 479,0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17 710,0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182 1 06 06000 00 0000 110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1 096 691,0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1 108 774,0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1 120 757,0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182 1 06 06032 04 0000 110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1 056 591,0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1 068 574,0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1 080 457,0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 xml:space="preserve">182 1 06 06042 04 0000 110 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40 200,0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40 300,0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F74F59">
              <w:rPr>
                <w:b/>
                <w:bCs/>
                <w:sz w:val="18"/>
                <w:szCs w:val="20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127 971,2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128 837,3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129 206,8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000 1 08 03000 01 0000 110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86 500,0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87 000,0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87 000,0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342502">
        <w:trPr>
          <w:trHeight w:val="249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 xml:space="preserve">182 1 08 03010 01 0000 110 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342502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</w:t>
            </w:r>
            <w:r w:rsidR="00342502">
              <w:rPr>
                <w:sz w:val="20"/>
                <w:szCs w:val="20"/>
              </w:rPr>
              <w:t>Ф</w:t>
            </w:r>
            <w:r w:rsidRPr="003E4809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86 500,0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87 000,0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87 000,0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000 1 08 07000 01 0000 110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41 471,2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41 837,3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42 206,8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08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3E4809">
              <w:rPr>
                <w:b/>
                <w:bCs/>
                <w:i/>
                <w:iCs/>
                <w:sz w:val="18"/>
                <w:szCs w:val="18"/>
              </w:rPr>
              <w:t>000 1 08 07000 01 0000 110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E4809">
              <w:rPr>
                <w:b/>
                <w:bCs/>
                <w:i/>
                <w:iCs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 (при обращении через многофункциональные центры)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4809">
              <w:rPr>
                <w:b/>
                <w:bCs/>
                <w:i/>
                <w:iCs/>
                <w:sz w:val="20"/>
                <w:szCs w:val="20"/>
              </w:rPr>
              <w:t>39 566,2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4809">
              <w:rPr>
                <w:b/>
                <w:bCs/>
                <w:i/>
                <w:iCs/>
                <w:sz w:val="20"/>
                <w:szCs w:val="20"/>
              </w:rPr>
              <w:t>39 927,3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3E4809">
              <w:rPr>
                <w:b/>
                <w:bCs/>
                <w:i/>
                <w:iCs/>
                <w:sz w:val="20"/>
                <w:szCs w:val="20"/>
              </w:rPr>
              <w:t>40 291,8</w:t>
            </w:r>
          </w:p>
        </w:tc>
      </w:tr>
      <w:tr w:rsidR="007C10A9" w:rsidRPr="00355A25" w:rsidTr="00F74F59">
        <w:trPr>
          <w:trHeight w:val="204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182 1 08 07010 01 8000 110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(при обращении через МФЦ)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321 1 08 07020 01 8000 110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МФЦ)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36 099,2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36 460,3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36 824,8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188 1 08 07100 01 0000 110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Государственная пошлина за выдачу и обмен паспорта гражданина Российской Федерации (при обращении через МФЦ)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1 957,0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1 957,0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1 957,0</w:t>
            </w:r>
          </w:p>
        </w:tc>
      </w:tr>
      <w:tr w:rsidR="007C10A9" w:rsidRPr="00355A25" w:rsidTr="00F74F59">
        <w:trPr>
          <w:trHeight w:val="56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188 1 08 07141 01 8000 110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(при обращении через МФЦ)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1 500,0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1 500,0</w:t>
            </w:r>
          </w:p>
        </w:tc>
      </w:tr>
      <w:tr w:rsidR="007C10A9" w:rsidRPr="00F1686E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sz w:val="18"/>
                <w:szCs w:val="18"/>
              </w:rPr>
            </w:pPr>
            <w:r w:rsidRPr="003E4809">
              <w:rPr>
                <w:b/>
                <w:sz w:val="18"/>
                <w:szCs w:val="18"/>
              </w:rPr>
              <w:t>906 1 08 07150 01 0000 110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160,0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165,0</w:t>
            </w:r>
          </w:p>
        </w:tc>
      </w:tr>
      <w:tr w:rsidR="007C10A9" w:rsidRPr="00F1686E" w:rsidTr="00F74F59">
        <w:trPr>
          <w:trHeight w:val="178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sz w:val="18"/>
                <w:szCs w:val="18"/>
              </w:rPr>
            </w:pPr>
            <w:r w:rsidRPr="003E4809">
              <w:rPr>
                <w:b/>
                <w:sz w:val="18"/>
                <w:szCs w:val="18"/>
              </w:rPr>
              <w:t>933 1 08 07173 01 0000 110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1 750,0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1 750,0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1 750,0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000 1 09 00000 00 0000 000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F74F59">
              <w:rPr>
                <w:b/>
                <w:bCs/>
                <w:sz w:val="18"/>
                <w:szCs w:val="2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276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182 1 09 04052 04 0000 110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F74F5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 xml:space="preserve">Земельный налог (по обязательствам, возникшим до </w:t>
            </w:r>
            <w:r w:rsidR="00F74F59">
              <w:rPr>
                <w:sz w:val="20"/>
                <w:szCs w:val="20"/>
              </w:rPr>
              <w:t>01.06.06г.</w:t>
            </w:r>
            <w:r w:rsidRPr="003E4809">
              <w:rPr>
                <w:sz w:val="20"/>
                <w:szCs w:val="20"/>
              </w:rPr>
              <w:t>), мобилизуемый на территориях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0,5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0,5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182 1 09 04010 02 1000 110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Налог на имущество предприятий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0,5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0,5</w:t>
            </w:r>
          </w:p>
        </w:tc>
      </w:tr>
      <w:tr w:rsidR="007C10A9" w:rsidRPr="00355A25" w:rsidTr="00F74F59">
        <w:trPr>
          <w:trHeight w:val="36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3E4809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E4809">
              <w:rPr>
                <w:b/>
                <w:bCs/>
                <w:i/>
                <w:iCs/>
                <w:sz w:val="20"/>
                <w:szCs w:val="20"/>
              </w:rPr>
              <w:t>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771 026,4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839 622,4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851 135,7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575 770,0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648 155,0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671 583,0</w:t>
            </w:r>
          </w:p>
        </w:tc>
      </w:tr>
      <w:tr w:rsidR="007C10A9" w:rsidRPr="00355A25" w:rsidTr="00F74F59">
        <w:trPr>
          <w:trHeight w:val="178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512 862,0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583 224,0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604 101,0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905 1 11 05074 04 0000 120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 xml:space="preserve">Доходы от сдачи в аренду имущества, составляющего казну городских округов </w:t>
            </w:r>
            <w:r w:rsidRPr="003E4809">
              <w:rPr>
                <w:b/>
                <w:bCs/>
                <w:sz w:val="20"/>
                <w:szCs w:val="20"/>
              </w:rPr>
              <w:t>(</w:t>
            </w:r>
            <w:r w:rsidRPr="003E4809">
              <w:rPr>
                <w:sz w:val="20"/>
                <w:szCs w:val="20"/>
              </w:rPr>
              <w:t>за исключением земельных участков)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60 000,0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60 000,0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60 000,0</w:t>
            </w:r>
          </w:p>
        </w:tc>
      </w:tr>
      <w:tr w:rsidR="007C10A9" w:rsidRPr="00355A25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906 1 11 05012 04 0000 120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452 376,0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522 738,0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543 615,0</w:t>
            </w:r>
          </w:p>
        </w:tc>
      </w:tr>
      <w:tr w:rsidR="007C10A9" w:rsidRPr="00355A25" w:rsidTr="00F74F59">
        <w:trPr>
          <w:trHeight w:val="18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906 1 11 05012 04 0000 120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proofErr w:type="gramStart"/>
            <w:r w:rsidRPr="003E4809">
              <w:rPr>
                <w:sz w:val="20"/>
                <w:szCs w:val="20"/>
              </w:rPr>
              <w:t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(аренда)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451 576,0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521 938,0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542 815,0</w:t>
            </w:r>
          </w:p>
        </w:tc>
      </w:tr>
      <w:tr w:rsidR="007C10A9" w:rsidRPr="00355A25" w:rsidTr="00F74F59">
        <w:trPr>
          <w:trHeight w:val="168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905 1 11 05012 04 0000 120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proofErr w:type="gramStart"/>
            <w:r w:rsidRPr="003E4809">
              <w:rPr>
                <w:sz w:val="20"/>
                <w:szCs w:val="20"/>
              </w:rPr>
              <w:t xml:space="preserve">Доходы, получаемые в виде арендной платы за  земельные участки, государственная собственность на которые не разграничена и которые расположены в границах городских округов, а также </w:t>
            </w:r>
            <w:r w:rsidRPr="003E4809">
              <w:rPr>
                <w:b/>
                <w:bCs/>
                <w:sz w:val="20"/>
                <w:szCs w:val="20"/>
              </w:rPr>
              <w:t>средства от продажи права</w:t>
            </w:r>
            <w:r w:rsidRPr="003E4809">
              <w:rPr>
                <w:sz w:val="20"/>
                <w:szCs w:val="20"/>
              </w:rPr>
              <w:t xml:space="preserve"> на заключение договоров аренды указанных земельных участков (право аренды)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800,0</w:t>
            </w:r>
          </w:p>
        </w:tc>
      </w:tr>
      <w:tr w:rsidR="007C10A9" w:rsidRPr="00355A25" w:rsidTr="00F74F59">
        <w:trPr>
          <w:trHeight w:val="99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850 1 11 05026 04 0000 120</w:t>
            </w:r>
          </w:p>
        </w:tc>
        <w:tc>
          <w:tcPr>
            <w:tcW w:w="3290" w:type="dxa"/>
            <w:shd w:val="clear" w:color="auto" w:fill="auto"/>
            <w:vAlign w:val="bottom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3E4809">
              <w:rPr>
                <w:b/>
                <w:bCs/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486,0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486,0</w:t>
            </w:r>
          </w:p>
        </w:tc>
      </w:tr>
      <w:tr w:rsidR="007C10A9" w:rsidRPr="00355A25" w:rsidTr="00F74F59">
        <w:trPr>
          <w:trHeight w:val="229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906 1 11 05312 04 0000 120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7C10A9" w:rsidRPr="00F1686E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sz w:val="18"/>
                <w:szCs w:val="18"/>
              </w:rPr>
            </w:pPr>
            <w:r w:rsidRPr="003E4809">
              <w:rPr>
                <w:b/>
                <w:sz w:val="18"/>
                <w:szCs w:val="18"/>
              </w:rPr>
              <w:t>905 1 11 07014 04 0000 120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600,0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sz w:val="20"/>
                <w:szCs w:val="20"/>
              </w:rPr>
            </w:pPr>
            <w:r w:rsidRPr="003E4809">
              <w:rPr>
                <w:b/>
                <w:sz w:val="20"/>
                <w:szCs w:val="20"/>
              </w:rPr>
              <w:t>600,0</w:t>
            </w:r>
          </w:p>
        </w:tc>
      </w:tr>
      <w:tr w:rsidR="007C10A9" w:rsidRPr="00355A25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000 1 11 09000 00 0000 120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62 298,0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64 321,0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66 872,0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904 1 11 09044 04 0002 120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социальный наем)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8 164,0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8 444,0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8 834,0</w:t>
            </w:r>
          </w:p>
        </w:tc>
      </w:tr>
      <w:tr w:rsidR="007C10A9" w:rsidRPr="00355A25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904 1 11 09044 04 0004 120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коммерческий  наем)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10 915,0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11 245,0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11 937,0</w:t>
            </w:r>
          </w:p>
        </w:tc>
      </w:tr>
      <w:tr w:rsidR="007C10A9" w:rsidRPr="00F1686E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906 1 11 09044 04 0003 120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казенных; плата за размещение наружной рекламы)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7 894,0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7 894,0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7 894,0</w:t>
            </w:r>
          </w:p>
        </w:tc>
      </w:tr>
      <w:tr w:rsidR="007C10A9" w:rsidRPr="00F1686E" w:rsidTr="00F74F59">
        <w:trPr>
          <w:trHeight w:val="178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906 1 11 09044 04 0005 120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нестационарных торговых объектов)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36 738,0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38 207,0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47 772,8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49 683,8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51 671,1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048 1 12 01000 01 0000 120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47 772,8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49 683,8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51 671,1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048 1 12 01010 01 0000 120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18 122,8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18 847,8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19 601,7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048 1 12 01030 01 0000 120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Плата за выбросы загрязняющих веществ в  водные объекты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10 265,4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10 676,0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11 103,0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048 1 12 01040 01 0000 120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19 384,6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20 160,0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20 966,4</w:t>
            </w:r>
          </w:p>
        </w:tc>
      </w:tr>
      <w:tr w:rsidR="007C10A9" w:rsidRPr="00355A25" w:rsidTr="00F74F59">
        <w:trPr>
          <w:trHeight w:val="687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000 1 13 00000 00 0000 000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00030A">
              <w:rPr>
                <w:b/>
                <w:b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47 632,6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41 049,6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41 099,6</w:t>
            </w:r>
          </w:p>
        </w:tc>
      </w:tr>
      <w:tr w:rsidR="007C10A9" w:rsidRPr="00355A25" w:rsidTr="00F74F59">
        <w:trPr>
          <w:trHeight w:val="286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906 1 13 01074 04 0000 130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945,0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992,0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1 042,0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000 1 13 01994 04 0000 130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24 310,0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17 230,0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17 230,0</w:t>
            </w:r>
          </w:p>
        </w:tc>
      </w:tr>
      <w:tr w:rsidR="007C10A9" w:rsidRPr="00355A25" w:rsidTr="00F74F59">
        <w:trPr>
          <w:trHeight w:val="184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911 1 13 01994 04 0000 130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 w:rsidRPr="003E4809">
              <w:rPr>
                <w:sz w:val="20"/>
                <w:szCs w:val="20"/>
              </w:rPr>
              <w:t>г(</w:t>
            </w:r>
            <w:proofErr w:type="gramEnd"/>
            <w:r w:rsidRPr="003E4809">
              <w:rPr>
                <w:sz w:val="20"/>
                <w:szCs w:val="20"/>
              </w:rPr>
              <w:t xml:space="preserve">работ) получателями средств бюджетов городских округов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200,0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915 1 13 01994 04 0000 130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24 110,0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17 030,0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17 030,0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000 1 13 02064 04 0000 130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2 628,6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2 778,6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2 778,6</w:t>
            </w:r>
          </w:p>
        </w:tc>
      </w:tr>
      <w:tr w:rsidR="007C10A9" w:rsidRPr="00355A25" w:rsidTr="00F74F59">
        <w:trPr>
          <w:trHeight w:val="31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900 1 13 02064 04 0000 130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1 600,0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1 600,0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903 1 13 02064 04 0000 130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180,0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180,0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 xml:space="preserve">915 1 13 02064 04 0000 130 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340,6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340,6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917 1 13 02064 04 0000 130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28,0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28,0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919 1 13 02064 04 0000 130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550,0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935 1 13 02064 04 0000 130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000 1 13 02994 04 0000 130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19 749,0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20 049,0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20 049,0</w:t>
            </w:r>
          </w:p>
        </w:tc>
      </w:tr>
      <w:tr w:rsidR="007C10A9" w:rsidRPr="00355A25" w:rsidTr="00F74F59">
        <w:trPr>
          <w:trHeight w:val="401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900 1 13 02994 04 0000 130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500,0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911 1 13 02994 04 0000 130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17 479,0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17 479,0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17 479,0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915 1 13 02994 04 0000 130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1 120,0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1 120,0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933 1 13 02994 04 0000 130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950,0</w:t>
            </w:r>
          </w:p>
        </w:tc>
      </w:tr>
      <w:tr w:rsidR="007C10A9" w:rsidRPr="00355A25" w:rsidTr="00F74F59">
        <w:trPr>
          <w:trHeight w:val="262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000 1 14 00000 00 0000 000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30 000,0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15 000,0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68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905 1 14 02043 04 0000 410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10 000,0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905 1 14 06012 04 0000 430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5 000,0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69 851,0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70 734,0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71 782,0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000 1 16 03000 00 0000 140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1 387,0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1 387,0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1 387,0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204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182 1 16 03010 01 0000 140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нарушение законодательства о налогах и сборах, предусмотренные статьями 116, 118, 119.1, пунктами 1 и 2 статьи 120, статьями 125, 126, 128, 129,129.1, 132, 133, 134, 135, 135.1 Н</w:t>
            </w:r>
            <w:r>
              <w:rPr>
                <w:sz w:val="20"/>
                <w:szCs w:val="20"/>
              </w:rPr>
              <w:t>К</w:t>
            </w:r>
            <w:r w:rsidRPr="003E48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РФ</w:t>
            </w:r>
            <w:r w:rsidRPr="003E4809">
              <w:rPr>
                <w:sz w:val="20"/>
                <w:szCs w:val="20"/>
              </w:rPr>
              <w:t xml:space="preserve">, а также штрафы, взыскание которых осуществляется на основании ранее действовавшей статьи 117 НК </w:t>
            </w: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1 200,0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1 200,0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182 1 16 03030 01 0000 140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</w:t>
            </w:r>
            <w:r>
              <w:rPr>
                <w:sz w:val="20"/>
                <w:szCs w:val="20"/>
              </w:rPr>
              <w:t>РФ</w:t>
            </w:r>
            <w:r w:rsidRPr="003E4809">
              <w:rPr>
                <w:sz w:val="20"/>
                <w:szCs w:val="20"/>
              </w:rPr>
              <w:t xml:space="preserve">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187,0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187,0</w:t>
            </w:r>
          </w:p>
        </w:tc>
      </w:tr>
      <w:tr w:rsidR="007C10A9" w:rsidRPr="00355A25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182 1 16 06000 01 0000 140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1 000,0</w:t>
            </w:r>
          </w:p>
        </w:tc>
      </w:tr>
      <w:tr w:rsidR="007C10A9" w:rsidRPr="00355A25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000 1 16 08000 01 0000 140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1 020,0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1 020,0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1 020,0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418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141 1 16 08010 01 0000 140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30,0</w:t>
            </w:r>
          </w:p>
        </w:tc>
      </w:tr>
      <w:tr w:rsidR="007C10A9" w:rsidRPr="00355A25" w:rsidTr="00F74F59">
        <w:trPr>
          <w:trHeight w:val="418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188 1 16 08010 01 0000 140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950,0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141 1 16 08020 01 0000 140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188 1 16 08020 01 0000 140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000 1 16 23040 04 0000 140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3E4809">
              <w:rPr>
                <w:b/>
                <w:bCs/>
                <w:sz w:val="20"/>
                <w:szCs w:val="20"/>
              </w:rPr>
              <w:t>выгодоприобретателями</w:t>
            </w:r>
            <w:proofErr w:type="spellEnd"/>
            <w:r w:rsidRPr="003E4809">
              <w:rPr>
                <w:b/>
                <w:bCs/>
                <w:sz w:val="20"/>
                <w:szCs w:val="20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000 1 16 23041 04 0000 140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E4809">
              <w:rPr>
                <w:b/>
                <w:bCs/>
                <w:sz w:val="20"/>
                <w:szCs w:val="20"/>
              </w:rPr>
              <w:t>выгодоприобретателями</w:t>
            </w:r>
            <w:proofErr w:type="spellEnd"/>
            <w:r w:rsidRPr="003E4809">
              <w:rPr>
                <w:b/>
                <w:bCs/>
                <w:sz w:val="20"/>
                <w:szCs w:val="20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80,0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911 1 16 23041 04 0000 140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E4809">
              <w:rPr>
                <w:sz w:val="20"/>
                <w:szCs w:val="20"/>
              </w:rPr>
              <w:t>выгодоприобретателями</w:t>
            </w:r>
            <w:proofErr w:type="spellEnd"/>
            <w:r w:rsidRPr="003E4809">
              <w:rPr>
                <w:sz w:val="20"/>
                <w:szCs w:val="20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45,0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915 1 16 23041 04 0000 140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3E4809">
              <w:rPr>
                <w:sz w:val="20"/>
                <w:szCs w:val="20"/>
              </w:rPr>
              <w:t>выгодоприобретателями</w:t>
            </w:r>
            <w:proofErr w:type="spellEnd"/>
            <w:r w:rsidRPr="003E4809">
              <w:rPr>
                <w:sz w:val="20"/>
                <w:szCs w:val="20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35,0</w:t>
            </w:r>
          </w:p>
        </w:tc>
      </w:tr>
      <w:tr w:rsidR="007C10A9" w:rsidRPr="00355A25" w:rsidTr="00F74F59">
        <w:trPr>
          <w:trHeight w:val="178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000 1 16 25000 01 0000 140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1 175,0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1 225,0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1 275,0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000 1 16 25050 01 0000 140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175,0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141 1 16 25050 01 0000 140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188 1 16 25050 01 0000 140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95,0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000 1 16 25060 01 0000 140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1 050,0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1 100,0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321 1 16 25060 01 0000 140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1 050,0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1 100,0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000 1 16 28000 01 0000 140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3 560,0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3 360,0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3 260,0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141 1 16 28000 01 0000 140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3 300,0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3 200,0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188 1 16 28000 01 0000 140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60,0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60,0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000 1 16 30000 01 0000 140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13 300,0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13 300,0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13 300,0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188 1 16 30013 01 0000 140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8 200,0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8 200,0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188 1 16 30030 01 0000 140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5 100,0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5 100,0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000 1 16 32000 04 0000 140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45,0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911 1 16 32000 04 0000 140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45,0</w:t>
            </w:r>
          </w:p>
        </w:tc>
      </w:tr>
      <w:tr w:rsidR="007C10A9" w:rsidRPr="00355A25" w:rsidTr="00F74F59">
        <w:trPr>
          <w:trHeight w:val="701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000 1 16 33040 04 0000 140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121,0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121,0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911 1 16 33040 04 0000 140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116,0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116,0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915 1 16 33040 04 0000 140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000 1 16 37000 00 0000 140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Поступления сумм в возмещение вреда, причиняемого автомобильным дорогам транспортными средствами, осуществляющим перевозки тяжеловесных и (или) крупногабаритных грузов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6 700,0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6 700,0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933 1 16 37030 04 0000 140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Поступления сумм в возмещение вреда, причиняемого автомобильным дорогам  местного значения транспортными средствами, осуществляющим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6 700,0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6 700,0</w:t>
            </w:r>
          </w:p>
        </w:tc>
      </w:tr>
      <w:tr w:rsidR="007C10A9" w:rsidRPr="00355A25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000 1 16 43000 01 0000 140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1 200,0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1 200,0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276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188 1 16 43000 01 0000 140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1 200,0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1 200,0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000 1 16 51020 02 0000 140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1 155,0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1 155,0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903 1 16 51020 02 0000 140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400,0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908 1 16 51020 02 0000 140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917 1 16 51020 02 0000 140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919 1 16 51020 02 0000 140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250,0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926 1 16 51020 02 0000 140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105,0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935 1 16 51020 02 0000 140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100,0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39 108,0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40 141,0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41 239,0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106 1 16 90040 04 0000 140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141 1 16 90040 04 0000 140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750,0</w:t>
            </w:r>
          </w:p>
        </w:tc>
      </w:tr>
      <w:tr w:rsidR="007C10A9" w:rsidRPr="00743FEF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182 1 16 90040 04 0000 140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188 1 16 90040 04 0000 140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14 500,0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14 500,0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856 1 16 90040 04 0000 140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857 1 16 90040 04 0000 140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850,0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903 1 16 90040 04 0000 140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300,0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906 1 16 90040 04 0000 140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21 667,0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22 750,0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23 888,0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908 1 16 90040 04 0000 140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70,00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70,00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911 1 16 90040 04 0000 140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24,0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915 1 16 90040 04 0000 140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12,0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12,0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917 1 16 90040 04 0000 140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919 1 16 90040 04 0000 140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150,0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926 1 16 90040 04 0000 140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85,0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95,0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934 1 16 90040 04 0000 140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90,0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935 1 16 90040 04 0000 140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75,0</w:t>
            </w:r>
          </w:p>
        </w:tc>
      </w:tr>
      <w:tr w:rsidR="007C10A9" w:rsidRPr="00A3351F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9 676 374,9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8 329 736,0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8 320 606,5</w:t>
            </w:r>
          </w:p>
        </w:tc>
      </w:tr>
      <w:tr w:rsidR="007C10A9" w:rsidRPr="00A3351F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 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000 2 02 00000 00 0000 000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9 633 963,9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8 287 325,0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8 278 495,5</w:t>
            </w:r>
          </w:p>
        </w:tc>
      </w:tr>
      <w:tr w:rsidR="007C10A9" w:rsidRPr="00A3351F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 </w:t>
            </w:r>
          </w:p>
        </w:tc>
      </w:tr>
      <w:tr w:rsidR="007C10A9" w:rsidRPr="00A3351F" w:rsidTr="00F74F59">
        <w:trPr>
          <w:trHeight w:val="521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000 2 02 10000 04 0000 151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1 882 456,0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583 624,0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550 059,0</w:t>
            </w:r>
          </w:p>
        </w:tc>
      </w:tr>
      <w:tr w:rsidR="007C10A9" w:rsidRPr="00A3351F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855 2 02 15001 04 0000 151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Выравнивание бюджетной обеспеченности поселений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24 331,0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24 349,0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24 380,0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855 2 02 15001 04 0000 151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Выравнивание бюджетной обеспеченности муниципальных районов (городских округов)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1 858 125,0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559 275,0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525 679,0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000 2 02 20000 00 0000 151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57 036,5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56 881,5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56 881,5</w:t>
            </w:r>
          </w:p>
        </w:tc>
      </w:tr>
      <w:tr w:rsidR="007C10A9" w:rsidRPr="00A3351F" w:rsidTr="00F74F59">
        <w:trPr>
          <w:trHeight w:val="243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913 2 02 25516 04 0000 151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Субсидии бюджетам городских округов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000 2 02 29999 04 0000 151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56 886,5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56 881,5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56 881,5</w:t>
            </w:r>
          </w:p>
        </w:tc>
      </w:tr>
      <w:tr w:rsidR="007C10A9" w:rsidRPr="00A3351F" w:rsidTr="00F74F59">
        <w:trPr>
          <w:trHeight w:val="299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909 2 02 29999 04 0000 151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Реализация мер в области государственной молодежной политики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530,5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530,5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530,5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911 2 02 29999 04 0000 151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A3351F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28 400,0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28 400,0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28 400,0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911 2 02 29999 04 0000 151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2 170,0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2 170,0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911 2 02 29999 04 0000 151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 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911 2 02 29999 04 0000 151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3 274,0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3 274,0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3 274,0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913 2 02 29999 04 0000 151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 xml:space="preserve">Ежемесячная выплата стимулирующего характера работникам муниципальных библиотек, музеев и </w:t>
            </w:r>
            <w:proofErr w:type="spellStart"/>
            <w:r w:rsidRPr="00A3351F">
              <w:rPr>
                <w:sz w:val="20"/>
                <w:szCs w:val="20"/>
              </w:rPr>
              <w:t>культурно-досуговых</w:t>
            </w:r>
            <w:proofErr w:type="spellEnd"/>
            <w:r w:rsidRPr="00A3351F">
              <w:rPr>
                <w:sz w:val="20"/>
                <w:szCs w:val="20"/>
              </w:rPr>
              <w:t xml:space="preserve"> учреждений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22 507,0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22 507,0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22 507,0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000 2 02 30000 00 0000 151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7 694 471,4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7 646 819,5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7 671 555,0</w:t>
            </w:r>
          </w:p>
        </w:tc>
      </w:tr>
      <w:tr w:rsidR="007C10A9" w:rsidRPr="00A3351F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915 2 02 30013 04 0000 151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23 095,0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23 095,0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23 095,0</w:t>
            </w:r>
          </w:p>
        </w:tc>
      </w:tr>
      <w:tr w:rsidR="007C10A9" w:rsidRPr="00A3351F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915 2 02 30022 04 0000 151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174 535,0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186 535,0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186 535,0</w:t>
            </w:r>
          </w:p>
        </w:tc>
      </w:tr>
      <w:tr w:rsidR="007C10A9" w:rsidRPr="00A3351F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A3351F">
              <w:rPr>
                <w:b/>
                <w:bCs/>
                <w:sz w:val="18"/>
                <w:szCs w:val="18"/>
              </w:rPr>
              <w:t>000 2 02 30024 04 0000 151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Субвенции бюджетам городских округов на  выполнение  передаваемых полномочий субъектов Российской Федерации, в том числе: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6 666 785,8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6 648 351,7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A3351F">
              <w:rPr>
                <w:b/>
                <w:bCs/>
                <w:sz w:val="20"/>
                <w:szCs w:val="20"/>
              </w:rPr>
              <w:t>6 647 971,5</w:t>
            </w:r>
          </w:p>
        </w:tc>
      </w:tr>
      <w:tr w:rsidR="007C10A9" w:rsidRPr="00A3351F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855 2 02 30024 04 0000 151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 xml:space="preserve">Субвенция бюджетам городских округов на социальную поддержку </w:t>
            </w:r>
            <w:proofErr w:type="spellStart"/>
            <w:r w:rsidRPr="00A3351F">
              <w:rPr>
                <w:sz w:val="20"/>
                <w:szCs w:val="20"/>
              </w:rPr>
              <w:t>работноков</w:t>
            </w:r>
            <w:proofErr w:type="spellEnd"/>
            <w:r w:rsidRPr="00A3351F">
              <w:rPr>
                <w:sz w:val="20"/>
                <w:szCs w:val="20"/>
              </w:rPr>
              <w:t xml:space="preserve"> образовательных организаций и участников образовательного процесса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9 100,0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sz w:val="20"/>
                <w:szCs w:val="20"/>
              </w:rPr>
            </w:pPr>
            <w:r w:rsidRPr="00F914E7">
              <w:rPr>
                <w:sz w:val="20"/>
                <w:szCs w:val="20"/>
              </w:rPr>
              <w:t>9 100,0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9 100,0</w:t>
            </w:r>
          </w:p>
        </w:tc>
      </w:tr>
      <w:tr w:rsidR="007C10A9" w:rsidRPr="00A3351F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855 2 02 30024 04 0000 151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Меры социальной поддержки многодетных семей в соответствии с Законом Кемеровской области от 14 ноября 2005 года № 123-ОЗ «О мерах социальной поддержки многодетных семей в Кемеровской области»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82 409,0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82 409,0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82 409,0</w:t>
            </w:r>
          </w:p>
        </w:tc>
      </w:tr>
      <w:tr w:rsidR="007C10A9" w:rsidRPr="00A3351F" w:rsidTr="00F74F59">
        <w:trPr>
          <w:trHeight w:val="276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900 2 02 30024 04 0000 151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2 572,0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2 572,0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2 572,0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900 2 02 30024 04 0000 151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456,0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456,0</w:t>
            </w:r>
          </w:p>
        </w:tc>
      </w:tr>
      <w:tr w:rsidR="007C10A9" w:rsidRPr="00A3351F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905 2 02 30024 04 0000 151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24 232,5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23 847,0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23 466,8</w:t>
            </w:r>
          </w:p>
        </w:tc>
      </w:tr>
      <w:tr w:rsidR="007C10A9" w:rsidRPr="00A3351F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905 2 02 30024 04 0000 151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17 191,6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</w:tr>
      <w:tr w:rsidR="007C10A9" w:rsidRPr="00A3351F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1 587 976,2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1 587 976,2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1 587 976,2</w:t>
            </w:r>
          </w:p>
        </w:tc>
      </w:tr>
      <w:tr w:rsidR="007C10A9" w:rsidRPr="00A3351F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27 634,8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27 634,8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27 634,8</w:t>
            </w:r>
          </w:p>
        </w:tc>
      </w:tr>
      <w:tr w:rsidR="007C10A9" w:rsidRPr="00A3351F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256 433,2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256 433,2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256 433,2</w:t>
            </w:r>
          </w:p>
        </w:tc>
      </w:tr>
      <w:tr w:rsidR="007C10A9" w:rsidRPr="00A3351F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2 251 832,7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2 251 832,7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2 251 832,7</w:t>
            </w:r>
          </w:p>
        </w:tc>
      </w:tr>
      <w:tr w:rsidR="007C10A9" w:rsidRPr="00A3351F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1 260,0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1 260,0</w:t>
            </w:r>
          </w:p>
        </w:tc>
      </w:tr>
      <w:tr w:rsidR="007C10A9" w:rsidRPr="00A3351F" w:rsidTr="00F74F59">
        <w:trPr>
          <w:trHeight w:val="418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proofErr w:type="gramStart"/>
            <w:r w:rsidRPr="00A3351F">
              <w:rPr>
                <w:sz w:val="20"/>
                <w:szCs w:val="2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1 792,0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1 792,0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1 792,0</w:t>
            </w:r>
          </w:p>
        </w:tc>
      </w:tr>
      <w:tr w:rsidR="007C10A9" w:rsidRPr="00A3351F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109 620,9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109 620,9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109 620,9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 xml:space="preserve">Предоставление бесплатного проезда отдельным категориям </w:t>
            </w:r>
            <w:proofErr w:type="gramStart"/>
            <w:r w:rsidRPr="00A3351F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2 693,0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2 693,0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2 693,0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911 2 02 30024 04 0000 151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4 300,0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4 300,0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4 300,0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913 2 02 30024 04 0000 151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48,0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48,0</w:t>
            </w:r>
          </w:p>
        </w:tc>
      </w:tr>
      <w:tr w:rsidR="007C10A9" w:rsidRPr="00A3351F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158 392,0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158 392,0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158 392,0</w:t>
            </w:r>
          </w:p>
        </w:tc>
      </w:tr>
      <w:tr w:rsidR="007C10A9" w:rsidRPr="00A3351F" w:rsidTr="00342502">
        <w:trPr>
          <w:trHeight w:val="1241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proofErr w:type="gramStart"/>
            <w:r w:rsidRPr="00A3351F">
              <w:rPr>
                <w:sz w:val="20"/>
                <w:szCs w:val="2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</w:t>
            </w:r>
            <w:proofErr w:type="gramEnd"/>
            <w:r w:rsidRPr="00A3351F">
              <w:rPr>
                <w:sz w:val="20"/>
                <w:szCs w:val="2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6 179,0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6 179,0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6 179,0</w:t>
            </w:r>
          </w:p>
        </w:tc>
      </w:tr>
      <w:tr w:rsidR="007C10A9" w:rsidRPr="00A3351F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Меры социальной поддержки инвалидов в соответствии с Законом Кемеровской области от 14 февраля 2005 года № 25-ОЗ «О социальной поддержке инвалидов»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76,0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76,0</w:t>
            </w:r>
          </w:p>
        </w:tc>
      </w:tr>
      <w:tr w:rsidR="007C10A9" w:rsidRPr="00A3351F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«О мерах социальной поддержки отдельных категорий многодетных матерей»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3 613,1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3 613,1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3 613,1</w:t>
            </w:r>
          </w:p>
        </w:tc>
      </w:tr>
      <w:tr w:rsidR="007C10A9" w:rsidRPr="00A3351F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№ 51-ОЗ «О дополнительной мере социальной поддержки семей, имеющих детей»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39 980,0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39 980,0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39 980,0</w:t>
            </w:r>
          </w:p>
        </w:tc>
      </w:tr>
      <w:tr w:rsidR="007C10A9" w:rsidRPr="00A3351F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№ 9-ОЗ «О мерах социальной поддержки отдельных категорий приемных родителей»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74,7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74,7</w:t>
            </w:r>
          </w:p>
        </w:tc>
      </w:tr>
      <w:tr w:rsidR="007C10A9" w:rsidRPr="00A3351F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публичного нормативного обязательства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143 550,0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143 550,0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143 550,0</w:t>
            </w:r>
          </w:p>
        </w:tc>
      </w:tr>
      <w:tr w:rsidR="007C10A9" w:rsidRPr="00A3351F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Меры социальной поддержки отдельных категорий граждан в соответствии с Законом Кемеровской области от 27 января 2005 года № 15-ОЗ «О мерах социальной поддержки отдельных категорий граждан»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3 909,2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3 909,2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3 909,2</w:t>
            </w:r>
          </w:p>
        </w:tc>
      </w:tr>
      <w:tr w:rsidR="007C10A9" w:rsidRPr="00A3351F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Ежемесячное пособие на ребенка в соответствии с Законом Кемеровской области от 18 ноября 2004 года № 75-ОЗ «О размере, порядке назначения и выплаты ежемесячного пособия на ребенка»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90 456,0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90 456,0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90 456,0</w:t>
            </w:r>
          </w:p>
        </w:tc>
      </w:tr>
      <w:tr w:rsidR="007C10A9" w:rsidRPr="00A3351F" w:rsidTr="00F74F59">
        <w:trPr>
          <w:trHeight w:val="56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proofErr w:type="gramStart"/>
            <w:r w:rsidRPr="00A3351F">
              <w:rPr>
                <w:sz w:val="20"/>
                <w:szCs w:val="2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льготы на проезд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12,0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12,0</w:t>
            </w:r>
          </w:p>
        </w:tc>
      </w:tr>
      <w:tr w:rsidR="007C10A9" w:rsidRPr="00A3351F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182 459,6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182 459,6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182 459,6</w:t>
            </w:r>
          </w:p>
        </w:tc>
      </w:tr>
      <w:tr w:rsidR="007C10A9" w:rsidRPr="00A3351F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20"/>
                <w:szCs w:val="20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857,0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</w:p>
        </w:tc>
      </w:tr>
      <w:tr w:rsidR="007C10A9" w:rsidRPr="00A3351F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Денежная выплата отдельным категориям граждан в соответствии с Законом Кемеровской области от 12 декабря 2006 года № 156-ОЗ «О денежной выплате отдельным категориям граждан"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3 255,0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3 255,0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3 255,0</w:t>
            </w:r>
          </w:p>
        </w:tc>
      </w:tr>
      <w:tr w:rsidR="007C10A9" w:rsidRPr="00A3351F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Социальная поддержка граждан, достигших возраста 70 лет, в соответствии с Законом Кемеровской области от 10 июня 2005 года № 74-ОЗ «О социальной поддержке граждан, достигших возраста 70 лет»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646,0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646,0</w:t>
            </w:r>
          </w:p>
        </w:tc>
      </w:tr>
      <w:tr w:rsidR="007C10A9" w:rsidRPr="00A3351F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№ 82-ОЗ «О погребении и похоронном деле в Кемеровской области»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8 360,0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8 360,0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8 360,0</w:t>
            </w:r>
          </w:p>
        </w:tc>
      </w:tr>
      <w:tr w:rsidR="007C10A9" w:rsidRPr="00A3351F" w:rsidTr="00F74F59">
        <w:trPr>
          <w:trHeight w:val="178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1 703,0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1 703,0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1 703,0</w:t>
            </w:r>
          </w:p>
        </w:tc>
      </w:tr>
      <w:tr w:rsidR="007C10A9" w:rsidRPr="00A3351F" w:rsidTr="00F74F59">
        <w:trPr>
          <w:trHeight w:val="204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</w:t>
            </w:r>
            <w:proofErr w:type="gramStart"/>
            <w:r w:rsidRPr="00A3351F">
              <w:rPr>
                <w:sz w:val="20"/>
                <w:szCs w:val="20"/>
              </w:rPr>
              <w:t>поддержки</w:t>
            </w:r>
            <w:proofErr w:type="gramEnd"/>
            <w:r w:rsidRPr="00A3351F">
              <w:rPr>
                <w:sz w:val="20"/>
                <w:szCs w:val="20"/>
              </w:rPr>
              <w:t xml:space="preserve"> которым относится к ведению субъекта Российской Федерации,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671 158,0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671 158,0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671 158,0</w:t>
            </w:r>
          </w:p>
        </w:tc>
      </w:tr>
      <w:tr w:rsidR="007C10A9" w:rsidRPr="00A3351F" w:rsidTr="00F74F59">
        <w:trPr>
          <w:trHeight w:val="276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269 791,0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269 791,0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269 791,0</w:t>
            </w:r>
          </w:p>
        </w:tc>
      </w:tr>
      <w:tr w:rsidR="007C10A9" w:rsidRPr="00A3351F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254 474,9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254 474,9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254 474,9</w:t>
            </w:r>
          </w:p>
        </w:tc>
      </w:tr>
      <w:tr w:rsidR="007C10A9" w:rsidRPr="00A3351F" w:rsidTr="00F74F59">
        <w:trPr>
          <w:trHeight w:val="701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190,0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190,0</w:t>
            </w:r>
          </w:p>
        </w:tc>
      </w:tr>
      <w:tr w:rsidR="007C10A9" w:rsidRPr="00A3351F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915 2 02 30024 04 0000 151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144 984,0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144 984,0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144 984,0</w:t>
            </w:r>
          </w:p>
        </w:tc>
      </w:tr>
      <w:tr w:rsidR="007C10A9" w:rsidRPr="00A3351F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934 2 02 30024 04 0000 151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 xml:space="preserve">Осуществление отдельных полномочий в сфере организации регулярных перевозок пассажиров и багажа </w:t>
            </w:r>
            <w:proofErr w:type="gramStart"/>
            <w:r w:rsidRPr="00A3351F">
              <w:rPr>
                <w:sz w:val="20"/>
                <w:szCs w:val="20"/>
              </w:rPr>
              <w:t>автомобильным</w:t>
            </w:r>
            <w:proofErr w:type="gramEnd"/>
            <w:r w:rsidRPr="00A3351F">
              <w:rPr>
                <w:sz w:val="20"/>
                <w:szCs w:val="20"/>
              </w:rPr>
              <w:t xml:space="preserve"> </w:t>
            </w:r>
            <w:proofErr w:type="spellStart"/>
            <w:r w:rsidRPr="00A3351F">
              <w:rPr>
                <w:sz w:val="20"/>
                <w:szCs w:val="20"/>
              </w:rPr>
              <w:t>траспортом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66 104,0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66 104,0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66 104,0</w:t>
            </w:r>
          </w:p>
        </w:tc>
      </w:tr>
      <w:tr w:rsidR="007C10A9" w:rsidRPr="00A3351F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936 2 02 30024 04 0000 151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25 779,4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25 779,4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25 779,4</w:t>
            </w:r>
          </w:p>
        </w:tc>
      </w:tr>
      <w:tr w:rsidR="007C10A9" w:rsidRPr="00A3351F" w:rsidTr="00F74F59">
        <w:trPr>
          <w:trHeight w:val="229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936 2 02 30024 04 0000 151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proofErr w:type="gramStart"/>
            <w:r w:rsidRPr="00A3351F">
              <w:rPr>
                <w:sz w:val="20"/>
                <w:szCs w:val="2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«О некоторых вопросах в сфере опеки и попечительства несовершеннолетних» 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207 700,0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207 700,0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207 700,0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A3351F" w:rsidRDefault="007C10A9" w:rsidP="007C10A9">
            <w:pPr>
              <w:jc w:val="center"/>
              <w:rPr>
                <w:sz w:val="18"/>
                <w:szCs w:val="18"/>
              </w:rPr>
            </w:pPr>
            <w:r w:rsidRPr="00A3351F">
              <w:rPr>
                <w:sz w:val="18"/>
                <w:szCs w:val="18"/>
              </w:rPr>
              <w:t>936 2 02 30024 04 0000 151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A3351F" w:rsidRDefault="007C10A9" w:rsidP="007C10A9">
            <w:pPr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Обеспечение зачисления денежных сре</w:t>
            </w:r>
            <w:proofErr w:type="gramStart"/>
            <w:r w:rsidRPr="00A3351F">
              <w:rPr>
                <w:sz w:val="20"/>
                <w:szCs w:val="20"/>
              </w:rPr>
              <w:t>дств дл</w:t>
            </w:r>
            <w:proofErr w:type="gramEnd"/>
            <w:r w:rsidRPr="00A3351F">
              <w:rPr>
                <w:sz w:val="20"/>
                <w:szCs w:val="2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3 530,0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A3351F" w:rsidRDefault="007C10A9" w:rsidP="007C10A9">
            <w:pPr>
              <w:jc w:val="right"/>
              <w:rPr>
                <w:sz w:val="20"/>
                <w:szCs w:val="20"/>
              </w:rPr>
            </w:pPr>
            <w:r w:rsidRPr="00A3351F">
              <w:rPr>
                <w:sz w:val="20"/>
                <w:szCs w:val="20"/>
              </w:rPr>
              <w:t>3 530,0</w:t>
            </w:r>
          </w:p>
        </w:tc>
      </w:tr>
      <w:tr w:rsidR="007C10A9" w:rsidRPr="00355A25" w:rsidTr="00F74F59">
        <w:trPr>
          <w:trHeight w:val="153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911 2 02 30029 04 0000 151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4 226,0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4 226,0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4 226,0</w:t>
            </w:r>
          </w:p>
        </w:tc>
      </w:tr>
      <w:tr w:rsidR="007C10A9" w:rsidRPr="00355A25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905 2 02 35082 04 0000 151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53 652,2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55 919,8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58 156,5</w:t>
            </w:r>
          </w:p>
        </w:tc>
      </w:tr>
      <w:tr w:rsidR="007C10A9" w:rsidRPr="00355A25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915 2 02 35084 04 0000 151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171 386,0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112 008,0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120 908,0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900 2 02 35120 00 0000 151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1 402,2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285,2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460,3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915 2 02 35134 04 0000 151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1 190,1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7C10A9" w:rsidRPr="00355A25" w:rsidTr="00F74F59">
        <w:trPr>
          <w:trHeight w:val="546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915 2 02 35135 04 0000 151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Субвенции бюджетам городских округов на 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РФ"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1 190,1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4 165,2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4 760,2</w:t>
            </w:r>
          </w:p>
        </w:tc>
      </w:tr>
      <w:tr w:rsidR="007C10A9" w:rsidRPr="00355A25" w:rsidTr="00F74F59">
        <w:trPr>
          <w:trHeight w:val="546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915 2 02 35135 04 0000 151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и от 24 ноября 1995 года N 181-ФЗ "О социальной защите инвалидов в Российской Федерации"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1 190,1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1 190,1</w:t>
            </w:r>
          </w:p>
        </w:tc>
      </w:tr>
      <w:tr w:rsidR="007C10A9" w:rsidRPr="00355A25" w:rsidTr="00F74F59">
        <w:trPr>
          <w:trHeight w:val="102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915 2 02 35137 04 0000 151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2 006,1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2 265,9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2 353,6</w:t>
            </w:r>
          </w:p>
        </w:tc>
      </w:tr>
      <w:tr w:rsidR="007C10A9" w:rsidRPr="00355A25" w:rsidTr="00F74F59">
        <w:trPr>
          <w:trHeight w:val="127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915 2 02 35220 04 0000 151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19 640,4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20 430,9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21 248,7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915 2 02 35250 04 0000 151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289 112,7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294 884,4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294 800,5</w:t>
            </w:r>
          </w:p>
        </w:tc>
      </w:tr>
      <w:tr w:rsidR="007C10A9" w:rsidRPr="00355A25" w:rsidTr="00F74F59">
        <w:trPr>
          <w:trHeight w:val="276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936 2 02 35260 04 0000 151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11 738,8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12 100,0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12 000,0</w:t>
            </w:r>
          </w:p>
        </w:tc>
      </w:tr>
      <w:tr w:rsidR="007C10A9" w:rsidRPr="00355A25" w:rsidTr="00342502">
        <w:trPr>
          <w:trHeight w:val="958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915 2 02 35270 04 0000 151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4 398,6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4 522,9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4 696,7</w:t>
            </w:r>
          </w:p>
        </w:tc>
      </w:tr>
      <w:tr w:rsidR="007C10A9" w:rsidRPr="00355A25" w:rsidTr="00F74F59">
        <w:trPr>
          <w:trHeight w:val="178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915 2 02 35280 04 0000 151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3E4809">
              <w:rPr>
                <w:b/>
                <w:bCs/>
                <w:sz w:val="20"/>
                <w:szCs w:val="20"/>
              </w:rPr>
              <w:t>дств в с</w:t>
            </w:r>
            <w:proofErr w:type="gramEnd"/>
            <w:r w:rsidRPr="003E4809">
              <w:rPr>
                <w:b/>
                <w:bCs/>
                <w:sz w:val="20"/>
                <w:szCs w:val="2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154,0</w:t>
            </w:r>
          </w:p>
        </w:tc>
      </w:tr>
      <w:tr w:rsidR="007C10A9" w:rsidRPr="00355A25" w:rsidTr="00F74F59">
        <w:trPr>
          <w:trHeight w:val="229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915 2 02 35380 04 0000 151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268 782,3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277 882,5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288 998,9</w:t>
            </w:r>
          </w:p>
        </w:tc>
      </w:tr>
      <w:tr w:rsidR="007C10A9" w:rsidRPr="00F914E7" w:rsidTr="00F74F59">
        <w:trPr>
          <w:trHeight w:val="388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F914E7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F914E7">
              <w:rPr>
                <w:b/>
                <w:bCs/>
                <w:sz w:val="18"/>
                <w:szCs w:val="18"/>
              </w:rPr>
              <w:t>000 2 04 00000 00 0000 180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F914E7" w:rsidRDefault="007C10A9" w:rsidP="007C10A9">
            <w:pPr>
              <w:rPr>
                <w:b/>
                <w:bCs/>
                <w:sz w:val="18"/>
                <w:szCs w:val="18"/>
              </w:rPr>
            </w:pPr>
            <w:r w:rsidRPr="00F914E7">
              <w:rPr>
                <w:b/>
                <w:bCs/>
                <w:sz w:val="20"/>
                <w:szCs w:val="18"/>
              </w:rPr>
              <w:t>Безвозмездные поступления от негосударственных организаций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F914E7">
              <w:rPr>
                <w:b/>
                <w:bCs/>
                <w:sz w:val="20"/>
                <w:szCs w:val="2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F914E7">
              <w:rPr>
                <w:b/>
                <w:bCs/>
                <w:sz w:val="20"/>
                <w:szCs w:val="20"/>
              </w:rPr>
              <w:t>25 200,0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F914E7">
              <w:rPr>
                <w:b/>
                <w:bCs/>
                <w:sz w:val="20"/>
                <w:szCs w:val="20"/>
              </w:rPr>
              <w:t>25 200,0</w:t>
            </w:r>
          </w:p>
        </w:tc>
      </w:tr>
      <w:tr w:rsidR="007C10A9" w:rsidRPr="00F914E7" w:rsidTr="00F74F59">
        <w:trPr>
          <w:trHeight w:val="253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F914E7" w:rsidRDefault="007C10A9" w:rsidP="007C10A9">
            <w:pPr>
              <w:jc w:val="center"/>
              <w:rPr>
                <w:sz w:val="20"/>
                <w:szCs w:val="20"/>
              </w:rPr>
            </w:pPr>
            <w:r w:rsidRPr="00F914E7">
              <w:rPr>
                <w:sz w:val="20"/>
                <w:szCs w:val="20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F914E7" w:rsidRDefault="007C10A9" w:rsidP="007C10A9">
            <w:pPr>
              <w:rPr>
                <w:sz w:val="20"/>
                <w:szCs w:val="20"/>
              </w:rPr>
            </w:pPr>
            <w:r w:rsidRPr="00F914E7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sz w:val="20"/>
                <w:szCs w:val="20"/>
              </w:rPr>
            </w:pPr>
            <w:r w:rsidRPr="00F914E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sz w:val="20"/>
                <w:szCs w:val="20"/>
              </w:rPr>
            </w:pPr>
            <w:r w:rsidRPr="00F914E7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sz w:val="20"/>
                <w:szCs w:val="20"/>
              </w:rPr>
            </w:pPr>
            <w:r w:rsidRPr="00F914E7">
              <w:rPr>
                <w:sz w:val="20"/>
                <w:szCs w:val="20"/>
              </w:rPr>
              <w:t> </w:t>
            </w:r>
          </w:p>
        </w:tc>
      </w:tr>
      <w:tr w:rsidR="007C10A9" w:rsidRPr="00F914E7" w:rsidTr="00F74F59">
        <w:trPr>
          <w:trHeight w:val="388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F914E7" w:rsidRDefault="007C10A9" w:rsidP="007C10A9">
            <w:pPr>
              <w:jc w:val="center"/>
              <w:rPr>
                <w:sz w:val="18"/>
                <w:szCs w:val="18"/>
              </w:rPr>
            </w:pPr>
            <w:r w:rsidRPr="00F914E7">
              <w:rPr>
                <w:sz w:val="18"/>
                <w:szCs w:val="18"/>
              </w:rPr>
              <w:t>904 2 04 04099 04 0001 180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F74F59" w:rsidRDefault="007C10A9" w:rsidP="007C10A9">
            <w:pPr>
              <w:rPr>
                <w:sz w:val="20"/>
                <w:szCs w:val="18"/>
              </w:rPr>
            </w:pPr>
            <w:r w:rsidRPr="00F74F59">
              <w:rPr>
                <w:sz w:val="20"/>
                <w:szCs w:val="18"/>
              </w:rPr>
              <w:t>Прочие безвозмездные поступления от негосударственных организаций в бюджеты городских округов (средства собственников многоквартирных домов на выполнение минимального, дополнительного перечня работ по благоустройству дворовых территорий)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sz w:val="20"/>
                <w:szCs w:val="20"/>
              </w:rPr>
            </w:pPr>
            <w:r w:rsidRPr="00F914E7">
              <w:rPr>
                <w:sz w:val="20"/>
                <w:szCs w:val="20"/>
              </w:rPr>
              <w:t>25 200,0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sz w:val="20"/>
                <w:szCs w:val="20"/>
              </w:rPr>
            </w:pPr>
            <w:r w:rsidRPr="00F914E7">
              <w:rPr>
                <w:sz w:val="20"/>
                <w:szCs w:val="20"/>
              </w:rPr>
              <w:t>25 200,0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sz w:val="20"/>
                <w:szCs w:val="20"/>
              </w:rPr>
            </w:pPr>
            <w:r w:rsidRPr="00F914E7">
              <w:rPr>
                <w:sz w:val="20"/>
                <w:szCs w:val="20"/>
              </w:rPr>
              <w:t>25 200,0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F914E7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F914E7">
              <w:rPr>
                <w:b/>
                <w:bCs/>
                <w:sz w:val="18"/>
                <w:szCs w:val="18"/>
              </w:rPr>
              <w:t>000 2 07 00000 00 0000 180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F914E7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F914E7"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F914E7">
              <w:rPr>
                <w:b/>
                <w:bCs/>
                <w:sz w:val="20"/>
                <w:szCs w:val="20"/>
              </w:rPr>
              <w:t>17 211,0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F914E7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F914E7">
              <w:rPr>
                <w:b/>
                <w:bCs/>
                <w:sz w:val="20"/>
                <w:szCs w:val="20"/>
              </w:rPr>
              <w:t>17 211,0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F914E7">
              <w:rPr>
                <w:b/>
                <w:bCs/>
                <w:sz w:val="20"/>
                <w:szCs w:val="20"/>
              </w:rPr>
              <w:t>16 911,0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000 2 07 04050 04 0001 180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15 211,0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15 211,0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14 911,0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903 2 07 04050 04 0001 180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400,0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908 2 07 04050 04 0001 180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220,0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220,0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911 2 07 04050 04 0001 180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12 371,0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12 371,0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12 371,0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915 2 07 04050 04 0001 180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210,0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210,0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917 2 07 04050 04 0001 180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500,0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919 2 07 04050 04 0001 180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300,0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926 2 07 04050 04 0001 180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500,0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200,0</w:t>
            </w:r>
          </w:p>
        </w:tc>
      </w:tr>
      <w:tr w:rsidR="007C10A9" w:rsidRPr="00355A25" w:rsidTr="00F74F59">
        <w:trPr>
          <w:trHeight w:val="76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935 2 07 04050 04 0001 180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безвозмездные поступления в бюджеты городских округов (средства безвозмездных поступлений и иной приносящей доход деятельности)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710,0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710,0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09">
              <w:rPr>
                <w:b/>
                <w:bCs/>
                <w:sz w:val="18"/>
                <w:szCs w:val="18"/>
              </w:rPr>
              <w:t>000 2 07 04050 04 0000 180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 </w:t>
            </w:r>
          </w:p>
        </w:tc>
      </w:tr>
      <w:tr w:rsidR="007C10A9" w:rsidRPr="00355A25" w:rsidTr="00F74F59">
        <w:trPr>
          <w:trHeight w:val="510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855 2 07 04050 04 0000 180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Прочие безвозмездные поступления в бюджеты городских округов (день Победы)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2 000,0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Pr="003E4809" w:rsidRDefault="007C10A9" w:rsidP="007C10A9">
            <w:pPr>
              <w:jc w:val="right"/>
              <w:rPr>
                <w:sz w:val="20"/>
                <w:szCs w:val="20"/>
              </w:rPr>
            </w:pPr>
            <w:r w:rsidRPr="003E4809">
              <w:rPr>
                <w:sz w:val="20"/>
                <w:szCs w:val="20"/>
              </w:rPr>
              <w:t>2 000,0</w:t>
            </w:r>
          </w:p>
        </w:tc>
      </w:tr>
      <w:tr w:rsidR="007C10A9" w:rsidRPr="00355A25" w:rsidTr="00F74F59">
        <w:trPr>
          <w:trHeight w:val="255"/>
        </w:trPr>
        <w:tc>
          <w:tcPr>
            <w:tcW w:w="2415" w:type="dxa"/>
            <w:shd w:val="clear" w:color="auto" w:fill="auto"/>
            <w:noWrap/>
            <w:vAlign w:val="center"/>
            <w:hideMark/>
          </w:tcPr>
          <w:p w:rsidR="007C10A9" w:rsidRPr="003E4809" w:rsidRDefault="007C10A9" w:rsidP="007C10A9">
            <w:pPr>
              <w:jc w:val="center"/>
              <w:rPr>
                <w:sz w:val="18"/>
                <w:szCs w:val="18"/>
              </w:rPr>
            </w:pPr>
            <w:r w:rsidRPr="003E4809">
              <w:rPr>
                <w:sz w:val="18"/>
                <w:szCs w:val="18"/>
              </w:rPr>
              <w:t> </w:t>
            </w:r>
          </w:p>
        </w:tc>
        <w:tc>
          <w:tcPr>
            <w:tcW w:w="3290" w:type="dxa"/>
            <w:shd w:val="clear" w:color="auto" w:fill="auto"/>
            <w:vAlign w:val="center"/>
            <w:hideMark/>
          </w:tcPr>
          <w:p w:rsidR="007C10A9" w:rsidRPr="003E4809" w:rsidRDefault="007C10A9" w:rsidP="007C10A9">
            <w:pPr>
              <w:rPr>
                <w:b/>
                <w:bCs/>
                <w:sz w:val="20"/>
                <w:szCs w:val="20"/>
              </w:rPr>
            </w:pPr>
            <w:r w:rsidRPr="003E4809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15 322 152,6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14 109 634,8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:rsidR="007C10A9" w:rsidRDefault="007C10A9" w:rsidP="007C10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14 241 149,1</w:t>
            </w:r>
          </w:p>
        </w:tc>
      </w:tr>
    </w:tbl>
    <w:p w:rsidR="007C10A9" w:rsidRPr="008C7247" w:rsidRDefault="007C10A9" w:rsidP="007C10A9">
      <w:pPr>
        <w:contextualSpacing/>
      </w:pPr>
    </w:p>
    <w:p w:rsidR="00770938" w:rsidRDefault="00770938" w:rsidP="008732D9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8732D9" w:rsidRDefault="008732D9" w:rsidP="008732D9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131499">
        <w:rPr>
          <w:rFonts w:ascii="Times New Roman" w:hAnsi="Times New Roman" w:cs="Times New Roman"/>
          <w:b/>
          <w:bCs/>
          <w:caps/>
          <w:sz w:val="28"/>
          <w:szCs w:val="28"/>
        </w:rPr>
        <w:t>Расходы</w:t>
      </w:r>
    </w:p>
    <w:p w:rsidR="0055153F" w:rsidRDefault="0055153F" w:rsidP="008732D9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821FB3" w:rsidRPr="004C075B" w:rsidRDefault="00821FB3" w:rsidP="003C60A9">
      <w:pPr>
        <w:ind w:firstLine="708"/>
        <w:contextualSpacing/>
        <w:jc w:val="both"/>
        <w:rPr>
          <w:color w:val="000000"/>
          <w:sz w:val="28"/>
          <w:szCs w:val="28"/>
          <w:lang w:eastAsia="en-US"/>
        </w:rPr>
      </w:pPr>
      <w:proofErr w:type="gramStart"/>
      <w:r w:rsidRPr="004C075B">
        <w:rPr>
          <w:color w:val="000000"/>
          <w:sz w:val="28"/>
          <w:szCs w:val="28"/>
          <w:lang w:eastAsia="en-US"/>
        </w:rPr>
        <w:t xml:space="preserve">Расходы бюджета </w:t>
      </w:r>
      <w:r w:rsidR="004C075B">
        <w:rPr>
          <w:color w:val="000000"/>
          <w:sz w:val="28"/>
          <w:szCs w:val="28"/>
          <w:lang w:eastAsia="en-US"/>
        </w:rPr>
        <w:t xml:space="preserve">Новокузнецкого городского округа </w:t>
      </w:r>
      <w:r w:rsidRPr="004C075B">
        <w:rPr>
          <w:color w:val="000000"/>
          <w:sz w:val="28"/>
          <w:szCs w:val="28"/>
          <w:lang w:eastAsia="en-US"/>
        </w:rPr>
        <w:t xml:space="preserve">на 2018 - 2020 годы формировались </w:t>
      </w:r>
      <w:r w:rsidR="0055153F">
        <w:rPr>
          <w:bCs/>
          <w:sz w:val="28"/>
          <w:szCs w:val="28"/>
        </w:rPr>
        <w:t>с учетом</w:t>
      </w:r>
      <w:r w:rsidR="0055153F" w:rsidRPr="00BA7313">
        <w:rPr>
          <w:bCs/>
          <w:sz w:val="28"/>
          <w:szCs w:val="28"/>
        </w:rPr>
        <w:t xml:space="preserve"> </w:t>
      </w:r>
      <w:r w:rsidR="0055153F">
        <w:rPr>
          <w:bCs/>
          <w:sz w:val="28"/>
          <w:szCs w:val="28"/>
        </w:rPr>
        <w:t>основных</w:t>
      </w:r>
      <w:r w:rsidR="0055153F" w:rsidRPr="00BA7313">
        <w:rPr>
          <w:bCs/>
          <w:sz w:val="28"/>
          <w:szCs w:val="28"/>
        </w:rPr>
        <w:t xml:space="preserve"> подход</w:t>
      </w:r>
      <w:r w:rsidR="0055153F">
        <w:rPr>
          <w:bCs/>
          <w:sz w:val="28"/>
          <w:szCs w:val="28"/>
        </w:rPr>
        <w:t>ов к формированию местных бюджетов в</w:t>
      </w:r>
      <w:r w:rsidR="0055153F" w:rsidRPr="00141821">
        <w:t xml:space="preserve"> </w:t>
      </w:r>
      <w:r w:rsidR="0055153F" w:rsidRPr="00BA7313">
        <w:rPr>
          <w:bCs/>
          <w:sz w:val="28"/>
          <w:szCs w:val="28"/>
        </w:rPr>
        <w:t>соответствие с решением Коллегии главного финансового управления Кемеровской области от 15.09.2017 года</w:t>
      </w:r>
      <w:r w:rsidR="0055153F">
        <w:rPr>
          <w:bCs/>
          <w:sz w:val="28"/>
          <w:szCs w:val="28"/>
        </w:rPr>
        <w:t xml:space="preserve">, </w:t>
      </w:r>
      <w:r w:rsidRPr="004C075B">
        <w:rPr>
          <w:color w:val="000000"/>
          <w:sz w:val="28"/>
          <w:szCs w:val="28"/>
          <w:lang w:eastAsia="en-US"/>
        </w:rPr>
        <w:t>с учетом необходимости безусловного исполнения всех принятых публично нормативных обязательств, сохранения мер социальной поддержки населения с применением принципа адресности и нуждаемости, реализации майских Указов Президента Российской Федерации.</w:t>
      </w:r>
      <w:proofErr w:type="gramEnd"/>
    </w:p>
    <w:p w:rsidR="00821FB3" w:rsidRPr="004C075B" w:rsidRDefault="00821FB3" w:rsidP="003C60A9">
      <w:pPr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4C075B">
        <w:rPr>
          <w:color w:val="000000"/>
          <w:sz w:val="28"/>
          <w:szCs w:val="28"/>
          <w:lang w:eastAsia="en-US"/>
        </w:rPr>
        <w:t>В процессе формирования расходной части бюджета на 2018 год были учтены расходы на индексацию заработной платы всем категориям работников бюджетного сектора, не вошедшим ранее в указы Прези</w:t>
      </w:r>
      <w:r w:rsidR="004C075B">
        <w:rPr>
          <w:color w:val="000000"/>
          <w:sz w:val="28"/>
          <w:szCs w:val="28"/>
          <w:lang w:eastAsia="en-US"/>
        </w:rPr>
        <w:t xml:space="preserve">дента Российской Федерации, на 5%. </w:t>
      </w:r>
    </w:p>
    <w:p w:rsidR="0062594E" w:rsidRPr="00265C75" w:rsidRDefault="0062594E" w:rsidP="0062594E">
      <w:pPr>
        <w:ind w:firstLine="851"/>
        <w:contextualSpacing/>
        <w:jc w:val="both"/>
        <w:rPr>
          <w:rFonts w:eastAsia="Calibri"/>
          <w:sz w:val="28"/>
          <w:szCs w:val="28"/>
        </w:rPr>
      </w:pPr>
      <w:r w:rsidRPr="00FC0BBE">
        <w:rPr>
          <w:rFonts w:eastAsia="Calibri"/>
          <w:sz w:val="28"/>
          <w:szCs w:val="28"/>
        </w:rPr>
        <w:t xml:space="preserve">Расходы на реализацию </w:t>
      </w:r>
      <w:r w:rsidR="00F167BF">
        <w:rPr>
          <w:rFonts w:eastAsia="Calibri"/>
          <w:sz w:val="28"/>
          <w:szCs w:val="28"/>
        </w:rPr>
        <w:t>20</w:t>
      </w:r>
      <w:r w:rsidRPr="00FC0BBE">
        <w:rPr>
          <w:rFonts w:eastAsia="Calibri"/>
          <w:sz w:val="28"/>
          <w:szCs w:val="28"/>
        </w:rPr>
        <w:t xml:space="preserve"> программ в бюджете Новокузнецкого городского </w:t>
      </w:r>
      <w:r w:rsidRPr="00620F3A">
        <w:rPr>
          <w:rFonts w:eastAsia="Calibri"/>
          <w:sz w:val="28"/>
          <w:szCs w:val="28"/>
        </w:rPr>
        <w:t xml:space="preserve">округа составляют на 2018 год – </w:t>
      </w:r>
      <w:r w:rsidR="00F167BF" w:rsidRPr="00620F3A">
        <w:rPr>
          <w:rFonts w:eastAsia="Calibri"/>
          <w:sz w:val="28"/>
          <w:szCs w:val="28"/>
        </w:rPr>
        <w:t>15 426 092,8</w:t>
      </w:r>
      <w:r w:rsidRPr="00620F3A">
        <w:rPr>
          <w:rFonts w:eastAsia="Calibri"/>
          <w:sz w:val="28"/>
          <w:szCs w:val="28"/>
        </w:rPr>
        <w:t xml:space="preserve"> тыс. руб. или </w:t>
      </w:r>
      <w:r w:rsidR="00F167BF" w:rsidRPr="00620F3A">
        <w:rPr>
          <w:rFonts w:eastAsia="Calibri"/>
          <w:sz w:val="28"/>
          <w:szCs w:val="28"/>
        </w:rPr>
        <w:t>98</w:t>
      </w:r>
      <w:r w:rsidRPr="00620F3A">
        <w:rPr>
          <w:rFonts w:eastAsia="Calibri"/>
          <w:sz w:val="28"/>
          <w:szCs w:val="28"/>
        </w:rPr>
        <w:t xml:space="preserve"> % от общих расходов бюджета, на 2019 год –</w:t>
      </w:r>
      <w:r w:rsidR="00F167BF" w:rsidRPr="00620F3A">
        <w:rPr>
          <w:rFonts w:eastAsia="Calibri"/>
          <w:sz w:val="28"/>
          <w:szCs w:val="28"/>
        </w:rPr>
        <w:t xml:space="preserve">14 120 276,6 </w:t>
      </w:r>
      <w:r w:rsidRPr="00620F3A">
        <w:rPr>
          <w:rFonts w:eastAsia="Calibri"/>
          <w:sz w:val="28"/>
          <w:szCs w:val="28"/>
        </w:rPr>
        <w:t>тыс. руб.(</w:t>
      </w:r>
      <w:r w:rsidR="00F167BF" w:rsidRPr="00620F3A">
        <w:rPr>
          <w:rFonts w:eastAsia="Calibri"/>
          <w:sz w:val="28"/>
          <w:szCs w:val="28"/>
        </w:rPr>
        <w:t>97</w:t>
      </w:r>
      <w:r w:rsidRPr="00620F3A">
        <w:rPr>
          <w:rFonts w:eastAsia="Calibri"/>
          <w:sz w:val="28"/>
          <w:szCs w:val="28"/>
        </w:rPr>
        <w:t>,1%), на 2020 год –</w:t>
      </w:r>
      <w:r w:rsidR="00620F3A" w:rsidRPr="00265C75">
        <w:rPr>
          <w:rFonts w:eastAsia="Calibri"/>
          <w:sz w:val="28"/>
          <w:szCs w:val="28"/>
        </w:rPr>
        <w:t xml:space="preserve">13 925 949,7 </w:t>
      </w:r>
      <w:r w:rsidRPr="00265C75">
        <w:rPr>
          <w:rFonts w:eastAsia="Calibri"/>
          <w:sz w:val="28"/>
          <w:szCs w:val="28"/>
        </w:rPr>
        <w:t>тыс. руб. (</w:t>
      </w:r>
      <w:r w:rsidR="00620F3A" w:rsidRPr="00265C75">
        <w:rPr>
          <w:rFonts w:eastAsia="Calibri"/>
          <w:sz w:val="28"/>
          <w:szCs w:val="28"/>
        </w:rPr>
        <w:t>96,0</w:t>
      </w:r>
      <w:r w:rsidRPr="00265C75">
        <w:rPr>
          <w:rFonts w:eastAsia="Calibri"/>
          <w:sz w:val="28"/>
          <w:szCs w:val="28"/>
        </w:rPr>
        <w:t>%).</w:t>
      </w:r>
    </w:p>
    <w:p w:rsidR="0062594E" w:rsidRPr="00265C75" w:rsidRDefault="0062594E" w:rsidP="0062594E">
      <w:pPr>
        <w:ind w:firstLine="851"/>
        <w:contextualSpacing/>
        <w:jc w:val="both"/>
        <w:rPr>
          <w:rFonts w:eastAsia="Calibri"/>
          <w:sz w:val="28"/>
          <w:szCs w:val="28"/>
        </w:rPr>
      </w:pPr>
      <w:r w:rsidRPr="00265C75">
        <w:rPr>
          <w:rFonts w:eastAsia="Calibri"/>
          <w:sz w:val="28"/>
          <w:szCs w:val="28"/>
        </w:rPr>
        <w:t>Наибольший удельный вес в программных расходах на 2018 год занимают программы:</w:t>
      </w:r>
    </w:p>
    <w:p w:rsidR="0062594E" w:rsidRPr="00265C75" w:rsidRDefault="0062594E" w:rsidP="0062594E">
      <w:pPr>
        <w:contextualSpacing/>
        <w:jc w:val="both"/>
        <w:rPr>
          <w:rFonts w:eastAsia="Calibri"/>
          <w:sz w:val="28"/>
          <w:szCs w:val="28"/>
        </w:rPr>
      </w:pPr>
      <w:r w:rsidRPr="00265C75">
        <w:rPr>
          <w:rFonts w:eastAsia="Calibri"/>
          <w:sz w:val="28"/>
          <w:szCs w:val="28"/>
        </w:rPr>
        <w:t xml:space="preserve">- «Развитие и функционирование системы образования города Новокузнецка» - </w:t>
      </w:r>
      <w:r w:rsidR="00265C75" w:rsidRPr="00265C75">
        <w:rPr>
          <w:rFonts w:eastAsia="Calibri"/>
          <w:sz w:val="28"/>
          <w:szCs w:val="28"/>
        </w:rPr>
        <w:t>46,0</w:t>
      </w:r>
      <w:r w:rsidRPr="00265C75">
        <w:rPr>
          <w:rFonts w:eastAsia="Calibri"/>
          <w:sz w:val="28"/>
          <w:szCs w:val="28"/>
        </w:rPr>
        <w:t xml:space="preserve"> %;</w:t>
      </w:r>
    </w:p>
    <w:p w:rsidR="0062594E" w:rsidRPr="00265C75" w:rsidRDefault="0062594E" w:rsidP="0062594E">
      <w:pPr>
        <w:contextualSpacing/>
        <w:jc w:val="both"/>
        <w:rPr>
          <w:rFonts w:eastAsia="Calibri"/>
          <w:sz w:val="28"/>
          <w:szCs w:val="28"/>
        </w:rPr>
      </w:pPr>
      <w:r w:rsidRPr="00265C75">
        <w:rPr>
          <w:rFonts w:eastAsia="Calibri"/>
          <w:sz w:val="28"/>
          <w:szCs w:val="28"/>
        </w:rPr>
        <w:t xml:space="preserve">- «Развитие системы социальной защиты населения города Новокузнецка» - </w:t>
      </w:r>
      <w:r w:rsidR="00265C75" w:rsidRPr="00265C75">
        <w:rPr>
          <w:rFonts w:eastAsia="Calibri"/>
          <w:sz w:val="28"/>
          <w:szCs w:val="28"/>
        </w:rPr>
        <w:t>20,3</w:t>
      </w:r>
      <w:r w:rsidRPr="00265C75">
        <w:rPr>
          <w:rFonts w:eastAsia="Calibri"/>
          <w:sz w:val="28"/>
          <w:szCs w:val="28"/>
        </w:rPr>
        <w:t xml:space="preserve"> %;</w:t>
      </w:r>
    </w:p>
    <w:p w:rsidR="00265C75" w:rsidRPr="00265C75" w:rsidRDefault="00265C75" w:rsidP="0062594E">
      <w:pPr>
        <w:contextualSpacing/>
        <w:jc w:val="both"/>
        <w:rPr>
          <w:rFonts w:eastAsia="Calibri"/>
          <w:sz w:val="28"/>
          <w:szCs w:val="28"/>
        </w:rPr>
      </w:pPr>
      <w:r w:rsidRPr="00265C75">
        <w:rPr>
          <w:rFonts w:eastAsia="Calibri"/>
          <w:sz w:val="28"/>
          <w:szCs w:val="28"/>
        </w:rPr>
        <w:t>- «Развитие жилищно-коммунального хозяйства города Новокузнецка» - 10,2</w:t>
      </w:r>
      <w:r w:rsidR="003F1665" w:rsidRPr="00620F3A">
        <w:rPr>
          <w:rFonts w:eastAsia="Calibri"/>
          <w:sz w:val="28"/>
          <w:szCs w:val="28"/>
        </w:rPr>
        <w:t> </w:t>
      </w:r>
      <w:r w:rsidRPr="00265C75">
        <w:rPr>
          <w:rFonts w:eastAsia="Calibri"/>
          <w:sz w:val="28"/>
          <w:szCs w:val="28"/>
        </w:rPr>
        <w:t>%;</w:t>
      </w:r>
    </w:p>
    <w:p w:rsidR="0062594E" w:rsidRPr="00265C75" w:rsidRDefault="0062594E" w:rsidP="0062594E">
      <w:pPr>
        <w:contextualSpacing/>
        <w:jc w:val="both"/>
        <w:rPr>
          <w:rFonts w:eastAsia="Calibri"/>
          <w:sz w:val="28"/>
          <w:szCs w:val="28"/>
        </w:rPr>
      </w:pPr>
      <w:r w:rsidRPr="00265C75">
        <w:rPr>
          <w:rFonts w:eastAsia="Calibri"/>
          <w:sz w:val="28"/>
          <w:szCs w:val="28"/>
        </w:rPr>
        <w:t xml:space="preserve">- «Комплексное благоустройство Новокузнецкого городского округа» - </w:t>
      </w:r>
      <w:r w:rsidR="00265C75" w:rsidRPr="00265C75">
        <w:rPr>
          <w:rFonts w:eastAsia="Calibri"/>
          <w:sz w:val="28"/>
          <w:szCs w:val="28"/>
        </w:rPr>
        <w:t>6,9</w:t>
      </w:r>
      <w:r w:rsidRPr="00265C75">
        <w:rPr>
          <w:rFonts w:eastAsia="Calibri"/>
          <w:sz w:val="28"/>
          <w:szCs w:val="28"/>
        </w:rPr>
        <w:t xml:space="preserve"> %;</w:t>
      </w:r>
    </w:p>
    <w:p w:rsidR="009E0805" w:rsidRPr="006E33E7" w:rsidRDefault="009E0805" w:rsidP="003C60A9">
      <w:pPr>
        <w:ind w:firstLine="851"/>
        <w:contextualSpacing/>
        <w:jc w:val="both"/>
        <w:rPr>
          <w:rFonts w:eastAsia="Calibri"/>
          <w:sz w:val="28"/>
          <w:szCs w:val="28"/>
          <w:highlight w:val="yellow"/>
        </w:rPr>
      </w:pPr>
      <w:proofErr w:type="spellStart"/>
      <w:r w:rsidRPr="00265C75">
        <w:rPr>
          <w:rFonts w:eastAsia="Calibri"/>
          <w:sz w:val="28"/>
          <w:szCs w:val="28"/>
        </w:rPr>
        <w:t>Непрогр</w:t>
      </w:r>
      <w:r w:rsidR="00620F3A" w:rsidRPr="00265C75">
        <w:rPr>
          <w:rFonts w:eastAsia="Calibri"/>
          <w:sz w:val="28"/>
          <w:szCs w:val="28"/>
        </w:rPr>
        <w:t>аммные</w:t>
      </w:r>
      <w:proofErr w:type="spellEnd"/>
      <w:r w:rsidR="00620F3A" w:rsidRPr="00265C75">
        <w:rPr>
          <w:rFonts w:eastAsia="Calibri"/>
          <w:sz w:val="28"/>
          <w:szCs w:val="28"/>
        </w:rPr>
        <w:t xml:space="preserve"> расходы в бюджете на 2018</w:t>
      </w:r>
      <w:r w:rsidRPr="00265C75">
        <w:rPr>
          <w:rFonts w:eastAsia="Calibri"/>
          <w:sz w:val="28"/>
          <w:szCs w:val="28"/>
        </w:rPr>
        <w:t xml:space="preserve"> год составляют </w:t>
      </w:r>
      <w:r w:rsidR="00620F3A" w:rsidRPr="00265C75">
        <w:rPr>
          <w:rFonts w:eastAsia="Calibri"/>
          <w:sz w:val="28"/>
          <w:szCs w:val="28"/>
        </w:rPr>
        <w:t xml:space="preserve">317 336,9 </w:t>
      </w:r>
      <w:r w:rsidRPr="00265C75">
        <w:rPr>
          <w:rFonts w:eastAsia="Calibri"/>
          <w:sz w:val="28"/>
          <w:szCs w:val="28"/>
        </w:rPr>
        <w:t>тыс. руб., или 2,</w:t>
      </w:r>
      <w:r w:rsidR="00620F3A" w:rsidRPr="00265C75">
        <w:rPr>
          <w:rFonts w:eastAsia="Calibri"/>
          <w:sz w:val="28"/>
          <w:szCs w:val="28"/>
        </w:rPr>
        <w:t>0</w:t>
      </w:r>
      <w:r w:rsidRPr="00265C75">
        <w:rPr>
          <w:rFonts w:eastAsia="Calibri"/>
          <w:sz w:val="28"/>
          <w:szCs w:val="28"/>
        </w:rPr>
        <w:t xml:space="preserve"> % </w:t>
      </w:r>
      <w:r w:rsidR="00620F3A" w:rsidRPr="00265C75">
        <w:rPr>
          <w:rFonts w:eastAsia="Calibri"/>
          <w:sz w:val="28"/>
          <w:szCs w:val="28"/>
        </w:rPr>
        <w:t>от общей суммы расходов, на 2019</w:t>
      </w:r>
      <w:r w:rsidRPr="00265C75">
        <w:rPr>
          <w:rFonts w:eastAsia="Calibri"/>
          <w:sz w:val="28"/>
          <w:szCs w:val="28"/>
        </w:rPr>
        <w:t xml:space="preserve"> год </w:t>
      </w:r>
      <w:r w:rsidR="00620F3A" w:rsidRPr="00265C75">
        <w:rPr>
          <w:rFonts w:eastAsia="Calibri"/>
          <w:sz w:val="28"/>
          <w:szCs w:val="28"/>
        </w:rPr>
        <w:t>420 433</w:t>
      </w:r>
      <w:r w:rsidR="00620F3A" w:rsidRPr="006E33E7">
        <w:rPr>
          <w:rFonts w:eastAsia="Calibri"/>
          <w:sz w:val="28"/>
          <w:szCs w:val="28"/>
        </w:rPr>
        <w:t xml:space="preserve">,8 </w:t>
      </w:r>
      <w:r w:rsidRPr="006E33E7">
        <w:rPr>
          <w:rFonts w:eastAsia="Calibri"/>
          <w:sz w:val="28"/>
          <w:szCs w:val="28"/>
        </w:rPr>
        <w:t xml:space="preserve">тыс. руб. или </w:t>
      </w:r>
      <w:r w:rsidR="00620F3A" w:rsidRPr="006E33E7">
        <w:rPr>
          <w:rFonts w:eastAsia="Calibri"/>
          <w:sz w:val="28"/>
          <w:szCs w:val="28"/>
        </w:rPr>
        <w:t>2</w:t>
      </w:r>
      <w:r w:rsidRPr="006E33E7">
        <w:rPr>
          <w:rFonts w:eastAsia="Calibri"/>
          <w:sz w:val="28"/>
          <w:szCs w:val="28"/>
        </w:rPr>
        <w:t>,9 %, на 20</w:t>
      </w:r>
      <w:r w:rsidR="00620F3A" w:rsidRPr="006E33E7">
        <w:rPr>
          <w:rFonts w:eastAsia="Calibri"/>
          <w:sz w:val="28"/>
          <w:szCs w:val="28"/>
        </w:rPr>
        <w:t>20</w:t>
      </w:r>
      <w:r w:rsidRPr="006E33E7">
        <w:rPr>
          <w:rFonts w:eastAsia="Calibri"/>
          <w:sz w:val="28"/>
          <w:szCs w:val="28"/>
        </w:rPr>
        <w:t xml:space="preserve"> год – </w:t>
      </w:r>
      <w:r w:rsidR="00620F3A" w:rsidRPr="006E33E7">
        <w:rPr>
          <w:rFonts w:eastAsia="Calibri"/>
          <w:sz w:val="28"/>
          <w:szCs w:val="28"/>
        </w:rPr>
        <w:t>581 644,4</w:t>
      </w:r>
      <w:r w:rsidRPr="006E33E7">
        <w:rPr>
          <w:rFonts w:eastAsia="Calibri"/>
          <w:sz w:val="28"/>
          <w:szCs w:val="28"/>
        </w:rPr>
        <w:t xml:space="preserve"> тыс. руб. или </w:t>
      </w:r>
      <w:r w:rsidR="00620F3A" w:rsidRPr="006E33E7">
        <w:rPr>
          <w:rFonts w:eastAsia="Calibri"/>
          <w:sz w:val="28"/>
          <w:szCs w:val="28"/>
        </w:rPr>
        <w:t xml:space="preserve">4 </w:t>
      </w:r>
      <w:r w:rsidRPr="006E33E7">
        <w:rPr>
          <w:rFonts w:eastAsia="Calibri"/>
          <w:sz w:val="28"/>
          <w:szCs w:val="28"/>
        </w:rPr>
        <w:t>%.</w:t>
      </w:r>
    </w:p>
    <w:p w:rsidR="000575CA" w:rsidRPr="000575CA" w:rsidRDefault="000575CA" w:rsidP="003C60A9">
      <w:pPr>
        <w:ind w:firstLine="851"/>
        <w:contextualSpacing/>
        <w:jc w:val="both"/>
        <w:rPr>
          <w:rFonts w:eastAsia="Calibri"/>
          <w:sz w:val="28"/>
          <w:szCs w:val="28"/>
        </w:rPr>
      </w:pPr>
      <w:r w:rsidRPr="000575CA">
        <w:rPr>
          <w:rFonts w:eastAsia="Calibri"/>
          <w:sz w:val="28"/>
          <w:szCs w:val="28"/>
        </w:rPr>
        <w:t>В состав непрограммных расходов входят:</w:t>
      </w:r>
    </w:p>
    <w:p w:rsidR="000575CA" w:rsidRPr="000575CA" w:rsidRDefault="000575CA" w:rsidP="003C60A9">
      <w:pPr>
        <w:ind w:firstLine="851"/>
        <w:contextualSpacing/>
        <w:jc w:val="both"/>
        <w:rPr>
          <w:rFonts w:eastAsia="Calibri"/>
          <w:sz w:val="28"/>
          <w:szCs w:val="28"/>
        </w:rPr>
      </w:pPr>
      <w:r w:rsidRPr="000575CA">
        <w:rPr>
          <w:rFonts w:eastAsia="Calibri"/>
          <w:sz w:val="28"/>
          <w:szCs w:val="28"/>
        </w:rPr>
        <w:t>- расходы на содержание администрации города Новокузнецка, районных администраций и проведение мероприятий;</w:t>
      </w:r>
    </w:p>
    <w:p w:rsidR="000575CA" w:rsidRPr="000575CA" w:rsidRDefault="000575CA" w:rsidP="003C60A9">
      <w:pPr>
        <w:ind w:firstLine="851"/>
        <w:contextualSpacing/>
        <w:jc w:val="both"/>
        <w:rPr>
          <w:rFonts w:eastAsia="Calibri"/>
          <w:sz w:val="28"/>
          <w:szCs w:val="28"/>
        </w:rPr>
      </w:pPr>
      <w:r w:rsidRPr="000575CA">
        <w:rPr>
          <w:rFonts w:eastAsia="Calibri"/>
          <w:sz w:val="28"/>
          <w:szCs w:val="28"/>
        </w:rPr>
        <w:t>- расходы на содержание Комитета городского контроля</w:t>
      </w:r>
      <w:r w:rsidRPr="000575CA">
        <w:rPr>
          <w:sz w:val="28"/>
          <w:szCs w:val="28"/>
        </w:rPr>
        <w:t xml:space="preserve">, </w:t>
      </w:r>
      <w:r w:rsidRPr="000575CA">
        <w:rPr>
          <w:rFonts w:eastAsia="Calibri"/>
          <w:sz w:val="28"/>
          <w:szCs w:val="28"/>
        </w:rPr>
        <w:t>Совета народных депутатов, и муниципальной избирательной комиссии;</w:t>
      </w:r>
    </w:p>
    <w:p w:rsidR="000575CA" w:rsidRPr="000575CA" w:rsidRDefault="000575CA" w:rsidP="003C60A9">
      <w:pPr>
        <w:ind w:firstLine="851"/>
        <w:contextualSpacing/>
        <w:jc w:val="both"/>
        <w:rPr>
          <w:rFonts w:eastAsia="Calibri"/>
          <w:sz w:val="28"/>
          <w:szCs w:val="28"/>
        </w:rPr>
      </w:pPr>
      <w:r w:rsidRPr="000575CA">
        <w:rPr>
          <w:rFonts w:eastAsia="Calibri"/>
          <w:sz w:val="28"/>
          <w:szCs w:val="28"/>
        </w:rPr>
        <w:t xml:space="preserve">- отдельные мероприятия в Комитете жилищно-коммунального хозяйства, </w:t>
      </w:r>
      <w:r w:rsidRPr="000575CA">
        <w:rPr>
          <w:sz w:val="28"/>
          <w:szCs w:val="28"/>
        </w:rPr>
        <w:t>Комитете по управлению муниципальным имуществом</w:t>
      </w:r>
      <w:r w:rsidRPr="000575CA">
        <w:rPr>
          <w:rFonts w:eastAsia="Calibri"/>
          <w:sz w:val="28"/>
          <w:szCs w:val="28"/>
        </w:rPr>
        <w:t>;</w:t>
      </w:r>
    </w:p>
    <w:p w:rsidR="000575CA" w:rsidRPr="000575CA" w:rsidRDefault="000575CA" w:rsidP="003C60A9">
      <w:pPr>
        <w:ind w:firstLine="851"/>
        <w:contextualSpacing/>
        <w:jc w:val="both"/>
        <w:rPr>
          <w:rFonts w:eastAsia="Calibri"/>
          <w:sz w:val="28"/>
          <w:szCs w:val="28"/>
        </w:rPr>
      </w:pPr>
      <w:r w:rsidRPr="000575CA">
        <w:rPr>
          <w:rFonts w:eastAsia="Calibri"/>
          <w:sz w:val="28"/>
          <w:szCs w:val="28"/>
        </w:rPr>
        <w:t>- расходы на погашение кредиторской задолженности учреждений здравоохранения.</w:t>
      </w:r>
    </w:p>
    <w:p w:rsidR="009E0805" w:rsidRDefault="009E0805" w:rsidP="003C60A9">
      <w:pPr>
        <w:ind w:firstLine="851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</w:t>
      </w:r>
      <w:r w:rsidRPr="00131499">
        <w:rPr>
          <w:rFonts w:eastAsia="Calibri"/>
          <w:sz w:val="28"/>
          <w:szCs w:val="28"/>
        </w:rPr>
        <w:t xml:space="preserve">асходы на выполнение </w:t>
      </w:r>
      <w:r w:rsidRPr="00131499">
        <w:rPr>
          <w:rFonts w:eastAsia="Calibri"/>
          <w:b/>
          <w:sz w:val="28"/>
          <w:szCs w:val="28"/>
        </w:rPr>
        <w:t>местных полномочий</w:t>
      </w:r>
      <w:r w:rsidRPr="00131499">
        <w:rPr>
          <w:rFonts w:eastAsia="Calibri"/>
          <w:sz w:val="28"/>
          <w:szCs w:val="28"/>
        </w:rPr>
        <w:t xml:space="preserve"> в 201</w:t>
      </w:r>
      <w:r w:rsidR="0062594E">
        <w:rPr>
          <w:rFonts w:eastAsia="Calibri"/>
          <w:sz w:val="28"/>
          <w:szCs w:val="28"/>
        </w:rPr>
        <w:t>8</w:t>
      </w:r>
      <w:r w:rsidRPr="00131499">
        <w:rPr>
          <w:rFonts w:eastAsia="Calibri"/>
          <w:sz w:val="28"/>
          <w:szCs w:val="28"/>
        </w:rPr>
        <w:t xml:space="preserve"> году составят</w:t>
      </w:r>
      <w:r w:rsidR="0041526F">
        <w:rPr>
          <w:rFonts w:eastAsia="Calibri"/>
          <w:sz w:val="28"/>
          <w:szCs w:val="28"/>
        </w:rPr>
        <w:t xml:space="preserve"> </w:t>
      </w:r>
      <w:r w:rsidR="008A1FB2">
        <w:rPr>
          <w:rFonts w:eastAsia="Calibri"/>
          <w:b/>
          <w:sz w:val="28"/>
          <w:szCs w:val="28"/>
        </w:rPr>
        <w:t xml:space="preserve">7 </w:t>
      </w:r>
      <w:r w:rsidR="0041526F">
        <w:rPr>
          <w:rFonts w:eastAsia="Calibri"/>
          <w:b/>
          <w:sz w:val="28"/>
          <w:szCs w:val="28"/>
        </w:rPr>
        <w:t>9</w:t>
      </w:r>
      <w:r w:rsidR="008A1FB2">
        <w:rPr>
          <w:rFonts w:eastAsia="Calibri"/>
          <w:b/>
          <w:sz w:val="28"/>
          <w:szCs w:val="28"/>
        </w:rPr>
        <w:t>9</w:t>
      </w:r>
      <w:r w:rsidR="0041526F">
        <w:rPr>
          <w:rFonts w:eastAsia="Calibri"/>
          <w:b/>
          <w:sz w:val="28"/>
          <w:szCs w:val="28"/>
        </w:rPr>
        <w:t>1 921,8</w:t>
      </w:r>
      <w:r w:rsidR="00C70FD7">
        <w:rPr>
          <w:rFonts w:eastAsia="Calibri"/>
          <w:b/>
          <w:sz w:val="28"/>
          <w:szCs w:val="28"/>
        </w:rPr>
        <w:t xml:space="preserve"> </w:t>
      </w:r>
      <w:r w:rsidRPr="00131499">
        <w:rPr>
          <w:rFonts w:eastAsia="Calibri"/>
          <w:sz w:val="28"/>
          <w:szCs w:val="28"/>
        </w:rPr>
        <w:t>тыс. руб., в 201</w:t>
      </w:r>
      <w:r w:rsidR="008A1FB2">
        <w:rPr>
          <w:rFonts w:eastAsia="Calibri"/>
          <w:sz w:val="28"/>
          <w:szCs w:val="28"/>
        </w:rPr>
        <w:t>9</w:t>
      </w:r>
      <w:r w:rsidRPr="00131499">
        <w:rPr>
          <w:rFonts w:eastAsia="Calibri"/>
          <w:sz w:val="28"/>
          <w:szCs w:val="28"/>
        </w:rPr>
        <w:t xml:space="preserve"> году – </w:t>
      </w:r>
      <w:r w:rsidR="008A1FB2" w:rsidRPr="008A1FB2">
        <w:rPr>
          <w:rFonts w:eastAsia="Calibri"/>
          <w:b/>
          <w:sz w:val="28"/>
          <w:szCs w:val="28"/>
        </w:rPr>
        <w:t>6 837 009,4</w:t>
      </w:r>
      <w:r w:rsidR="008A1FB2">
        <w:rPr>
          <w:rFonts w:eastAsia="Calibri"/>
          <w:sz w:val="28"/>
          <w:szCs w:val="28"/>
        </w:rPr>
        <w:t xml:space="preserve"> тыс. руб., в 2020</w:t>
      </w:r>
      <w:r w:rsidRPr="00131499">
        <w:rPr>
          <w:rFonts w:eastAsia="Calibri"/>
          <w:sz w:val="28"/>
          <w:szCs w:val="28"/>
        </w:rPr>
        <w:t xml:space="preserve"> году – </w:t>
      </w:r>
      <w:r w:rsidR="008A1FB2">
        <w:rPr>
          <w:rFonts w:eastAsia="Calibri"/>
          <w:b/>
          <w:sz w:val="28"/>
          <w:szCs w:val="28"/>
        </w:rPr>
        <w:t>6 779 157,6</w:t>
      </w:r>
      <w:r w:rsidRPr="00131499">
        <w:rPr>
          <w:rFonts w:eastAsia="Calibri"/>
          <w:sz w:val="28"/>
          <w:szCs w:val="28"/>
        </w:rPr>
        <w:t xml:space="preserve"> тыс. руб.</w:t>
      </w:r>
    </w:p>
    <w:p w:rsidR="009E0805" w:rsidRPr="003D26D2" w:rsidRDefault="009E0805" w:rsidP="003C60A9">
      <w:pPr>
        <w:ind w:firstLine="709"/>
        <w:contextualSpacing/>
        <w:jc w:val="both"/>
        <w:rPr>
          <w:sz w:val="28"/>
          <w:szCs w:val="28"/>
        </w:rPr>
      </w:pPr>
      <w:r w:rsidRPr="006C6969">
        <w:rPr>
          <w:sz w:val="28"/>
          <w:szCs w:val="28"/>
        </w:rPr>
        <w:t>Межбюджетные трансферты включены в расходную часть проекта решения о бюджете Новокузнецкого</w:t>
      </w:r>
      <w:r w:rsidRPr="003D26D2">
        <w:rPr>
          <w:sz w:val="28"/>
          <w:szCs w:val="28"/>
        </w:rPr>
        <w:t xml:space="preserve"> городского округа на 201</w:t>
      </w:r>
      <w:r w:rsidR="008A1FB2">
        <w:rPr>
          <w:sz w:val="28"/>
          <w:szCs w:val="28"/>
        </w:rPr>
        <w:t>8</w:t>
      </w:r>
      <w:r w:rsidRPr="003D26D2">
        <w:rPr>
          <w:sz w:val="28"/>
          <w:szCs w:val="28"/>
        </w:rPr>
        <w:t xml:space="preserve"> год в соответствии с </w:t>
      </w:r>
      <w:r>
        <w:rPr>
          <w:sz w:val="28"/>
          <w:szCs w:val="28"/>
        </w:rPr>
        <w:t xml:space="preserve">проектом </w:t>
      </w:r>
      <w:r w:rsidRPr="009F3D71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9F3D71">
        <w:rPr>
          <w:sz w:val="28"/>
          <w:szCs w:val="28"/>
        </w:rPr>
        <w:t xml:space="preserve"> Кемеровской области </w:t>
      </w:r>
      <w:r w:rsidR="008A1FB2">
        <w:rPr>
          <w:sz w:val="28"/>
          <w:szCs w:val="28"/>
        </w:rPr>
        <w:t>«Об областном бюджете на 2018</w:t>
      </w:r>
      <w:r w:rsidRPr="00841FEA">
        <w:rPr>
          <w:sz w:val="28"/>
          <w:szCs w:val="28"/>
        </w:rPr>
        <w:t xml:space="preserve"> год и на плановый период 201</w:t>
      </w:r>
      <w:r w:rsidR="008A1FB2">
        <w:rPr>
          <w:sz w:val="28"/>
          <w:szCs w:val="28"/>
        </w:rPr>
        <w:t>9 и 2020</w:t>
      </w:r>
      <w:r w:rsidRPr="00841FEA">
        <w:rPr>
          <w:sz w:val="28"/>
          <w:szCs w:val="28"/>
        </w:rPr>
        <w:t xml:space="preserve"> годов»</w:t>
      </w:r>
      <w:r w:rsidR="00CE61DD">
        <w:rPr>
          <w:sz w:val="28"/>
          <w:szCs w:val="28"/>
        </w:rPr>
        <w:t xml:space="preserve"> (2 чтение)</w:t>
      </w:r>
      <w:r w:rsidRPr="003D26D2">
        <w:rPr>
          <w:sz w:val="28"/>
          <w:szCs w:val="28"/>
        </w:rPr>
        <w:t xml:space="preserve">. Расходы на исполнение </w:t>
      </w:r>
      <w:r w:rsidRPr="006C6969">
        <w:rPr>
          <w:b/>
          <w:sz w:val="28"/>
          <w:szCs w:val="28"/>
        </w:rPr>
        <w:t>переданных полномочий</w:t>
      </w:r>
      <w:r w:rsidR="008A1FB2">
        <w:rPr>
          <w:sz w:val="28"/>
          <w:szCs w:val="28"/>
        </w:rPr>
        <w:t xml:space="preserve"> в 2018</w:t>
      </w:r>
      <w:r>
        <w:rPr>
          <w:sz w:val="28"/>
          <w:szCs w:val="28"/>
        </w:rPr>
        <w:t xml:space="preserve"> году составят </w:t>
      </w:r>
      <w:r w:rsidR="008A1FB2">
        <w:rPr>
          <w:sz w:val="28"/>
          <w:szCs w:val="28"/>
        </w:rPr>
        <w:t>7 751 507,9</w:t>
      </w:r>
      <w:r>
        <w:rPr>
          <w:sz w:val="28"/>
          <w:szCs w:val="28"/>
        </w:rPr>
        <w:t xml:space="preserve"> тыс</w:t>
      </w:r>
      <w:r w:rsidRPr="003D26D2">
        <w:rPr>
          <w:sz w:val="28"/>
          <w:szCs w:val="28"/>
        </w:rPr>
        <w:t>. руб</w:t>
      </w:r>
      <w:r w:rsidR="008A1FB2">
        <w:rPr>
          <w:sz w:val="28"/>
          <w:szCs w:val="28"/>
        </w:rPr>
        <w:t>., в 2019</w:t>
      </w:r>
      <w:r>
        <w:rPr>
          <w:sz w:val="28"/>
          <w:szCs w:val="28"/>
        </w:rPr>
        <w:t xml:space="preserve"> году – </w:t>
      </w:r>
      <w:r w:rsidR="008A1FB2">
        <w:rPr>
          <w:sz w:val="28"/>
          <w:szCs w:val="28"/>
        </w:rPr>
        <w:t>7 703</w:t>
      </w:r>
      <w:r w:rsidR="00770938">
        <w:rPr>
          <w:sz w:val="28"/>
          <w:szCs w:val="28"/>
        </w:rPr>
        <w:t> </w:t>
      </w:r>
      <w:r w:rsidR="008A1FB2">
        <w:rPr>
          <w:sz w:val="28"/>
          <w:szCs w:val="28"/>
        </w:rPr>
        <w:t>701</w:t>
      </w:r>
      <w:r w:rsidR="00770938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руб., в 20</w:t>
      </w:r>
      <w:r w:rsidR="008A1FB2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</w:t>
      </w:r>
      <w:r w:rsidR="00A226C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A1FB2">
        <w:rPr>
          <w:sz w:val="28"/>
          <w:szCs w:val="28"/>
        </w:rPr>
        <w:t>7 728 436,5</w:t>
      </w:r>
      <w:r>
        <w:rPr>
          <w:sz w:val="28"/>
          <w:szCs w:val="28"/>
        </w:rPr>
        <w:t xml:space="preserve"> тыс. руб.</w:t>
      </w:r>
    </w:p>
    <w:p w:rsidR="009E0805" w:rsidRPr="003D26D2" w:rsidRDefault="009E0805" w:rsidP="003C60A9">
      <w:pPr>
        <w:ind w:firstLine="709"/>
        <w:contextualSpacing/>
        <w:jc w:val="both"/>
        <w:rPr>
          <w:sz w:val="28"/>
          <w:szCs w:val="28"/>
        </w:rPr>
      </w:pPr>
      <w:r w:rsidRPr="003D26D2">
        <w:rPr>
          <w:sz w:val="28"/>
          <w:szCs w:val="28"/>
        </w:rPr>
        <w:t>Таким образом, бюджет Новокузнецкого городского округа на 201</w:t>
      </w:r>
      <w:r w:rsidR="008A1FB2">
        <w:rPr>
          <w:sz w:val="28"/>
          <w:szCs w:val="28"/>
        </w:rPr>
        <w:t>8</w:t>
      </w:r>
      <w:r w:rsidRPr="003D26D2">
        <w:rPr>
          <w:sz w:val="28"/>
          <w:szCs w:val="28"/>
        </w:rPr>
        <w:t xml:space="preserve"> год по расходам составит </w:t>
      </w:r>
      <w:r w:rsidR="008A1FB2">
        <w:rPr>
          <w:b/>
          <w:sz w:val="28"/>
          <w:szCs w:val="28"/>
        </w:rPr>
        <w:t>15 743 429,7</w:t>
      </w:r>
      <w:r>
        <w:rPr>
          <w:sz w:val="28"/>
          <w:szCs w:val="28"/>
        </w:rPr>
        <w:t xml:space="preserve"> тыс</w:t>
      </w:r>
      <w:r w:rsidRPr="003D26D2">
        <w:rPr>
          <w:sz w:val="28"/>
          <w:szCs w:val="28"/>
        </w:rPr>
        <w:t>. руб., н</w:t>
      </w:r>
      <w:r w:rsidR="008A1FB2">
        <w:rPr>
          <w:sz w:val="28"/>
          <w:szCs w:val="28"/>
        </w:rPr>
        <w:t>а 2019-2020</w:t>
      </w:r>
      <w:r>
        <w:rPr>
          <w:sz w:val="28"/>
          <w:szCs w:val="28"/>
        </w:rPr>
        <w:t xml:space="preserve"> годы составит -</w:t>
      </w:r>
      <w:r w:rsidR="008A1FB2">
        <w:rPr>
          <w:b/>
          <w:sz w:val="28"/>
          <w:szCs w:val="28"/>
        </w:rPr>
        <w:t>14 540 710,4</w:t>
      </w:r>
      <w:r>
        <w:rPr>
          <w:sz w:val="28"/>
          <w:szCs w:val="28"/>
        </w:rPr>
        <w:t xml:space="preserve"> тыс</w:t>
      </w:r>
      <w:r w:rsidRPr="003D26D2">
        <w:rPr>
          <w:sz w:val="28"/>
          <w:szCs w:val="28"/>
        </w:rPr>
        <w:t xml:space="preserve">. руб. и </w:t>
      </w:r>
      <w:r w:rsidR="008A1FB2">
        <w:rPr>
          <w:b/>
          <w:sz w:val="28"/>
          <w:szCs w:val="28"/>
        </w:rPr>
        <w:t>14 507 594,1</w:t>
      </w:r>
      <w:r>
        <w:rPr>
          <w:sz w:val="28"/>
          <w:szCs w:val="28"/>
        </w:rPr>
        <w:t xml:space="preserve"> тыс</w:t>
      </w:r>
      <w:r w:rsidRPr="003D26D2">
        <w:rPr>
          <w:sz w:val="28"/>
          <w:szCs w:val="28"/>
        </w:rPr>
        <w:t>. руб. соответственно.</w:t>
      </w:r>
    </w:p>
    <w:p w:rsidR="00D55B5B" w:rsidRDefault="00D55B5B" w:rsidP="00D00BBF">
      <w:pPr>
        <w:jc w:val="center"/>
        <w:rPr>
          <w:b/>
          <w:sz w:val="28"/>
          <w:szCs w:val="28"/>
        </w:rPr>
      </w:pPr>
    </w:p>
    <w:p w:rsidR="009732C6" w:rsidRDefault="009732C6" w:rsidP="00D00BBF">
      <w:pPr>
        <w:jc w:val="center"/>
        <w:rPr>
          <w:b/>
          <w:sz w:val="28"/>
          <w:szCs w:val="28"/>
        </w:rPr>
      </w:pPr>
    </w:p>
    <w:p w:rsidR="009732C6" w:rsidRDefault="009732C6" w:rsidP="00D00BBF">
      <w:pPr>
        <w:jc w:val="center"/>
        <w:rPr>
          <w:b/>
          <w:sz w:val="28"/>
          <w:szCs w:val="28"/>
        </w:rPr>
      </w:pPr>
    </w:p>
    <w:p w:rsidR="002504F9" w:rsidRPr="00131499" w:rsidRDefault="00FD19D1" w:rsidP="00D00BBF">
      <w:pPr>
        <w:jc w:val="center"/>
        <w:rPr>
          <w:b/>
          <w:sz w:val="28"/>
          <w:szCs w:val="28"/>
        </w:rPr>
      </w:pPr>
      <w:r w:rsidRPr="00131499">
        <w:rPr>
          <w:b/>
          <w:sz w:val="28"/>
          <w:szCs w:val="28"/>
        </w:rPr>
        <w:t xml:space="preserve">МУНИЦИПАЛЬНЫЕ </w:t>
      </w:r>
      <w:r w:rsidR="002504F9" w:rsidRPr="00131499">
        <w:rPr>
          <w:b/>
          <w:sz w:val="28"/>
          <w:szCs w:val="28"/>
        </w:rPr>
        <w:t>ПРОГРАММЫ</w:t>
      </w:r>
    </w:p>
    <w:p w:rsidR="002504F9" w:rsidRPr="00131499" w:rsidRDefault="002504F9" w:rsidP="00706BA1">
      <w:pPr>
        <w:ind w:firstLine="851"/>
        <w:jc w:val="center"/>
        <w:rPr>
          <w:b/>
          <w:color w:val="4F6228" w:themeColor="accent3" w:themeShade="80"/>
          <w:sz w:val="28"/>
          <w:szCs w:val="28"/>
        </w:rPr>
      </w:pPr>
    </w:p>
    <w:p w:rsidR="00D06416" w:rsidRPr="00244711" w:rsidRDefault="00D06416" w:rsidP="00D06416">
      <w:pPr>
        <w:pStyle w:val="af1"/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Муниципальная программа «Охрана окружающей среды и рациональное природопользование в границах Новокузнецкого городского округа».</w:t>
      </w:r>
    </w:p>
    <w:p w:rsidR="00D06416" w:rsidRPr="00244711" w:rsidRDefault="00D06416" w:rsidP="00D06416">
      <w:pPr>
        <w:pStyle w:val="af1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D06416" w:rsidRPr="00244711" w:rsidRDefault="00D06416" w:rsidP="00D06416">
      <w:pPr>
        <w:ind w:firstLine="851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Целью</w:t>
      </w:r>
      <w:r w:rsidRPr="00244711">
        <w:rPr>
          <w:sz w:val="28"/>
          <w:szCs w:val="28"/>
        </w:rPr>
        <w:t xml:space="preserve"> программы является улучшение состояния окружающей среды в границах Новокузнецкого городского округа.</w:t>
      </w:r>
    </w:p>
    <w:p w:rsidR="00D06416" w:rsidRPr="00244711" w:rsidRDefault="00D06416" w:rsidP="00D06416">
      <w:pPr>
        <w:ind w:firstLine="851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Задачами</w:t>
      </w:r>
      <w:r w:rsidRPr="00244711">
        <w:rPr>
          <w:sz w:val="28"/>
          <w:szCs w:val="28"/>
        </w:rPr>
        <w:t xml:space="preserve"> программы являются:</w:t>
      </w:r>
    </w:p>
    <w:p w:rsidR="00D06416" w:rsidRPr="00244711" w:rsidRDefault="00D06416" w:rsidP="00D0641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1.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 и ликвидация ее последствий;</w:t>
      </w:r>
    </w:p>
    <w:p w:rsidR="00D06416" w:rsidRPr="00244711" w:rsidRDefault="00D06416" w:rsidP="00D0641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2. соблюдение требований муниципальных правовых актов в области охраны окружающей среды и благоустройства территории Новокузнецкого городского округа;</w:t>
      </w:r>
    </w:p>
    <w:p w:rsidR="00D06416" w:rsidRPr="00244711" w:rsidRDefault="00D06416" w:rsidP="00D064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3. повышение уровня экологической культуры населения, экологического образования и воспитания, обеспечение населения информацией о состоянии окружающей среды.</w:t>
      </w:r>
    </w:p>
    <w:p w:rsidR="00D06416" w:rsidRPr="00244711" w:rsidRDefault="00D06416" w:rsidP="00D06416">
      <w:pPr>
        <w:snapToGri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Реализация муниципальной программы нацелена на обеспечение экологически устойчивого развития города.</w:t>
      </w:r>
    </w:p>
    <w:p w:rsidR="00D06416" w:rsidRPr="00244711" w:rsidRDefault="00D06416" w:rsidP="00D06416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Разработчиком и ответственным исполнителем программы является Комитет охраны окружающей среды и природных ресурсов администрации города Новокузнецка.</w:t>
      </w:r>
    </w:p>
    <w:p w:rsidR="00D06416" w:rsidRPr="00244711" w:rsidRDefault="00D06416" w:rsidP="00D0641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Распределение планируемых расходов программы приведены в таблице:</w:t>
      </w:r>
    </w:p>
    <w:p w:rsidR="00D06416" w:rsidRPr="00244711" w:rsidRDefault="00D06416" w:rsidP="00D06416">
      <w:pPr>
        <w:ind w:firstLine="851"/>
        <w:jc w:val="both"/>
        <w:rPr>
          <w:sz w:val="28"/>
          <w:szCs w:val="28"/>
        </w:rPr>
        <w:sectPr w:rsidR="00D06416" w:rsidRPr="00244711" w:rsidSect="001D09D5">
          <w:footerReference w:type="default" r:id="rId22"/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</w:p>
    <w:tbl>
      <w:tblPr>
        <w:tblW w:w="5073" w:type="pct"/>
        <w:tblLayout w:type="fixed"/>
        <w:tblLook w:val="04A0"/>
      </w:tblPr>
      <w:tblGrid>
        <w:gridCol w:w="3091"/>
        <w:gridCol w:w="1283"/>
        <w:gridCol w:w="1265"/>
        <w:gridCol w:w="1561"/>
        <w:gridCol w:w="1290"/>
        <w:gridCol w:w="1174"/>
        <w:gridCol w:w="1648"/>
        <w:gridCol w:w="1305"/>
        <w:gridCol w:w="1405"/>
        <w:gridCol w:w="1554"/>
      </w:tblGrid>
      <w:tr w:rsidR="00D06416" w:rsidRPr="00244711" w:rsidTr="00D06416">
        <w:trPr>
          <w:trHeight w:val="372"/>
        </w:trPr>
        <w:tc>
          <w:tcPr>
            <w:tcW w:w="99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Наименование</w:t>
            </w:r>
          </w:p>
        </w:tc>
        <w:tc>
          <w:tcPr>
            <w:tcW w:w="4008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 xml:space="preserve">Расходы по годам, тыс. руб. </w:t>
            </w:r>
          </w:p>
        </w:tc>
      </w:tr>
      <w:tr w:rsidR="00D06416" w:rsidRPr="00244711" w:rsidTr="00D06416">
        <w:trPr>
          <w:trHeight w:val="330"/>
        </w:trPr>
        <w:tc>
          <w:tcPr>
            <w:tcW w:w="9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6416" w:rsidRPr="00244711" w:rsidRDefault="00D06416" w:rsidP="00D06416">
            <w:pPr>
              <w:rPr>
                <w:color w:val="000000"/>
              </w:rPr>
            </w:pPr>
          </w:p>
        </w:tc>
        <w:tc>
          <w:tcPr>
            <w:tcW w:w="131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2018 г.</w:t>
            </w:r>
          </w:p>
        </w:tc>
        <w:tc>
          <w:tcPr>
            <w:tcW w:w="132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2019 г.</w:t>
            </w:r>
          </w:p>
        </w:tc>
        <w:tc>
          <w:tcPr>
            <w:tcW w:w="1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2020 г.</w:t>
            </w:r>
          </w:p>
        </w:tc>
      </w:tr>
      <w:tr w:rsidR="00D06416" w:rsidRPr="00244711" w:rsidTr="00D06416">
        <w:trPr>
          <w:trHeight w:val="960"/>
        </w:trPr>
        <w:tc>
          <w:tcPr>
            <w:tcW w:w="9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6416" w:rsidRPr="00244711" w:rsidRDefault="00D06416" w:rsidP="00D06416">
            <w:pPr>
              <w:rPr>
                <w:color w:val="00000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 xml:space="preserve">Паспорт МП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Паспорт МП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Паспорт МП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</w:tr>
      <w:tr w:rsidR="00D06416" w:rsidRPr="00244711" w:rsidTr="00D06416">
        <w:trPr>
          <w:trHeight w:val="330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44711">
              <w:rPr>
                <w:sz w:val="22"/>
                <w:szCs w:val="22"/>
              </w:rPr>
              <w:t>Муниципальная программа «Охрана окружающей среды и рациональное природопользование в границах Новокузнецкого городского округа».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4 718,0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4 014,7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-703,3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4 063,0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3 825,5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-237,5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3 856,2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3 820,3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-35,9</w:t>
            </w:r>
          </w:p>
        </w:tc>
      </w:tr>
      <w:tr w:rsidR="00D06416" w:rsidRPr="00244711" w:rsidTr="00D06416">
        <w:trPr>
          <w:trHeight w:val="599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rPr>
                <w:bCs/>
                <w:color w:val="000000"/>
              </w:rPr>
            </w:pPr>
            <w:r w:rsidRPr="00244711">
              <w:rPr>
                <w:b/>
                <w:sz w:val="22"/>
                <w:szCs w:val="22"/>
              </w:rPr>
              <w:t>1. Основное мероприятие</w:t>
            </w:r>
            <w:r w:rsidRPr="00244711">
              <w:rPr>
                <w:sz w:val="22"/>
                <w:szCs w:val="22"/>
              </w:rPr>
              <w:t xml:space="preserve"> «Организация и проведение на территории Новокузнецкого городского округа эколого-просветительских и эколого-практических мероприятий»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200,0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30,4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-169,6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100,0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-100,0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30,7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-30,7</w:t>
            </w:r>
          </w:p>
        </w:tc>
      </w:tr>
      <w:tr w:rsidR="00D06416" w:rsidRPr="00244711" w:rsidTr="00D06416">
        <w:trPr>
          <w:trHeight w:val="551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rPr>
                <w:bCs/>
                <w:color w:val="000000"/>
              </w:rPr>
            </w:pPr>
            <w:r w:rsidRPr="00244711">
              <w:rPr>
                <w:b/>
                <w:sz w:val="22"/>
                <w:szCs w:val="22"/>
              </w:rPr>
              <w:t>2. Основное мероприятие</w:t>
            </w:r>
            <w:r w:rsidRPr="00244711">
              <w:rPr>
                <w:sz w:val="22"/>
                <w:szCs w:val="22"/>
              </w:rPr>
              <w:t xml:space="preserve"> «Обеспечение деятельности Комитета, направленной на снижение антропогенного воздействия на окружающую среду в границах Новокузнецкого городского округа»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4518,0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3 984,3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-533,7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3 963,0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3 825,5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-137,5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3 825,5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3 820,3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-5,2</w:t>
            </w:r>
          </w:p>
        </w:tc>
      </w:tr>
    </w:tbl>
    <w:p w:rsidR="00D06416" w:rsidRPr="00244711" w:rsidRDefault="00D06416" w:rsidP="00D06416">
      <w:pPr>
        <w:ind w:firstLine="709"/>
        <w:jc w:val="both"/>
        <w:rPr>
          <w:sz w:val="28"/>
          <w:szCs w:val="28"/>
        </w:rPr>
        <w:sectPr w:rsidR="00D06416" w:rsidRPr="00244711" w:rsidSect="001D09D5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D06416" w:rsidRPr="00244711" w:rsidRDefault="00D06416" w:rsidP="00D0641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Программа «Охрана окружающей среды и рациональное природопользование в границах Новокузнецкого городского округа» включает в себя 2 основных мероприятия.</w:t>
      </w:r>
    </w:p>
    <w:p w:rsidR="00D06416" w:rsidRPr="00244711" w:rsidRDefault="00D06416" w:rsidP="00D06416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 xml:space="preserve">1. Основное мероприятие «Организация и проведение на территории Новокузнецкого городского округа эколого-просветительских и эколого-практических мероприятий» </w:t>
      </w:r>
      <w:r w:rsidRPr="00244711">
        <w:rPr>
          <w:sz w:val="28"/>
          <w:szCs w:val="28"/>
        </w:rPr>
        <w:t>реализуется посредством:</w:t>
      </w:r>
    </w:p>
    <w:p w:rsidR="00D06416" w:rsidRPr="00244711" w:rsidRDefault="00D06416" w:rsidP="00D06416">
      <w:pPr>
        <w:ind w:right="-1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организации и проведения массовых мероприятий, направленных на повышение уровня экологической культуры населения, проведение мероприятий по информированию населения, предприятий и организаций по вопросам охраны окружающей среды;</w:t>
      </w:r>
    </w:p>
    <w:p w:rsidR="00D06416" w:rsidRPr="00244711" w:rsidRDefault="00D06416" w:rsidP="00D06416">
      <w:pPr>
        <w:ind w:right="-1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организации и проведения массовых мероприятий (акций), направленных на вовлечение всех слоев населения к участию в эколого-практических мероприятиях.</w:t>
      </w:r>
    </w:p>
    <w:p w:rsidR="00D06416" w:rsidRPr="00244711" w:rsidRDefault="00D06416" w:rsidP="00D0641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 данному мероприятию предусмотрены бюджетные ассигнования только на 2018 год в сумме 30,4 тыс. рублей.</w:t>
      </w:r>
    </w:p>
    <w:p w:rsidR="00D06416" w:rsidRPr="00244711" w:rsidRDefault="00D06416" w:rsidP="00D064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b/>
          <w:sz w:val="28"/>
          <w:szCs w:val="28"/>
        </w:rPr>
        <w:t xml:space="preserve">2. Основное мероприятие «Обеспечение деятельности Комитета, направленной на снижение антропогенного воздействия на окружающую среду в границах Новокузнецкого городского округа» </w:t>
      </w:r>
      <w:r w:rsidRPr="00244711">
        <w:rPr>
          <w:rFonts w:ascii="Times New Roman" w:hAnsi="Times New Roman" w:cs="Times New Roman"/>
          <w:sz w:val="28"/>
          <w:szCs w:val="28"/>
        </w:rPr>
        <w:t>охватывает несколько направлений:</w:t>
      </w:r>
    </w:p>
    <w:p w:rsidR="00D06416" w:rsidRPr="00244711" w:rsidRDefault="00D06416" w:rsidP="00D064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-изучение состояния окружающей среды городского округа, формирование и ведение банков данных об источниках и объемах ее загрязнения, о состоянии природных ресурсов и их использовании, оценка возможностей размещения объектов строительства на территории Новокузнецкого городского округа;</w:t>
      </w:r>
    </w:p>
    <w:p w:rsidR="00D06416" w:rsidRPr="00244711" w:rsidRDefault="00D06416" w:rsidP="00D06416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4711">
        <w:rPr>
          <w:rFonts w:ascii="Times New Roman" w:hAnsi="Times New Roman" w:cs="Times New Roman"/>
          <w:color w:val="000000"/>
          <w:sz w:val="28"/>
          <w:szCs w:val="28"/>
        </w:rPr>
        <w:t>-осуществление деятельности по информированию и распространению инновационного опыта в области охраны окружающей среды;</w:t>
      </w:r>
    </w:p>
    <w:p w:rsidR="00D06416" w:rsidRPr="00244711" w:rsidRDefault="00D06416" w:rsidP="00D064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color w:val="000000"/>
          <w:sz w:val="28"/>
          <w:szCs w:val="28"/>
        </w:rPr>
        <w:t>-организация и проведение проверок соблюдения требований природоохранного законодательства на территории Новокузнецкого городского округа;</w:t>
      </w:r>
    </w:p>
    <w:p w:rsidR="00D06416" w:rsidRPr="00244711" w:rsidRDefault="00D06416" w:rsidP="00D064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-координация </w:t>
      </w:r>
      <w:proofErr w:type="gramStart"/>
      <w:r w:rsidRPr="00244711">
        <w:rPr>
          <w:sz w:val="28"/>
          <w:szCs w:val="28"/>
        </w:rPr>
        <w:t>выполнения плана природоохранных мероприятий города Новокузнецка</w:t>
      </w:r>
      <w:proofErr w:type="gramEnd"/>
      <w:r w:rsidRPr="00244711">
        <w:rPr>
          <w:sz w:val="28"/>
          <w:szCs w:val="28"/>
        </w:rPr>
        <w:t>;</w:t>
      </w:r>
    </w:p>
    <w:p w:rsidR="00D06416" w:rsidRPr="00244711" w:rsidRDefault="00D06416" w:rsidP="00D06416">
      <w:pPr>
        <w:ind w:right="-1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-организация мероприятий по вовлечению отходов в процесс переработки и (или) повторному их использованию.</w:t>
      </w:r>
    </w:p>
    <w:p w:rsidR="00D06416" w:rsidRPr="00244711" w:rsidRDefault="00D06416" w:rsidP="00D0641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 По данному мероприятию предусмотрены бюджетные ассигнования:</w:t>
      </w:r>
    </w:p>
    <w:p w:rsidR="00D06416" w:rsidRPr="00244711" w:rsidRDefault="00D06416" w:rsidP="00D064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-2018 год 3 984,3 тыс. рублей;</w:t>
      </w:r>
    </w:p>
    <w:p w:rsidR="00D06416" w:rsidRPr="00244711" w:rsidRDefault="00D06416" w:rsidP="00D064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-2019 год 3 825,5 тыс. рублей;</w:t>
      </w:r>
    </w:p>
    <w:p w:rsidR="00D06416" w:rsidRPr="00244711" w:rsidRDefault="00D06416" w:rsidP="00D064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-2020 год 3 820,3 тыс. рублей.</w:t>
      </w:r>
    </w:p>
    <w:p w:rsidR="00483E80" w:rsidRPr="00244711" w:rsidRDefault="00483E80" w:rsidP="0000462C">
      <w:pPr>
        <w:jc w:val="center"/>
        <w:rPr>
          <w:b/>
          <w:sz w:val="28"/>
          <w:szCs w:val="28"/>
        </w:rPr>
      </w:pPr>
    </w:p>
    <w:p w:rsidR="00D06416" w:rsidRPr="00244711" w:rsidRDefault="00D06416" w:rsidP="00D06416">
      <w:pPr>
        <w:jc w:val="center"/>
        <w:rPr>
          <w:b/>
          <w:color w:val="4F6228" w:themeColor="accent3" w:themeShade="80"/>
          <w:sz w:val="28"/>
          <w:szCs w:val="28"/>
        </w:rPr>
      </w:pPr>
      <w:r w:rsidRPr="00244711">
        <w:rPr>
          <w:b/>
          <w:sz w:val="28"/>
          <w:szCs w:val="28"/>
        </w:rPr>
        <w:t>2. Муниципальная программа «Основные направления развития</w:t>
      </w:r>
    </w:p>
    <w:p w:rsidR="00D06416" w:rsidRPr="00244711" w:rsidRDefault="00D06416" w:rsidP="00D06416">
      <w:pPr>
        <w:jc w:val="center"/>
        <w:outlineLvl w:val="0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территории Новокузнецкого городского округа»</w:t>
      </w:r>
    </w:p>
    <w:p w:rsidR="00D06416" w:rsidRPr="00244711" w:rsidRDefault="00D06416" w:rsidP="00D06416">
      <w:pPr>
        <w:ind w:firstLine="709"/>
        <w:jc w:val="center"/>
        <w:outlineLvl w:val="0"/>
        <w:rPr>
          <w:b/>
          <w:sz w:val="28"/>
          <w:szCs w:val="28"/>
        </w:rPr>
      </w:pPr>
    </w:p>
    <w:p w:rsidR="00D06416" w:rsidRPr="00244711" w:rsidRDefault="00D06416" w:rsidP="00D06416">
      <w:pPr>
        <w:ind w:firstLine="709"/>
        <w:jc w:val="both"/>
        <w:outlineLvl w:val="0"/>
        <w:rPr>
          <w:sz w:val="28"/>
          <w:szCs w:val="28"/>
        </w:rPr>
      </w:pPr>
      <w:r w:rsidRPr="00244711">
        <w:rPr>
          <w:b/>
          <w:sz w:val="28"/>
          <w:szCs w:val="28"/>
        </w:rPr>
        <w:t>Цель программы</w:t>
      </w:r>
      <w:r w:rsidRPr="00244711">
        <w:rPr>
          <w:sz w:val="28"/>
          <w:szCs w:val="28"/>
        </w:rPr>
        <w:t xml:space="preserve"> – стимулирование градостроительной деятельности на территории Новокузнецкого городского округа, совершенствование системы управления земельными ресурсами на территории Новокузнецкого городского округа.</w:t>
      </w:r>
    </w:p>
    <w:p w:rsidR="00D06416" w:rsidRPr="00244711" w:rsidRDefault="00D06416" w:rsidP="00D06416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Задачи программы:</w:t>
      </w:r>
    </w:p>
    <w:p w:rsidR="00D06416" w:rsidRPr="00244711" w:rsidRDefault="00D06416" w:rsidP="00D06416">
      <w:pPr>
        <w:pStyle w:val="af1"/>
        <w:tabs>
          <w:tab w:val="left" w:pos="425"/>
          <w:tab w:val="left" w:pos="709"/>
        </w:tabs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1. Разработка и актуализация градостроительной документации Новокузнецкого городского округа.</w:t>
      </w:r>
    </w:p>
    <w:p w:rsidR="00D06416" w:rsidRPr="00244711" w:rsidRDefault="00D06416" w:rsidP="00D06416">
      <w:pPr>
        <w:pStyle w:val="af1"/>
        <w:tabs>
          <w:tab w:val="left" w:pos="425"/>
          <w:tab w:val="left" w:pos="709"/>
        </w:tabs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2. Формирование архитектурного облика Новокузнецкого городского округа, в том числе единого эстетического рекламно-информационного пространства.</w:t>
      </w:r>
    </w:p>
    <w:p w:rsidR="00D06416" w:rsidRPr="00244711" w:rsidRDefault="00D06416" w:rsidP="00D06416">
      <w:pPr>
        <w:pStyle w:val="af1"/>
        <w:tabs>
          <w:tab w:val="left" w:pos="425"/>
          <w:tab w:val="left" w:pos="709"/>
        </w:tabs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3. Соблюдение процедур и повышение качества оказания муниципальных услуг в сфере строительства и в сфере земельных ресурсов в соответствии с действующим законодательством Российской Федерации. </w:t>
      </w:r>
    </w:p>
    <w:p w:rsidR="00D06416" w:rsidRPr="00244711" w:rsidRDefault="00D06416" w:rsidP="00D06416">
      <w:pPr>
        <w:pStyle w:val="af1"/>
        <w:tabs>
          <w:tab w:val="left" w:pos="0"/>
          <w:tab w:val="left" w:pos="709"/>
        </w:tabs>
        <w:ind w:left="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ab/>
        <w:t xml:space="preserve"> 4. Повышение качества оказания муниципальных услуг за счет создания инфраструктуры и актуализации пространственных данных Новокузнецкого городского округа.</w:t>
      </w:r>
    </w:p>
    <w:p w:rsidR="00D06416" w:rsidRPr="00244711" w:rsidRDefault="00D06416" w:rsidP="00D06416">
      <w:pPr>
        <w:pStyle w:val="af1"/>
        <w:tabs>
          <w:tab w:val="left" w:pos="425"/>
          <w:tab w:val="left" w:pos="709"/>
        </w:tabs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5. Увеличение доходов бюджета Новокузнецкого городского округа от использования земельных участков на праве аренды.</w:t>
      </w:r>
    </w:p>
    <w:p w:rsidR="00D06416" w:rsidRPr="00244711" w:rsidRDefault="00D06416" w:rsidP="00D06416">
      <w:pPr>
        <w:tabs>
          <w:tab w:val="left" w:pos="425"/>
          <w:tab w:val="left" w:pos="709"/>
        </w:tabs>
        <w:ind w:firstLine="709"/>
        <w:jc w:val="both"/>
        <w:rPr>
          <w:sz w:val="28"/>
          <w:szCs w:val="28"/>
        </w:rPr>
      </w:pPr>
      <w:r w:rsidRPr="00244711">
        <w:rPr>
          <w:rFonts w:eastAsiaTheme="minorHAnsi"/>
          <w:sz w:val="28"/>
          <w:szCs w:val="28"/>
          <w:lang w:eastAsia="en-US"/>
        </w:rPr>
        <w:t xml:space="preserve">6. Обеспечение </w:t>
      </w:r>
      <w:proofErr w:type="gramStart"/>
      <w:r w:rsidRPr="00244711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244711">
        <w:rPr>
          <w:rFonts w:eastAsiaTheme="minorHAnsi"/>
          <w:sz w:val="28"/>
          <w:szCs w:val="28"/>
          <w:lang w:eastAsia="en-US"/>
        </w:rPr>
        <w:t xml:space="preserve"> соблюдением требований действующего законодательства Российской Федерации в области градостроительства и земельных правоотношений</w:t>
      </w:r>
      <w:r w:rsidRPr="00244711">
        <w:rPr>
          <w:sz w:val="28"/>
          <w:szCs w:val="28"/>
        </w:rPr>
        <w:t>.</w:t>
      </w:r>
    </w:p>
    <w:p w:rsidR="00D06416" w:rsidRPr="00244711" w:rsidRDefault="00D06416" w:rsidP="00D06416">
      <w:pPr>
        <w:pStyle w:val="af1"/>
        <w:tabs>
          <w:tab w:val="left" w:pos="425"/>
          <w:tab w:val="left" w:pos="709"/>
        </w:tabs>
        <w:ind w:left="0" w:firstLine="709"/>
        <w:jc w:val="both"/>
        <w:rPr>
          <w:color w:val="FF0000"/>
          <w:sz w:val="28"/>
          <w:szCs w:val="28"/>
        </w:rPr>
      </w:pPr>
      <w:r w:rsidRPr="00244711">
        <w:rPr>
          <w:sz w:val="28"/>
          <w:szCs w:val="28"/>
        </w:rPr>
        <w:t>7. Повышение эффективности использования бюджетных средств.</w:t>
      </w:r>
    </w:p>
    <w:p w:rsidR="00D06416" w:rsidRPr="00244711" w:rsidRDefault="00D06416" w:rsidP="00D06416">
      <w:pPr>
        <w:tabs>
          <w:tab w:val="left" w:pos="709"/>
        </w:tabs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8. Эффективное управление реализацией настоящей программы.</w:t>
      </w:r>
    </w:p>
    <w:p w:rsidR="00D06416" w:rsidRPr="00244711" w:rsidRDefault="00D06416" w:rsidP="00D0641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Разработчиком и ответственным исполнителем программы является Комитет градостроительства и земельных ресурсов администрации города Новокузнецка.</w:t>
      </w:r>
    </w:p>
    <w:p w:rsidR="00D06416" w:rsidRPr="00244711" w:rsidRDefault="00D06416" w:rsidP="00D06416">
      <w:pPr>
        <w:ind w:firstLine="70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 бюджете города по муниципальной программе «Основные направления развития территории Новокузнецкого городского округа»</w:t>
      </w:r>
      <w:r w:rsidR="004441BB" w:rsidRPr="00244711">
        <w:rPr>
          <w:sz w:val="28"/>
          <w:szCs w:val="28"/>
        </w:rPr>
        <w:t xml:space="preserve"> на 2018 год и плановый период </w:t>
      </w:r>
      <w:r w:rsidRPr="00244711">
        <w:rPr>
          <w:sz w:val="28"/>
          <w:szCs w:val="28"/>
        </w:rPr>
        <w:t xml:space="preserve">2019 и 2020 годов предусмотрено 129 837,3 тыс. руб., в том числе: 2018 год – 44 495,5 тыс. руб.; 2019 год – 42 888,9 тыс. руб.; 2020 год – 42 452,9 тыс. руб. </w:t>
      </w:r>
    </w:p>
    <w:p w:rsidR="00D06416" w:rsidRPr="00244711" w:rsidRDefault="00D06416" w:rsidP="00D0641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Распределение планируемых расходов программы приведены в таблице:</w:t>
      </w:r>
    </w:p>
    <w:p w:rsidR="00D06416" w:rsidRPr="00244711" w:rsidRDefault="00D06416" w:rsidP="00D06416">
      <w:pPr>
        <w:ind w:firstLine="851"/>
        <w:jc w:val="both"/>
        <w:rPr>
          <w:sz w:val="28"/>
          <w:szCs w:val="28"/>
        </w:rPr>
        <w:sectPr w:rsidR="00D06416" w:rsidRPr="00244711" w:rsidSect="001D09D5">
          <w:footerReference w:type="default" r:id="rId23"/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</w:p>
    <w:tbl>
      <w:tblPr>
        <w:tblW w:w="5161" w:type="pct"/>
        <w:tblLayout w:type="fixed"/>
        <w:tblLook w:val="04A0"/>
      </w:tblPr>
      <w:tblGrid>
        <w:gridCol w:w="3512"/>
        <w:gridCol w:w="1280"/>
        <w:gridCol w:w="1261"/>
        <w:gridCol w:w="1566"/>
        <w:gridCol w:w="1284"/>
        <w:gridCol w:w="1176"/>
        <w:gridCol w:w="1493"/>
        <w:gridCol w:w="1299"/>
        <w:gridCol w:w="1413"/>
        <w:gridCol w:w="1562"/>
      </w:tblGrid>
      <w:tr w:rsidR="00D06416" w:rsidRPr="00244711" w:rsidTr="00D06416">
        <w:trPr>
          <w:trHeight w:val="372"/>
          <w:tblHeader/>
        </w:trPr>
        <w:tc>
          <w:tcPr>
            <w:tcW w:w="110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Наименование</w:t>
            </w:r>
          </w:p>
        </w:tc>
        <w:tc>
          <w:tcPr>
            <w:tcW w:w="3892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 xml:space="preserve">Расходы по годам, тыс. руб. </w:t>
            </w:r>
          </w:p>
        </w:tc>
      </w:tr>
      <w:tr w:rsidR="00D06416" w:rsidRPr="00244711" w:rsidTr="007B5FAF">
        <w:trPr>
          <w:trHeight w:val="330"/>
          <w:tblHeader/>
        </w:trPr>
        <w:tc>
          <w:tcPr>
            <w:tcW w:w="110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6416" w:rsidRPr="00244711" w:rsidRDefault="00D06416" w:rsidP="00D06416">
            <w:pPr>
              <w:rPr>
                <w:color w:val="000000"/>
              </w:rPr>
            </w:pPr>
          </w:p>
        </w:tc>
        <w:tc>
          <w:tcPr>
            <w:tcW w:w="129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2018 г.</w:t>
            </w:r>
          </w:p>
        </w:tc>
        <w:tc>
          <w:tcPr>
            <w:tcW w:w="124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2019 г.</w:t>
            </w:r>
          </w:p>
        </w:tc>
        <w:tc>
          <w:tcPr>
            <w:tcW w:w="134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2020 г.</w:t>
            </w:r>
          </w:p>
        </w:tc>
      </w:tr>
      <w:tr w:rsidR="00D06416" w:rsidRPr="00244711" w:rsidTr="007B5FAF">
        <w:trPr>
          <w:trHeight w:val="648"/>
          <w:tblHeader/>
        </w:trPr>
        <w:tc>
          <w:tcPr>
            <w:tcW w:w="110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6416" w:rsidRPr="00244711" w:rsidRDefault="00D06416" w:rsidP="00D06416">
            <w:pPr>
              <w:rPr>
                <w:color w:val="00000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 xml:space="preserve">Паспорт МП 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Паспорт МП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Паспорт МП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</w:tr>
      <w:tr w:rsidR="00D06416" w:rsidRPr="00244711" w:rsidTr="007B5FAF">
        <w:trPr>
          <w:trHeight w:val="330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rPr>
                <w:b/>
                <w:bCs/>
                <w:color w:val="000000"/>
              </w:rPr>
            </w:pPr>
            <w:r w:rsidRPr="00244711">
              <w:rPr>
                <w:sz w:val="22"/>
                <w:szCs w:val="22"/>
              </w:rPr>
              <w:t>Муниципальная программа «Основные направления развития территории Новокузнецкого городского округа»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64 148,0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44 495,5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-19 652,5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64 378,0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42 888,9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-21 489,1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64378,0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42 452,9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-21 925,1</w:t>
            </w:r>
          </w:p>
        </w:tc>
      </w:tr>
      <w:tr w:rsidR="00D06416" w:rsidRPr="00244711" w:rsidTr="007B5FAF">
        <w:trPr>
          <w:trHeight w:val="599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pStyle w:val="af1"/>
              <w:ind w:left="0" w:right="-30"/>
              <w:rPr>
                <w:bCs/>
                <w:color w:val="000000"/>
              </w:rPr>
            </w:pPr>
            <w:r w:rsidRPr="00244711">
              <w:rPr>
                <w:b/>
                <w:sz w:val="22"/>
                <w:szCs w:val="22"/>
              </w:rPr>
              <w:t>Мероприятие 2</w:t>
            </w:r>
            <w:r w:rsidRPr="00244711">
              <w:rPr>
                <w:sz w:val="22"/>
                <w:szCs w:val="22"/>
              </w:rPr>
              <w:t xml:space="preserve"> «Разработка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Новокузнецкого городского округа»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7 374,0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113,1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-7 260,9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8 749,0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-8 749,0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8 749,0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-8 749,0</w:t>
            </w:r>
          </w:p>
        </w:tc>
      </w:tr>
      <w:tr w:rsidR="00D06416" w:rsidRPr="00244711" w:rsidTr="007B5FAF">
        <w:trPr>
          <w:trHeight w:val="551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ind w:right="136"/>
              <w:rPr>
                <w:bCs/>
                <w:color w:val="000000"/>
              </w:rPr>
            </w:pPr>
            <w:r w:rsidRPr="00244711">
              <w:rPr>
                <w:b/>
                <w:sz w:val="22"/>
                <w:szCs w:val="22"/>
              </w:rPr>
              <w:t>Мероприятие 3</w:t>
            </w:r>
            <w:r w:rsidRPr="00244711">
              <w:rPr>
                <w:sz w:val="22"/>
                <w:szCs w:val="22"/>
              </w:rPr>
              <w:t xml:space="preserve"> «Разработка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конструкций»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1 003,0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-1 003,0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2 000,0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-2 000,0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2 000,0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-2 000,0</w:t>
            </w:r>
          </w:p>
        </w:tc>
      </w:tr>
      <w:tr w:rsidR="00D06416" w:rsidRPr="00244711" w:rsidTr="007B5FAF">
        <w:trPr>
          <w:trHeight w:val="551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r w:rsidRPr="00244711">
              <w:rPr>
                <w:b/>
                <w:color w:val="000000"/>
                <w:sz w:val="22"/>
                <w:szCs w:val="22"/>
              </w:rPr>
              <w:t>Мероприятие 10</w:t>
            </w:r>
            <w:r w:rsidRPr="00244711">
              <w:rPr>
                <w:color w:val="000000"/>
                <w:sz w:val="22"/>
                <w:szCs w:val="22"/>
              </w:rPr>
              <w:t>«Инвентаризация земель на территории Новокузнецкого городского округа»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764,0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-764,0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D06416" w:rsidRPr="00244711" w:rsidTr="007B5FAF">
        <w:trPr>
          <w:trHeight w:val="551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rPr>
                <w:bCs/>
                <w:color w:val="000000"/>
              </w:rPr>
            </w:pPr>
            <w:r w:rsidRPr="00244711">
              <w:rPr>
                <w:b/>
                <w:sz w:val="22"/>
                <w:szCs w:val="22"/>
              </w:rPr>
              <w:t xml:space="preserve">Мероприятие 13 </w:t>
            </w:r>
            <w:r w:rsidRPr="00244711">
              <w:rPr>
                <w:sz w:val="22"/>
                <w:szCs w:val="22"/>
              </w:rPr>
              <w:t>«Финансовое оздоровление сферы управления градостроительной деятельностью и управления земельными ресурсами»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3200,0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-3200,0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3200,0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-3200,0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3200,0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-3200,0</w:t>
            </w:r>
          </w:p>
        </w:tc>
      </w:tr>
      <w:tr w:rsidR="00D06416" w:rsidRPr="00244711" w:rsidTr="007B5FAF">
        <w:trPr>
          <w:trHeight w:val="551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6416" w:rsidRPr="00244711" w:rsidRDefault="00D06416" w:rsidP="00D06416">
            <w:pPr>
              <w:rPr>
                <w:bCs/>
                <w:color w:val="000000"/>
              </w:rPr>
            </w:pPr>
            <w:r w:rsidRPr="00244711">
              <w:rPr>
                <w:b/>
                <w:sz w:val="22"/>
                <w:szCs w:val="22"/>
              </w:rPr>
              <w:t xml:space="preserve">Мероприятие 14 </w:t>
            </w:r>
            <w:r w:rsidRPr="00244711">
              <w:rPr>
                <w:sz w:val="22"/>
                <w:szCs w:val="22"/>
              </w:rPr>
              <w:t>«Обеспечение функционирования Комитета по реализации программы»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51 807,0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44 382,4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-7 424,6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50 429,0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42 888,9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-7540,1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50 429,0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42 452,9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416" w:rsidRPr="00244711" w:rsidRDefault="00D06416" w:rsidP="00D0641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-7 976,1</w:t>
            </w:r>
          </w:p>
        </w:tc>
      </w:tr>
    </w:tbl>
    <w:p w:rsidR="00D06416" w:rsidRPr="00244711" w:rsidRDefault="00D06416" w:rsidP="00D06416">
      <w:pPr>
        <w:ind w:firstLine="709"/>
        <w:jc w:val="both"/>
        <w:rPr>
          <w:sz w:val="28"/>
          <w:szCs w:val="28"/>
        </w:rPr>
        <w:sectPr w:rsidR="00D06416" w:rsidRPr="00244711" w:rsidSect="001D09D5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D06416" w:rsidRPr="00244711" w:rsidRDefault="00D06416" w:rsidP="00D0641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Программа включает  в себя 14 основных мероприятий, но по причине недостаточного объема доведенных бюджетных средств, расходы предусмотрены только по следующим мероприятиям:</w:t>
      </w:r>
    </w:p>
    <w:p w:rsidR="00D06416" w:rsidRPr="00244711" w:rsidRDefault="00D06416" w:rsidP="00D06416">
      <w:pPr>
        <w:pStyle w:val="af1"/>
        <w:ind w:left="0" w:right="-30"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Мероприятие 2. 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Новокузнецкого городского округа.</w:t>
      </w:r>
    </w:p>
    <w:p w:rsidR="00D06416" w:rsidRPr="00244711" w:rsidRDefault="00D06416" w:rsidP="00D06416">
      <w:pPr>
        <w:pStyle w:val="af1"/>
        <w:ind w:left="0" w:right="-30"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 xml:space="preserve">На реализацию данного мероприятия предусмотрены расходы в бюджете только на 2018 год в сумме 113,1тыс. руб. и  будет направлена на оплату расходов по рассмотрению в Арбитражном суде Кемеровской области дел </w:t>
      </w:r>
      <w:proofErr w:type="spellStart"/>
      <w:r w:rsidRPr="00244711">
        <w:rPr>
          <w:sz w:val="28"/>
          <w:szCs w:val="28"/>
        </w:rPr>
        <w:t>обанкротстве</w:t>
      </w:r>
      <w:proofErr w:type="spellEnd"/>
      <w:r w:rsidRPr="00244711">
        <w:rPr>
          <w:sz w:val="28"/>
          <w:szCs w:val="28"/>
        </w:rPr>
        <w:t xml:space="preserve"> 2 предприятий  в сумме 50,0тыс. руб. и оплату судебных расходов по исполнительным листам в сумме 63,1тыс. руб.</w:t>
      </w:r>
      <w:proofErr w:type="gramEnd"/>
    </w:p>
    <w:p w:rsidR="00D06416" w:rsidRPr="00244711" w:rsidRDefault="00D06416" w:rsidP="00D06416">
      <w:pPr>
        <w:pStyle w:val="af1"/>
        <w:ind w:left="0" w:right="-30"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 xml:space="preserve">Мероприятие 14. Обеспечение функционирования Комитета по реализации программы. </w:t>
      </w:r>
    </w:p>
    <w:p w:rsidR="00D06416" w:rsidRPr="00244711" w:rsidRDefault="00D06416" w:rsidP="00D06416">
      <w:pPr>
        <w:pStyle w:val="af1"/>
        <w:ind w:left="0" w:right="-3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на содержание комитета составят: в 2018 году – 44 382,4</w:t>
      </w:r>
      <w:r w:rsidR="004441BB" w:rsidRPr="00244711">
        <w:rPr>
          <w:sz w:val="28"/>
          <w:szCs w:val="28"/>
        </w:rPr>
        <w:t xml:space="preserve"> тыс. руб., в 2019 году в сумме</w:t>
      </w:r>
      <w:r w:rsidRPr="00244711">
        <w:rPr>
          <w:sz w:val="28"/>
          <w:szCs w:val="28"/>
        </w:rPr>
        <w:t xml:space="preserve"> 42 888,9 тыс. руб., в 2020 году в сумме 42 452,9 тыс. руб.</w:t>
      </w:r>
    </w:p>
    <w:p w:rsidR="00EB3B99" w:rsidRPr="00244711" w:rsidRDefault="00EB3B99" w:rsidP="00EB3B99">
      <w:pPr>
        <w:jc w:val="center"/>
        <w:rPr>
          <w:b/>
          <w:color w:val="4F6228" w:themeColor="accent3" w:themeShade="80"/>
          <w:sz w:val="28"/>
          <w:szCs w:val="28"/>
        </w:rPr>
      </w:pPr>
    </w:p>
    <w:p w:rsidR="00C74170" w:rsidRPr="00244711" w:rsidRDefault="00C74170" w:rsidP="00C74170">
      <w:pPr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3. Муниципальная программа «Комплексное благоустройство Новокузнецкого городского округа»</w:t>
      </w:r>
    </w:p>
    <w:p w:rsidR="00C74170" w:rsidRPr="00244711" w:rsidRDefault="00C74170" w:rsidP="00C74170">
      <w:pPr>
        <w:ind w:firstLine="851"/>
        <w:jc w:val="center"/>
        <w:rPr>
          <w:b/>
          <w:sz w:val="28"/>
          <w:szCs w:val="28"/>
        </w:rPr>
      </w:pPr>
    </w:p>
    <w:p w:rsidR="00C74170" w:rsidRPr="00244711" w:rsidRDefault="00C74170" w:rsidP="00C74170">
      <w:pPr>
        <w:ind w:firstLine="851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Целью</w:t>
      </w:r>
      <w:r w:rsidRPr="00244711">
        <w:rPr>
          <w:sz w:val="28"/>
          <w:szCs w:val="28"/>
        </w:rPr>
        <w:t xml:space="preserve"> программы является повышение уровня безопасности, комфортности и эстетической привлекательности среды проживания населения на территории Новокузнецкого городского округа.</w:t>
      </w:r>
    </w:p>
    <w:p w:rsidR="00C74170" w:rsidRPr="00244711" w:rsidRDefault="00C74170" w:rsidP="00C74170">
      <w:pPr>
        <w:ind w:firstLine="851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Задачами</w:t>
      </w:r>
      <w:r w:rsidRPr="00244711">
        <w:rPr>
          <w:sz w:val="28"/>
          <w:szCs w:val="28"/>
        </w:rPr>
        <w:t xml:space="preserve"> программы являются:</w:t>
      </w:r>
    </w:p>
    <w:p w:rsidR="00C74170" w:rsidRPr="00244711" w:rsidRDefault="00C74170" w:rsidP="00C74170">
      <w:pPr>
        <w:pStyle w:val="af1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Улучшение работ по текущему содержанию и ремонту автомобильных дорог общего пользования местного значения и других элементов улично-дорожной сети.</w:t>
      </w:r>
    </w:p>
    <w:p w:rsidR="00C74170" w:rsidRPr="00244711" w:rsidRDefault="00C74170" w:rsidP="00C74170">
      <w:pPr>
        <w:pStyle w:val="af1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Повышение качества работ (услуг) по благоустройству территории города.</w:t>
      </w:r>
    </w:p>
    <w:p w:rsidR="00C74170" w:rsidRPr="00244711" w:rsidRDefault="00C74170" w:rsidP="00C74170">
      <w:pPr>
        <w:pStyle w:val="af1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Повышение качества мероприятий по озеленению города.</w:t>
      </w:r>
    </w:p>
    <w:p w:rsidR="00C74170" w:rsidRPr="00244711" w:rsidRDefault="00C74170" w:rsidP="00C74170">
      <w:pPr>
        <w:pStyle w:val="af1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Улучшение содержания мест захоронения.</w:t>
      </w:r>
    </w:p>
    <w:p w:rsidR="00C74170" w:rsidRPr="00244711" w:rsidRDefault="00C74170" w:rsidP="00C74170">
      <w:pPr>
        <w:pStyle w:val="af1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Повышение качества банных услуг, предоставляемых населению города Новокузнецка муниципальными предприятиями.</w:t>
      </w:r>
    </w:p>
    <w:p w:rsidR="00C74170" w:rsidRPr="00244711" w:rsidRDefault="00C74170" w:rsidP="00C74170">
      <w:pPr>
        <w:pStyle w:val="af1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Улучшение санитарно-экологической обстановки в местах санкционированного размещения твердых коммунальных отходов (далее – ТКО).</w:t>
      </w:r>
    </w:p>
    <w:p w:rsidR="00C74170" w:rsidRPr="00244711" w:rsidRDefault="00C74170" w:rsidP="00C74170">
      <w:pPr>
        <w:pStyle w:val="af1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Эффективное управление реализацией программы и обеспечение </w:t>
      </w:r>
      <w:proofErr w:type="gramStart"/>
      <w:r w:rsidRPr="00244711">
        <w:rPr>
          <w:sz w:val="28"/>
          <w:szCs w:val="28"/>
        </w:rPr>
        <w:t>контроля за</w:t>
      </w:r>
      <w:proofErr w:type="gramEnd"/>
      <w:r w:rsidRPr="00244711">
        <w:rPr>
          <w:sz w:val="28"/>
          <w:szCs w:val="28"/>
        </w:rPr>
        <w:t xml:space="preserve"> соблюдением требований действующего законодательства РФ в области управления дорожно-коммунальным хозяйством.</w:t>
      </w:r>
    </w:p>
    <w:p w:rsidR="00C74170" w:rsidRPr="00244711" w:rsidRDefault="00C74170" w:rsidP="00C74170">
      <w:pPr>
        <w:pStyle w:val="af1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Повышение эффективности использования бюджетных средств.</w:t>
      </w:r>
    </w:p>
    <w:p w:rsidR="00C74170" w:rsidRPr="00244711" w:rsidRDefault="00C74170" w:rsidP="00C74170">
      <w:pPr>
        <w:pStyle w:val="af1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Эффективное функционирование системы обеспечения безопасности дорожного движения.</w:t>
      </w:r>
    </w:p>
    <w:p w:rsidR="00C74170" w:rsidRPr="00244711" w:rsidRDefault="00C74170" w:rsidP="00C74170">
      <w:pPr>
        <w:pStyle w:val="af1"/>
        <w:numPr>
          <w:ilvl w:val="0"/>
          <w:numId w:val="2"/>
        </w:numPr>
        <w:autoSpaceDE w:val="0"/>
        <w:autoSpaceDN w:val="0"/>
        <w:adjustRightInd w:val="0"/>
        <w:ind w:left="1070"/>
        <w:rPr>
          <w:rFonts w:eastAsiaTheme="minorHAnsi"/>
          <w:sz w:val="28"/>
          <w:szCs w:val="28"/>
          <w:lang w:eastAsia="en-US"/>
        </w:rPr>
      </w:pPr>
      <w:r w:rsidRPr="00244711">
        <w:rPr>
          <w:rFonts w:eastAsiaTheme="minorHAnsi"/>
          <w:sz w:val="28"/>
          <w:szCs w:val="28"/>
          <w:lang w:eastAsia="en-US"/>
        </w:rPr>
        <w:t xml:space="preserve"> Повышение уровня благоустройства территории Новокузнецкого городского округа</w:t>
      </w:r>
    </w:p>
    <w:p w:rsidR="00C74170" w:rsidRPr="00244711" w:rsidRDefault="00C74170" w:rsidP="00C74170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Разработчиком и ответственным исполнителем программы является управление </w:t>
      </w:r>
      <w:proofErr w:type="spellStart"/>
      <w:r w:rsidRPr="00244711">
        <w:rPr>
          <w:sz w:val="28"/>
          <w:szCs w:val="28"/>
        </w:rPr>
        <w:t>дорожно</w:t>
      </w:r>
      <w:proofErr w:type="spellEnd"/>
      <w:r w:rsidRPr="00244711">
        <w:rPr>
          <w:sz w:val="28"/>
          <w:szCs w:val="28"/>
        </w:rPr>
        <w:t>–коммунального хозяйства и благоустройства администрации города Новокузнецка, соисполнителем – управление капитального строительства администрации города Новокузнецка, управление по транспорту и связи города Новокузнецка управление.</w:t>
      </w:r>
    </w:p>
    <w:p w:rsidR="00C74170" w:rsidRPr="00244711" w:rsidRDefault="00C74170" w:rsidP="00C74170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 бюджете города по Муниципальной программе «Комплексное благоустройство Новокузнецкого городского округа» на 2018 год и плановый период 2019 - 2020 годов предусмотрено 2 362 640,2 тыс. руб., в то</w:t>
      </w:r>
      <w:r w:rsidR="004441BB" w:rsidRPr="00244711">
        <w:rPr>
          <w:sz w:val="28"/>
          <w:szCs w:val="28"/>
        </w:rPr>
        <w:t>м числе: 2018 год – 1 068 073,9</w:t>
      </w:r>
      <w:r w:rsidRPr="00244711">
        <w:rPr>
          <w:sz w:val="28"/>
          <w:szCs w:val="28"/>
        </w:rPr>
        <w:t xml:space="preserve"> тыс. руб.; 2019 год – 651 057,1 тыс. руб.; 2020 год – 643 509,2 тыс. руб. </w:t>
      </w:r>
    </w:p>
    <w:p w:rsidR="00C74170" w:rsidRPr="00244711" w:rsidRDefault="00C74170" w:rsidP="00C74170">
      <w:pPr>
        <w:ind w:firstLine="851"/>
        <w:jc w:val="both"/>
        <w:rPr>
          <w:sz w:val="28"/>
          <w:szCs w:val="28"/>
        </w:rPr>
        <w:sectPr w:rsidR="00C74170" w:rsidRPr="00244711" w:rsidSect="00C74170">
          <w:footerReference w:type="default" r:id="rId24"/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  <w:r w:rsidRPr="00244711">
        <w:rPr>
          <w:sz w:val="28"/>
          <w:szCs w:val="28"/>
        </w:rPr>
        <w:t>Распределение планируемых расходов программы приведены в таблице:</w:t>
      </w:r>
    </w:p>
    <w:tbl>
      <w:tblPr>
        <w:tblW w:w="5073" w:type="pct"/>
        <w:tblLayout w:type="fixed"/>
        <w:tblLook w:val="04A0"/>
      </w:tblPr>
      <w:tblGrid>
        <w:gridCol w:w="3091"/>
        <w:gridCol w:w="1283"/>
        <w:gridCol w:w="1265"/>
        <w:gridCol w:w="1561"/>
        <w:gridCol w:w="1290"/>
        <w:gridCol w:w="1174"/>
        <w:gridCol w:w="1648"/>
        <w:gridCol w:w="1305"/>
        <w:gridCol w:w="1405"/>
        <w:gridCol w:w="1554"/>
      </w:tblGrid>
      <w:tr w:rsidR="00C74170" w:rsidRPr="00244711" w:rsidTr="00C74170">
        <w:trPr>
          <w:trHeight w:val="372"/>
          <w:tblHeader/>
        </w:trPr>
        <w:tc>
          <w:tcPr>
            <w:tcW w:w="99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bookmarkStart w:id="0" w:name="RANGE!A1:J21"/>
            <w:r w:rsidRPr="00244711">
              <w:rPr>
                <w:color w:val="000000"/>
              </w:rPr>
              <w:t>Наименование</w:t>
            </w:r>
            <w:bookmarkEnd w:id="0"/>
          </w:p>
        </w:tc>
        <w:tc>
          <w:tcPr>
            <w:tcW w:w="4008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 xml:space="preserve">Расходы по годам, тыс. руб. </w:t>
            </w:r>
          </w:p>
        </w:tc>
      </w:tr>
      <w:tr w:rsidR="00C74170" w:rsidRPr="00244711" w:rsidTr="00C74170">
        <w:trPr>
          <w:trHeight w:val="330"/>
          <w:tblHeader/>
        </w:trPr>
        <w:tc>
          <w:tcPr>
            <w:tcW w:w="9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</w:p>
        </w:tc>
        <w:tc>
          <w:tcPr>
            <w:tcW w:w="13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2018 г</w:t>
            </w:r>
          </w:p>
        </w:tc>
        <w:tc>
          <w:tcPr>
            <w:tcW w:w="132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2019 г.</w:t>
            </w:r>
          </w:p>
        </w:tc>
        <w:tc>
          <w:tcPr>
            <w:tcW w:w="136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2020г</w:t>
            </w:r>
          </w:p>
        </w:tc>
      </w:tr>
      <w:tr w:rsidR="00C74170" w:rsidRPr="00244711" w:rsidTr="00C74170">
        <w:trPr>
          <w:trHeight w:val="960"/>
          <w:tblHeader/>
        </w:trPr>
        <w:tc>
          <w:tcPr>
            <w:tcW w:w="9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 xml:space="preserve">Паспорт МП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Паспорт МП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Паспорт МП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</w:tr>
      <w:tr w:rsidR="00C74170" w:rsidRPr="00244711" w:rsidTr="00C74170">
        <w:trPr>
          <w:trHeight w:val="330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633352">
            <w:pPr>
              <w:jc w:val="both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Муниципальная программа "Комплексное благоустройство Новокузнецкого городского округа", в том числе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1455800,0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1 068 073,9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-3 87 726,1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1 559 256,7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651057,1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-908 199,6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1 554 305,7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643 509,2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-915 747,5</w:t>
            </w:r>
          </w:p>
        </w:tc>
      </w:tr>
      <w:tr w:rsidR="00C74170" w:rsidRPr="00244711" w:rsidTr="00C74170">
        <w:trPr>
          <w:trHeight w:val="599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right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В т.ч. УДКХ и</w:t>
            </w:r>
            <w:proofErr w:type="gramStart"/>
            <w:r w:rsidRPr="00244711">
              <w:rPr>
                <w:bCs/>
                <w:color w:val="000000"/>
              </w:rPr>
              <w:t xml:space="preserve"> Б</w:t>
            </w:r>
            <w:proofErr w:type="gramEnd"/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1415800,0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1 041 773,9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-374 026,1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1559256,7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651 057,1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-908 199,6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1 509 256,7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643 509,2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-865 747,5</w:t>
            </w:r>
          </w:p>
        </w:tc>
      </w:tr>
      <w:tr w:rsidR="00C74170" w:rsidRPr="00244711" w:rsidTr="00C74170">
        <w:trPr>
          <w:trHeight w:val="551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right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УКС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10 000,0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-10 000,0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50 000,0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-50000,0</w:t>
            </w:r>
          </w:p>
        </w:tc>
      </w:tr>
      <w:tr w:rsidR="00C74170" w:rsidRPr="00244711" w:rsidTr="00C74170">
        <w:trPr>
          <w:trHeight w:val="551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right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УТИС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30 000,0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26 300,0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-3 700,0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</w:p>
        </w:tc>
      </w:tr>
      <w:tr w:rsidR="00C74170" w:rsidRPr="00244711" w:rsidTr="00C74170">
        <w:trPr>
          <w:trHeight w:val="635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both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Отдельные мероприятия программы: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252 697,0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91 978,3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-160 718,7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321 599,0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70 960,3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-250 638,7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356 998,5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69 836,6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-287 161,9</w:t>
            </w:r>
          </w:p>
        </w:tc>
      </w:tr>
      <w:tr w:rsidR="00C74170" w:rsidRPr="00244711" w:rsidTr="00C74170">
        <w:trPr>
          <w:trHeight w:val="825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>Обращение с отходами производства и потребления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160000,0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20 832,4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-139 167,6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160 000,0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1 123,8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-158 876,2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139 512,2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-139 512,2</w:t>
            </w:r>
          </w:p>
        </w:tc>
      </w:tr>
      <w:tr w:rsidR="00C74170" w:rsidRPr="00244711" w:rsidTr="00C74170">
        <w:trPr>
          <w:trHeight w:val="2085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>Обеспечение деятельности по реализации муниципальной программы и осуществлению муниципального контроля в области дорожно-коммунального хозяйства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11 161,0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10 194,0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-967,0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11 161,0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10 156,5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-1 004,5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10 255,2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10 156,6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-98,6</w:t>
            </w:r>
          </w:p>
        </w:tc>
      </w:tr>
      <w:tr w:rsidR="00C74170" w:rsidRPr="00244711" w:rsidTr="00C74170">
        <w:trPr>
          <w:trHeight w:val="1215"/>
        </w:trPr>
        <w:tc>
          <w:tcPr>
            <w:tcW w:w="9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 xml:space="preserve">Финансовое оздоровление сферы управления </w:t>
            </w:r>
            <w:proofErr w:type="spellStart"/>
            <w:proofErr w:type="gramStart"/>
            <w:r w:rsidRPr="00244711">
              <w:rPr>
                <w:color w:val="000000"/>
              </w:rPr>
              <w:t>дорожно</w:t>
            </w:r>
            <w:proofErr w:type="spellEnd"/>
            <w:r w:rsidRPr="00244711">
              <w:rPr>
                <w:color w:val="000000"/>
              </w:rPr>
              <w:t xml:space="preserve"> - коммунальным</w:t>
            </w:r>
            <w:proofErr w:type="gramEnd"/>
            <w:r w:rsidRPr="00244711">
              <w:rPr>
                <w:color w:val="000000"/>
              </w:rPr>
              <w:t xml:space="preserve"> хозяйством НГО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1 271,9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1 271,9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74170" w:rsidRPr="00244711" w:rsidTr="00C74170">
        <w:trPr>
          <w:trHeight w:val="896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>Обеспечение безопасности дорожного движения в г</w:t>
            </w:r>
            <w:proofErr w:type="gramStart"/>
            <w:r w:rsidRPr="00244711">
              <w:rPr>
                <w:color w:val="000000"/>
              </w:rPr>
              <w:t>.Н</w:t>
            </w:r>
            <w:proofErr w:type="gramEnd"/>
            <w:r w:rsidRPr="00244711">
              <w:rPr>
                <w:color w:val="000000"/>
              </w:rPr>
              <w:t>овокузнецке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81 536,0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59 680,0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-21 856,0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150 438,0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59 680,0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-90 758,0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207 231,1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59 680,0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-147 551,1</w:t>
            </w:r>
          </w:p>
        </w:tc>
      </w:tr>
      <w:tr w:rsidR="00C74170" w:rsidRPr="00244711" w:rsidTr="00C74170">
        <w:trPr>
          <w:trHeight w:val="553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170" w:rsidRPr="00244711" w:rsidRDefault="00C74170" w:rsidP="00C74170">
            <w:pPr>
              <w:jc w:val="right"/>
              <w:rPr>
                <w:color w:val="000000"/>
              </w:rPr>
            </w:pPr>
            <w:r w:rsidRPr="00244711">
              <w:rPr>
                <w:color w:val="000000"/>
              </w:rPr>
              <w:t>УДКХ и</w:t>
            </w:r>
            <w:proofErr w:type="gramStart"/>
            <w:r w:rsidRPr="00244711">
              <w:rPr>
                <w:color w:val="000000"/>
              </w:rPr>
              <w:t xml:space="preserve"> Б</w:t>
            </w:r>
            <w:proofErr w:type="gramEnd"/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71 536,0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59 680,0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-11 856,0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150 438,0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59 680,0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-90 758,0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157 231,1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59 680,0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-97 551,1</w:t>
            </w:r>
          </w:p>
        </w:tc>
      </w:tr>
      <w:tr w:rsidR="00C74170" w:rsidRPr="00244711" w:rsidTr="00C74170">
        <w:trPr>
          <w:trHeight w:val="533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170" w:rsidRPr="00244711" w:rsidRDefault="00C74170" w:rsidP="00C74170">
            <w:pPr>
              <w:jc w:val="right"/>
              <w:rPr>
                <w:color w:val="000000"/>
              </w:rPr>
            </w:pPr>
            <w:r w:rsidRPr="00244711">
              <w:rPr>
                <w:color w:val="000000"/>
              </w:rPr>
              <w:t>УКС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10 000,0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-</w:t>
            </w:r>
            <w:r w:rsidRPr="00244711">
              <w:rPr>
                <w:color w:val="000000"/>
                <w:sz w:val="22"/>
                <w:szCs w:val="22"/>
              </w:rPr>
              <w:t>10 000,0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50 000,0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-</w:t>
            </w:r>
            <w:r w:rsidRPr="00244711">
              <w:rPr>
                <w:color w:val="000000"/>
                <w:sz w:val="22"/>
                <w:szCs w:val="22"/>
              </w:rPr>
              <w:t>50 000,0</w:t>
            </w:r>
          </w:p>
        </w:tc>
      </w:tr>
      <w:tr w:rsidR="00C74170" w:rsidRPr="00244711" w:rsidTr="00C74170">
        <w:trPr>
          <w:trHeight w:val="2115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both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Подпрограмма "Благоустройство городских территорий, организация содержания и ремонта объектов благоустройства, дорог и других элементов улично-дорожной сети НГО"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1203103,0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976 095,6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-227 007,4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1 237 657,7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580 096,8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-657 560,9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1197 307,2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573 672,6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</w:rPr>
              <w:t>-623 634,6</w:t>
            </w:r>
          </w:p>
        </w:tc>
      </w:tr>
      <w:tr w:rsidR="00C74170" w:rsidRPr="00244711" w:rsidTr="00C74170">
        <w:trPr>
          <w:trHeight w:val="441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right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УДКХ и</w:t>
            </w:r>
            <w:proofErr w:type="gramStart"/>
            <w:r w:rsidRPr="00244711">
              <w:rPr>
                <w:bCs/>
                <w:color w:val="000000"/>
              </w:rPr>
              <w:t xml:space="preserve"> Б</w:t>
            </w:r>
            <w:proofErr w:type="gramEnd"/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1173103,0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949 795,6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-223 307,4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1 237 657,7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580 096,8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-657 560,9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1 197 307,2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573 672,6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-623 634,6</w:t>
            </w:r>
          </w:p>
        </w:tc>
      </w:tr>
      <w:tr w:rsidR="00C74170" w:rsidRPr="00244711" w:rsidTr="00C74170">
        <w:trPr>
          <w:trHeight w:val="419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jc w:val="right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УТИС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30 000,0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26 300,0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-3 700,0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C74170" w:rsidRPr="00244711" w:rsidTr="00C74170">
        <w:trPr>
          <w:trHeight w:val="1215"/>
        </w:trPr>
        <w:tc>
          <w:tcPr>
            <w:tcW w:w="9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>Содержание и текущий ремонт автомобильных дорог общего пользования местного значения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359 534,0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344 395,7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-15 138,3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740 876,4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344 395,7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-396 480,7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859 643,9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344 395,7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-515 248,2</w:t>
            </w:r>
          </w:p>
        </w:tc>
      </w:tr>
      <w:tr w:rsidR="00C74170" w:rsidRPr="00244711" w:rsidTr="00C74170">
        <w:trPr>
          <w:trHeight w:val="1260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>Благоустройство и озеленение территории городского округа, содержание городских лесов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165 422,0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133 795,8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-31 626,2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165 617,0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133 795,8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-31 821,2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107 846,0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133 795,8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25 949,8</w:t>
            </w:r>
          </w:p>
        </w:tc>
      </w:tr>
      <w:tr w:rsidR="00C74170" w:rsidRPr="00244711" w:rsidTr="00C74170">
        <w:trPr>
          <w:trHeight w:val="975"/>
        </w:trPr>
        <w:tc>
          <w:tcPr>
            <w:tcW w:w="9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>Содержание и реконструкция сетей наружного освещения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150 571,0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74 497,4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-76 073,6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205 261,0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FF0000"/>
              </w:rPr>
            </w:pPr>
            <w:r w:rsidRPr="00244711">
              <w:rPr>
                <w:color w:val="FF0000"/>
                <w:sz w:val="22"/>
                <w:szCs w:val="22"/>
              </w:rPr>
              <w:t>71 917,5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-133 343,5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183 747,0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FF0000"/>
              </w:rPr>
            </w:pPr>
            <w:r w:rsidRPr="00244711">
              <w:rPr>
                <w:color w:val="FF0000"/>
                <w:sz w:val="22"/>
                <w:szCs w:val="22"/>
              </w:rPr>
              <w:t>65 493,3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-118 253,7</w:t>
            </w:r>
          </w:p>
        </w:tc>
      </w:tr>
      <w:tr w:rsidR="00C74170" w:rsidRPr="00244711" w:rsidTr="00C74170">
        <w:trPr>
          <w:trHeight w:val="900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 xml:space="preserve">Организация ритуальных услуг и содержание мест захоронения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19 444,0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-19 444,0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11 244,7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-11 244,7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74170" w:rsidRPr="00244711" w:rsidTr="00C74170">
        <w:trPr>
          <w:trHeight w:val="885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>Организация обслуживания населения в муниципальных банях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12009,0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12 480,0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471,0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15 121,6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12 480,0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-2 641,6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12 480,0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12 480,0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74170" w:rsidRPr="00244711" w:rsidTr="003F1665">
        <w:trPr>
          <w:trHeight w:val="378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>Текущее содержание, ремонт, обеспечение бесперебойного функционирования стратегически и социально значимых объектов инженерной защиты города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30 590,0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-30 590,0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35 620,0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-35 620,0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74170" w:rsidRPr="00244711" w:rsidTr="00C74170">
        <w:trPr>
          <w:trHeight w:val="1095"/>
        </w:trPr>
        <w:tc>
          <w:tcPr>
            <w:tcW w:w="99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>Эксплуатация шахтных водоотливных комплексов, находящихся в муниципальной собственности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41 116,0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-41 116,0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32 000,0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-32 000,0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74170" w:rsidRPr="00244711" w:rsidTr="00C74170">
        <w:trPr>
          <w:trHeight w:val="960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>Прочие мероприятия по благоустройству и организации содержания объектов благоустройства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29 417,0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19 626,7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-9 790,3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31 917,0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17 507,8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-14 409,2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33 590,3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17 507,8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-16 082,5</w:t>
            </w:r>
          </w:p>
        </w:tc>
      </w:tr>
      <w:tr w:rsidR="00C74170" w:rsidRPr="00244711" w:rsidTr="00C74170">
        <w:trPr>
          <w:trHeight w:val="54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170" w:rsidRPr="00244711" w:rsidRDefault="00C74170" w:rsidP="00C74170">
            <w:pPr>
              <w:rPr>
                <w:color w:val="000000"/>
              </w:rPr>
            </w:pPr>
            <w:r w:rsidRPr="00244711">
              <w:rPr>
                <w:color w:val="000000"/>
              </w:rPr>
              <w:t>Обеспечение дорожной деятельности в рамках приоритетного проекта БКД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395 000,0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391 300,0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-3 700,0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</w:tr>
      <w:tr w:rsidR="00C74170" w:rsidRPr="00244711" w:rsidTr="00C74170">
        <w:trPr>
          <w:trHeight w:val="54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170" w:rsidRPr="00244711" w:rsidRDefault="00C74170" w:rsidP="00C74170">
            <w:pPr>
              <w:jc w:val="right"/>
              <w:rPr>
                <w:color w:val="000000"/>
              </w:rPr>
            </w:pPr>
            <w:proofErr w:type="spellStart"/>
            <w:r w:rsidRPr="00244711">
              <w:rPr>
                <w:color w:val="000000"/>
              </w:rPr>
              <w:t>УДКХиБ</w:t>
            </w:r>
            <w:proofErr w:type="spellEnd"/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365 000,0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365 000,0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</w:tr>
      <w:tr w:rsidR="00C74170" w:rsidRPr="00244711" w:rsidTr="00C74170">
        <w:trPr>
          <w:trHeight w:val="545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170" w:rsidRPr="00244711" w:rsidRDefault="00C74170" w:rsidP="00C74170">
            <w:pPr>
              <w:jc w:val="right"/>
              <w:rPr>
                <w:color w:val="000000"/>
              </w:rPr>
            </w:pPr>
            <w:r w:rsidRPr="00244711">
              <w:rPr>
                <w:color w:val="000000"/>
              </w:rPr>
              <w:t>УТИС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30 000,0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26 300,0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-3 700,0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4170" w:rsidRPr="00244711" w:rsidRDefault="00C74170" w:rsidP="00C74170">
            <w:pPr>
              <w:jc w:val="center"/>
              <w:rPr>
                <w:color w:val="000000"/>
              </w:rPr>
            </w:pPr>
          </w:p>
        </w:tc>
      </w:tr>
    </w:tbl>
    <w:p w:rsidR="00C74170" w:rsidRPr="00244711" w:rsidRDefault="00C74170" w:rsidP="00C74170">
      <w:pPr>
        <w:ind w:firstLine="709"/>
        <w:jc w:val="both"/>
        <w:rPr>
          <w:sz w:val="28"/>
          <w:szCs w:val="28"/>
        </w:rPr>
        <w:sectPr w:rsidR="00C74170" w:rsidRPr="00244711" w:rsidSect="00C74170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C74170" w:rsidRPr="00244711" w:rsidRDefault="00C74170" w:rsidP="00C74170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Программа «Комплексное благоустройство Новокузнецкого городского округа» состоит из двух подпрограмм и четырех отдельных мероприятий. Рассматривается одна подпрограмма и отдельные мероприятия. </w:t>
      </w:r>
    </w:p>
    <w:p w:rsidR="00C74170" w:rsidRPr="00244711" w:rsidRDefault="00C74170" w:rsidP="00C74170">
      <w:pPr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Подпрограмма «Благоустройство городских территорий, организация содержания и ремонта объектов благоустройства, дорог и других элементов улично-дорожной сети Новокузнецкого городского округа» </w:t>
      </w:r>
      <w:r w:rsidRPr="00244711">
        <w:rPr>
          <w:sz w:val="28"/>
          <w:szCs w:val="28"/>
        </w:rPr>
        <w:t>включает в себя следующие расходы:</w:t>
      </w:r>
    </w:p>
    <w:p w:rsidR="00C74170" w:rsidRPr="00244711" w:rsidRDefault="00C74170" w:rsidP="00C74170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1. На содержание и ремонт автомобильных дорог общего пользования местного значения предусмотрено на 2018 - 2020 годы ежегодно по 344 395,7 тыс. руб., в том числе на 2018 год предусмотрены расходы:</w:t>
      </w:r>
    </w:p>
    <w:p w:rsidR="00C74170" w:rsidRPr="00244711" w:rsidRDefault="00C74170" w:rsidP="00C74170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текущее содержание дорог 297 031,9 тыс. руб. при потребности в 535 979,5 тыс. руб.</w:t>
      </w:r>
    </w:p>
    <w:p w:rsidR="00C74170" w:rsidRPr="00244711" w:rsidRDefault="00C74170" w:rsidP="00C74170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ямочный ремонт дорог предусмотрено 47 363,8 тыс. руб. или 15,4 % от необходимого объема финансирования на 2018 год. Фактические расходы по ямочному ремонту в 2016 году составили 237 616,6 тыс. руб., в 2015 году – 332 230,9 тыс. руб.</w:t>
      </w:r>
    </w:p>
    <w:p w:rsidR="00C74170" w:rsidRPr="00244711" w:rsidRDefault="00C74170" w:rsidP="00C74170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2. На благоустройство и озеленение территории городского </w:t>
      </w:r>
      <w:proofErr w:type="gramStart"/>
      <w:r w:rsidRPr="00244711">
        <w:rPr>
          <w:sz w:val="28"/>
          <w:szCs w:val="28"/>
        </w:rPr>
        <w:t>округа</w:t>
      </w:r>
      <w:proofErr w:type="gramEnd"/>
      <w:r w:rsidRPr="00244711">
        <w:rPr>
          <w:sz w:val="28"/>
          <w:szCs w:val="28"/>
        </w:rPr>
        <w:t xml:space="preserve"> и содержание городских лесов в 2018 -2020 годах предусмотрено по 133 795,8 тыс. руб. ежегодно.</w:t>
      </w:r>
    </w:p>
    <w:p w:rsidR="00C74170" w:rsidRPr="00244711" w:rsidRDefault="00C74170" w:rsidP="00C74170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3. На содержание и реконструкцию сетей наружного освещения в 2018  году предусмотрено 74 497,4 тыс. руб., в том числе на расчеты с поставщиками электроэнергии запланировано 12 307,7 тыс. руб. На 2019 год запланировано 71 880,1 тыс. руб., на 2020 год – 65 456,0 тыс. руб.</w:t>
      </w:r>
    </w:p>
    <w:p w:rsidR="00C74170" w:rsidRPr="00244711" w:rsidRDefault="00C74170" w:rsidP="00C74170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4. На организацию услуг по использованию городских бань на период с 2018 по 2020 годы запланировано предоставление субсидии в сумме 12 480,0 тыс. руб.</w:t>
      </w:r>
    </w:p>
    <w:p w:rsidR="00C74170" w:rsidRPr="00244711" w:rsidRDefault="00C74170" w:rsidP="00C74170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5. На прочие мероприятия по благоустройству и организации содержания городского хозяйства на 2018 год запланировано 19 626,7 тыс. руб., что составило 55% от потребности. По данному мероприятию предусмотрено выполнение работ (услуг) по текущему содержанию объекта «Вечный огонь», выполнение работ, а также погашение кредиторской задолженности за выполненные работы по паспортизации </w:t>
      </w:r>
      <w:proofErr w:type="spellStart"/>
      <w:r w:rsidRPr="00244711">
        <w:rPr>
          <w:sz w:val="28"/>
          <w:szCs w:val="28"/>
        </w:rPr>
        <w:t>улично</w:t>
      </w:r>
      <w:proofErr w:type="spellEnd"/>
      <w:r w:rsidRPr="00244711">
        <w:rPr>
          <w:sz w:val="28"/>
          <w:szCs w:val="28"/>
        </w:rPr>
        <w:t>–дорожной сети муниципального образования Новокузнецкий городской округ.</w:t>
      </w:r>
    </w:p>
    <w:p w:rsidR="00C74170" w:rsidRPr="00244711" w:rsidRDefault="00C74170" w:rsidP="00C74170">
      <w:pPr>
        <w:tabs>
          <w:tab w:val="left" w:pos="7980"/>
        </w:tabs>
        <w:ind w:firstLine="709"/>
        <w:jc w:val="both"/>
        <w:rPr>
          <w:color w:val="FF0000"/>
          <w:sz w:val="28"/>
          <w:szCs w:val="28"/>
        </w:rPr>
      </w:pPr>
      <w:r w:rsidRPr="00244711">
        <w:rPr>
          <w:sz w:val="28"/>
          <w:szCs w:val="28"/>
        </w:rPr>
        <w:t xml:space="preserve">На 2019 -2020 года запланировано по 17 507,8 тыс. руб. </w:t>
      </w:r>
    </w:p>
    <w:p w:rsidR="00C74170" w:rsidRPr="00244711" w:rsidRDefault="00C74170" w:rsidP="00C74170">
      <w:pPr>
        <w:spacing w:after="120"/>
        <w:ind w:hanging="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ab/>
      </w:r>
      <w:r w:rsidRPr="00244711">
        <w:rPr>
          <w:sz w:val="28"/>
          <w:szCs w:val="28"/>
        </w:rPr>
        <w:tab/>
        <w:t xml:space="preserve">6. На ремонт дорог (доля софинансирования бюджета Новокузнецкого городского округа для участия в «Программе комплексного развития транспортной инфраструктуры городской агломераций «Новокузнецкий городской округ»») в сумме 365 000,0 тыс. руб. в рамках отдельного мероприятия подпрограммы. </w:t>
      </w:r>
      <w:r w:rsidRPr="00244711">
        <w:rPr>
          <w:b/>
        </w:rPr>
        <w:t xml:space="preserve"> </w:t>
      </w:r>
      <w:r w:rsidRPr="00244711">
        <w:rPr>
          <w:sz w:val="28"/>
          <w:szCs w:val="28"/>
        </w:rPr>
        <w:t>На реализацию мероприятий по разработке комплекса документов для городского транспортного планирования в рамках "Приоритетного проекта "Безопасные и качественные дороги" в сумме 26 300,0 тыс. руб.</w:t>
      </w:r>
    </w:p>
    <w:p w:rsidR="00C74170" w:rsidRPr="00244711" w:rsidRDefault="00C74170" w:rsidP="00C74170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Отдельные мероприятия программы:</w:t>
      </w:r>
    </w:p>
    <w:p w:rsidR="00C74170" w:rsidRPr="00244711" w:rsidRDefault="00C74170" w:rsidP="00C74170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1. На обращение с отходами производства и потребления</w:t>
      </w:r>
      <w:r w:rsidRPr="00244711">
        <w:rPr>
          <w:b/>
          <w:color w:val="FF0000"/>
          <w:sz w:val="28"/>
          <w:szCs w:val="28"/>
        </w:rPr>
        <w:t xml:space="preserve"> </w:t>
      </w:r>
      <w:r w:rsidRPr="00244711">
        <w:rPr>
          <w:sz w:val="28"/>
          <w:szCs w:val="28"/>
        </w:rPr>
        <w:t>на 2018 год предусмотрено 20 832,4 тыс. руб. на оплату исполнительных листов  по сроку уплаты январь-февраль 2018 года. Потребность в финансировании только текущих обязательств более 139 000,0 тыс. руб. На 2019 год запланировано только 1 123,8 тыс. руб. на оплату расходов МКП «Дороги Новокузнецка».</w:t>
      </w:r>
    </w:p>
    <w:p w:rsidR="00C74170" w:rsidRPr="00244711" w:rsidRDefault="00C74170" w:rsidP="00C74170">
      <w:pPr>
        <w:pStyle w:val="af1"/>
        <w:spacing w:after="200" w:line="276" w:lineRule="auto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2. На обеспечение функционирования Управления по реализации Муниципальной программы «Комплексное благоустройство Новокузнецкого городского округа» и осуществления муниципального контроля в области дорожно-коммунального хозяйства на 2018 запланировано 10 194,0 тыс. руб., на 2019-2020 годы по 10 156,5 тыс. руб.</w:t>
      </w:r>
    </w:p>
    <w:p w:rsidR="00C74170" w:rsidRPr="00244711" w:rsidRDefault="00C74170" w:rsidP="00C74170">
      <w:pPr>
        <w:pStyle w:val="af1"/>
        <w:spacing w:after="200" w:line="276" w:lineRule="auto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3. На финансовое оздоровление сферы управления дорожно-коммунальным хозяйством на 2018 год расходы предусмотрены на оставшуюся задолженность в сумме 1 271,9 тыс. руб.</w:t>
      </w:r>
    </w:p>
    <w:p w:rsidR="00C74170" w:rsidRPr="00244711" w:rsidRDefault="00C74170" w:rsidP="00C74170">
      <w:pPr>
        <w:pStyle w:val="af1"/>
        <w:spacing w:after="200" w:line="276" w:lineRule="auto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4. На обеспечение безопасности дорожного движения на 2018 -2020 года предусмотрены расходы ежегодно в сумме 59 680,0 тыс. руб., что составляет менее 40% от необходимого объема средств.</w:t>
      </w:r>
    </w:p>
    <w:p w:rsidR="00F137CF" w:rsidRPr="00244711" w:rsidRDefault="00F137CF" w:rsidP="00F137CF">
      <w:pPr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4. Муниципальная программа «Развитие жилищно-коммунального хозяйства города Новокузнецка»</w:t>
      </w:r>
    </w:p>
    <w:p w:rsidR="00F137CF" w:rsidRPr="00244711" w:rsidRDefault="00F137CF" w:rsidP="00F137CF">
      <w:pPr>
        <w:jc w:val="center"/>
        <w:rPr>
          <w:b/>
          <w:sz w:val="28"/>
          <w:szCs w:val="28"/>
        </w:rPr>
      </w:pPr>
    </w:p>
    <w:p w:rsidR="00F137CF" w:rsidRPr="00244711" w:rsidRDefault="00F137CF" w:rsidP="00F137CF">
      <w:pPr>
        <w:ind w:firstLine="851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Целью</w:t>
      </w:r>
      <w:r w:rsidRPr="00244711">
        <w:rPr>
          <w:sz w:val="28"/>
          <w:szCs w:val="28"/>
        </w:rPr>
        <w:t xml:space="preserve"> программы является создание условий для поддержания жилищно-коммунального хозяйства города Новокузнецка в надлежащем состоянии и обеспечения населения доступными и качественными жилищно-коммунальными услугами. </w:t>
      </w:r>
    </w:p>
    <w:p w:rsidR="00F137CF" w:rsidRPr="00244711" w:rsidRDefault="00F137CF" w:rsidP="00F137C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Основные </w:t>
      </w:r>
      <w:r w:rsidRPr="00244711">
        <w:rPr>
          <w:b/>
          <w:sz w:val="28"/>
          <w:szCs w:val="28"/>
        </w:rPr>
        <w:t>задачи</w:t>
      </w:r>
      <w:r w:rsidRPr="00244711">
        <w:rPr>
          <w:sz w:val="28"/>
          <w:szCs w:val="28"/>
        </w:rPr>
        <w:t xml:space="preserve">: </w:t>
      </w:r>
    </w:p>
    <w:p w:rsidR="00F137CF" w:rsidRPr="00244711" w:rsidRDefault="00F137CF" w:rsidP="00F137CF">
      <w:pPr>
        <w:pStyle w:val="af1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обеспечение стабильной работы объектов коммунальной инфраструктуры и их бесперебойного функционирования;</w:t>
      </w:r>
    </w:p>
    <w:p w:rsidR="00F137CF" w:rsidRPr="00244711" w:rsidRDefault="00F137CF" w:rsidP="00F137CF">
      <w:pPr>
        <w:pStyle w:val="af1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поддержание состояния жилищного фонда </w:t>
      </w:r>
      <w:proofErr w:type="gramStart"/>
      <w:r w:rsidRPr="00244711">
        <w:rPr>
          <w:sz w:val="28"/>
          <w:szCs w:val="28"/>
        </w:rPr>
        <w:t>г</w:t>
      </w:r>
      <w:proofErr w:type="gramEnd"/>
      <w:r w:rsidRPr="00244711">
        <w:rPr>
          <w:sz w:val="28"/>
          <w:szCs w:val="28"/>
        </w:rPr>
        <w:t>. Новокузнецка в соответствии со стандартами качества, обеспечивающими комфортные условия проживания;</w:t>
      </w:r>
    </w:p>
    <w:p w:rsidR="00F137CF" w:rsidRPr="00244711" w:rsidRDefault="00F137CF" w:rsidP="00F137CF">
      <w:pPr>
        <w:pStyle w:val="af1"/>
        <w:numPr>
          <w:ilvl w:val="0"/>
          <w:numId w:val="3"/>
        </w:numPr>
        <w:autoSpaceDE w:val="0"/>
        <w:autoSpaceDN w:val="0"/>
        <w:adjustRightInd w:val="0"/>
        <w:spacing w:after="20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исполнение стандартов социальных мер поддержки населения;</w:t>
      </w:r>
    </w:p>
    <w:p w:rsidR="00F137CF" w:rsidRPr="00244711" w:rsidRDefault="00F137CF" w:rsidP="00F137CF">
      <w:pPr>
        <w:pStyle w:val="af1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эффективное управление реализацией муниципальной программы;</w:t>
      </w:r>
    </w:p>
    <w:p w:rsidR="00F137CF" w:rsidRPr="00244711" w:rsidRDefault="00F137CF" w:rsidP="00F137CF">
      <w:pPr>
        <w:pStyle w:val="af1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повышение эффективности использования бюджетных средств.</w:t>
      </w:r>
    </w:p>
    <w:p w:rsidR="00F137CF" w:rsidRPr="00244711" w:rsidRDefault="00F137CF" w:rsidP="00F137CF">
      <w:pPr>
        <w:ind w:firstLine="70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Муниципальная программа «Развитие жилищно-коммунального хозяйства города Новокузнецка» состоит из четырёх подпрограмм и одного мероприятия: 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Подпрограмма 1 «Разработка и актуализация схем коммунальной инфраструктуры и </w:t>
      </w:r>
      <w:proofErr w:type="gramStart"/>
      <w:r w:rsidRPr="00244711">
        <w:rPr>
          <w:sz w:val="28"/>
          <w:szCs w:val="28"/>
        </w:rPr>
        <w:t>строительство</w:t>
      </w:r>
      <w:proofErr w:type="gramEnd"/>
      <w:r w:rsidRPr="00244711">
        <w:rPr>
          <w:sz w:val="28"/>
          <w:szCs w:val="28"/>
        </w:rPr>
        <w:t xml:space="preserve"> и ремонт объектов инженерной инфраструктуры»;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Подпрограмма 2 «Жилищное хозяйство и капитальный ремонт жилого фонда»;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Подпрограмма 3 «Обеспечение выплаты субсидии на возмещение затрат организациям, предоставляющим населению жилищно-коммунальные услуги, возникших в результате установления мер социальной поддержки гражданам»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Подпрограмма 4 </w:t>
      </w:r>
      <w:r w:rsidRPr="00244711">
        <w:rPr>
          <w:iCs/>
          <w:sz w:val="28"/>
          <w:szCs w:val="28"/>
        </w:rPr>
        <w:t>«Обеспечение деятельности по реализации муниципальной программы «</w:t>
      </w:r>
      <w:r w:rsidRPr="00244711">
        <w:rPr>
          <w:sz w:val="28"/>
          <w:szCs w:val="28"/>
        </w:rPr>
        <w:t>Развитие жилищно-коммунального хозяйства города Новокузнецка</w:t>
      </w:r>
      <w:r w:rsidRPr="00244711">
        <w:rPr>
          <w:iCs/>
          <w:sz w:val="28"/>
          <w:szCs w:val="28"/>
        </w:rPr>
        <w:t>»</w:t>
      </w:r>
    </w:p>
    <w:p w:rsidR="00F137CF" w:rsidRPr="00244711" w:rsidRDefault="00F137CF" w:rsidP="00F137CF">
      <w:pPr>
        <w:ind w:left="142" w:firstLine="566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Отдельное мероприятие «Финансовое оздоровление сферы управления жилищно-коммунальным хозяйством Новокузнецкого городского округа».</w:t>
      </w:r>
    </w:p>
    <w:p w:rsidR="00F137CF" w:rsidRPr="00244711" w:rsidRDefault="00F137CF" w:rsidP="00F13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Разработчик программы – Комитет жилищно-коммунального хозяйства города Новокузнецка. Ответственный исполнитель (координатор) - Комитет ЖКХ администрации города Новокузнецка, соисполнители - муниципальное бюджетное учреждение "Дирекция ЖКХ", Управление капитального строительства (далее - УКС).</w:t>
      </w:r>
    </w:p>
    <w:p w:rsidR="00F137CF" w:rsidRPr="00244711" w:rsidRDefault="00F137CF" w:rsidP="00F137CF">
      <w:pPr>
        <w:ind w:firstLine="70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В бюджете города по муниципальной программе «Развитие жилищно-коммунального хозяйства города Новокузнецка» на 2018 год и плановый период 2019 - 2020 годов предусмотрено 3 627 668,2 тыс. руб., в том числе: 2018 год – 1 578 695,0тыс. руб.; 2019 год – 1 096 028,2 тыс. руб.; 2020 год – 952 945,0 тыс. руб. </w:t>
      </w:r>
    </w:p>
    <w:p w:rsidR="00F137CF" w:rsidRPr="00244711" w:rsidRDefault="00F137CF" w:rsidP="00F137CF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Расходы городского бюджета в 2018 – 2020 годах на муниципальную программу «Развитие жилищно-коммунального хозяйства города Новокузнецка» представлены в таблице: </w:t>
      </w:r>
    </w:p>
    <w:p w:rsidR="00F137CF" w:rsidRPr="00244711" w:rsidRDefault="00F137CF" w:rsidP="00F137CF">
      <w:pPr>
        <w:pStyle w:val="a8"/>
        <w:spacing w:after="0"/>
        <w:ind w:left="720"/>
        <w:jc w:val="right"/>
        <w:rPr>
          <w:rFonts w:ascii="Times New Roman" w:eastAsia="Calibri" w:hAnsi="Times New Roman" w:cs="Times New Roman"/>
          <w:color w:val="000000"/>
        </w:rPr>
      </w:pPr>
    </w:p>
    <w:p w:rsidR="00F137CF" w:rsidRPr="00244711" w:rsidRDefault="00F137CF" w:rsidP="00F137CF">
      <w:pPr>
        <w:spacing w:after="200" w:line="276" w:lineRule="auto"/>
        <w:rPr>
          <w:rFonts w:eastAsia="Calibri"/>
          <w:color w:val="000000"/>
          <w:lang w:eastAsia="en-US"/>
        </w:rPr>
        <w:sectPr w:rsidR="00F137CF" w:rsidRPr="00244711" w:rsidSect="00255BFD">
          <w:footerReference w:type="default" r:id="rId25"/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6"/>
        <w:gridCol w:w="1276"/>
        <w:gridCol w:w="1559"/>
        <w:gridCol w:w="1559"/>
        <w:gridCol w:w="1276"/>
        <w:gridCol w:w="1559"/>
        <w:gridCol w:w="1418"/>
        <w:gridCol w:w="1275"/>
        <w:gridCol w:w="1560"/>
      </w:tblGrid>
      <w:tr w:rsidR="00F137CF" w:rsidRPr="00244711" w:rsidTr="004441BB">
        <w:trPr>
          <w:trHeight w:val="300"/>
          <w:tblHeader/>
        </w:trPr>
        <w:tc>
          <w:tcPr>
            <w:tcW w:w="3261" w:type="dxa"/>
            <w:vMerge w:val="restart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Наименование</w:t>
            </w:r>
          </w:p>
        </w:tc>
        <w:tc>
          <w:tcPr>
            <w:tcW w:w="12758" w:type="dxa"/>
            <w:gridSpan w:val="9"/>
            <w:shd w:val="clear" w:color="auto" w:fill="auto"/>
            <w:noWrap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color w:val="000000"/>
              </w:rPr>
              <w:t>Расходы по годам, тыс. руб.</w:t>
            </w:r>
          </w:p>
        </w:tc>
      </w:tr>
      <w:tr w:rsidR="00F137CF" w:rsidRPr="00244711" w:rsidTr="004441BB">
        <w:trPr>
          <w:trHeight w:val="300"/>
          <w:tblHeader/>
        </w:trPr>
        <w:tc>
          <w:tcPr>
            <w:tcW w:w="3261" w:type="dxa"/>
            <w:vMerge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2018г.</w:t>
            </w:r>
          </w:p>
        </w:tc>
        <w:tc>
          <w:tcPr>
            <w:tcW w:w="4394" w:type="dxa"/>
            <w:gridSpan w:val="3"/>
            <w:shd w:val="clear" w:color="auto" w:fill="auto"/>
            <w:noWrap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2019г.</w:t>
            </w:r>
          </w:p>
        </w:tc>
        <w:tc>
          <w:tcPr>
            <w:tcW w:w="4253" w:type="dxa"/>
            <w:gridSpan w:val="3"/>
            <w:shd w:val="clear" w:color="auto" w:fill="auto"/>
            <w:noWrap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2020г.</w:t>
            </w:r>
          </w:p>
        </w:tc>
      </w:tr>
      <w:tr w:rsidR="00F137CF" w:rsidRPr="00244711" w:rsidTr="004441BB">
        <w:trPr>
          <w:trHeight w:val="834"/>
          <w:tblHeader/>
        </w:trPr>
        <w:tc>
          <w:tcPr>
            <w:tcW w:w="3261" w:type="dxa"/>
            <w:vMerge/>
            <w:vAlign w:val="center"/>
            <w:hideMark/>
          </w:tcPr>
          <w:p w:rsidR="00F137CF" w:rsidRPr="00244711" w:rsidRDefault="00F137CF" w:rsidP="004441BB">
            <w:pPr>
              <w:rPr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Паспорт МП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Проект бюджета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Паспорт МП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Проект бюджета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Паспорт МП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Проект бюджета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137CF" w:rsidRPr="00244711" w:rsidRDefault="00F137CF" w:rsidP="004441BB">
            <w:pPr>
              <w:jc w:val="center"/>
              <w:rPr>
                <w:bCs/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</w:tr>
      <w:tr w:rsidR="00F137CF" w:rsidRPr="00244711" w:rsidTr="004441BB">
        <w:trPr>
          <w:trHeight w:val="884"/>
        </w:trPr>
        <w:tc>
          <w:tcPr>
            <w:tcW w:w="3261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Программа </w:t>
            </w:r>
            <w:r w:rsidRPr="00244711">
              <w:rPr>
                <w:b/>
                <w:bCs/>
                <w:color w:val="000000"/>
                <w:sz w:val="22"/>
                <w:szCs w:val="22"/>
              </w:rPr>
              <w:t>«Развитие жилищно-коммунального хозяйства города Новокузнецка»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1 789 795,7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1 578 695,0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-211 100,7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2 277 040,1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1 096 028,2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-1 181 011,9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2 112 132,9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952 945,0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-1 159 187,9</w:t>
            </w:r>
          </w:p>
        </w:tc>
      </w:tr>
      <w:tr w:rsidR="00F137CF" w:rsidRPr="00244711" w:rsidTr="004441BB">
        <w:trPr>
          <w:trHeight w:val="756"/>
        </w:trPr>
        <w:tc>
          <w:tcPr>
            <w:tcW w:w="3261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1«Разработка и актуализация схем коммунальной инфраструктуры и </w:t>
            </w:r>
            <w:proofErr w:type="gramStart"/>
            <w:r w:rsidRPr="00244711">
              <w:rPr>
                <w:b/>
                <w:bCs/>
                <w:i/>
                <w:iCs/>
                <w:color w:val="000000"/>
                <w:sz w:val="22"/>
                <w:szCs w:val="22"/>
              </w:rPr>
              <w:t>строительство</w:t>
            </w:r>
            <w:proofErr w:type="gramEnd"/>
            <w:r w:rsidRPr="0024471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и ремонт объектов инженерной инфраструктуры»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28 889,4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170 316,4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141 427,0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sz w:val="22"/>
                <w:szCs w:val="22"/>
              </w:rPr>
              <w:t>193 452,4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328 049,6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134 597,2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36 811,8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6 811,8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-30 000,0</w:t>
            </w:r>
          </w:p>
        </w:tc>
      </w:tr>
      <w:tr w:rsidR="00F137CF" w:rsidRPr="00244711" w:rsidTr="004441BB">
        <w:trPr>
          <w:trHeight w:val="1196"/>
        </w:trPr>
        <w:tc>
          <w:tcPr>
            <w:tcW w:w="3261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1.1: «Строительство сетей водоснабжения  с подключением к централизованному водоснабжению жилых домов частного сектора»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sz w:val="22"/>
                <w:szCs w:val="22"/>
              </w:rPr>
              <w:t>1 374,0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133 891,0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132 517,0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sz w:val="22"/>
                <w:szCs w:val="22"/>
              </w:rPr>
              <w:t>80 405,0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289 480,2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209 075,2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134,4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134,4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852"/>
        </w:trPr>
        <w:tc>
          <w:tcPr>
            <w:tcW w:w="3261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rPr>
                <w:i/>
                <w:iCs/>
                <w:color w:val="000000" w:themeColor="text1"/>
              </w:rPr>
            </w:pPr>
            <w:r w:rsidRPr="00244711">
              <w:rPr>
                <w:i/>
                <w:iCs/>
                <w:color w:val="000000" w:themeColor="text1"/>
                <w:sz w:val="22"/>
                <w:szCs w:val="22"/>
              </w:rPr>
              <w:t>Мероприятие 1.3:</w:t>
            </w:r>
            <w:r w:rsidRPr="00244711">
              <w:rPr>
                <w:color w:val="000000" w:themeColor="text1"/>
                <w:sz w:val="22"/>
                <w:szCs w:val="22"/>
              </w:rPr>
              <w:t xml:space="preserve"> «Строительство газовой котельной установленной мощностью 11,1 мВт в Новоильинском районе» 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106 370,0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1 453,8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-104 916,2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30 000,0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-30 000,0</w:t>
            </w:r>
          </w:p>
        </w:tc>
      </w:tr>
      <w:tr w:rsidR="00F137CF" w:rsidRPr="00244711" w:rsidTr="004441BB">
        <w:trPr>
          <w:trHeight w:val="559"/>
        </w:trPr>
        <w:tc>
          <w:tcPr>
            <w:tcW w:w="3261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1.5:</w:t>
            </w:r>
            <w:r w:rsidRPr="00244711">
              <w:rPr>
                <w:color w:val="000000"/>
                <w:sz w:val="22"/>
                <w:szCs w:val="22"/>
              </w:rPr>
              <w:t xml:space="preserve"> «Строительство сетей дренажной канализации многоквартирных домов по пр. Авиаторов, 98,98а,102»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lang w:val="en-US"/>
              </w:rPr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lang w:val="en-US"/>
              </w:rPr>
            </w:pPr>
            <w:r w:rsidRPr="0024471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lang w:val="en-US"/>
              </w:rPr>
            </w:pPr>
            <w:r w:rsidRPr="0024471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1350"/>
        </w:trPr>
        <w:tc>
          <w:tcPr>
            <w:tcW w:w="3261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1.6:</w:t>
            </w:r>
            <w:r w:rsidRPr="00244711">
              <w:rPr>
                <w:color w:val="000000"/>
                <w:sz w:val="22"/>
                <w:szCs w:val="22"/>
              </w:rPr>
              <w:t xml:space="preserve"> «Выполнение электромонтажных работ (ВЛЭП-0,4 кВ) по ул. Рылеева, ТУ </w:t>
            </w:r>
            <w:proofErr w:type="spellStart"/>
            <w:r w:rsidRPr="00244711">
              <w:rPr>
                <w:color w:val="000000"/>
                <w:sz w:val="22"/>
                <w:szCs w:val="22"/>
              </w:rPr>
              <w:t>Притомский</w:t>
            </w:r>
            <w:proofErr w:type="spellEnd"/>
            <w:r w:rsidRPr="0024471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  <w:lang w:val="en-US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lang w:val="en-US"/>
              </w:rPr>
            </w:pPr>
            <w:r w:rsidRPr="0024471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lang w:val="en-US"/>
              </w:rPr>
            </w:pPr>
            <w:r w:rsidRPr="0024471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762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</w:rPr>
            </w:pPr>
            <w:r w:rsidRPr="00244711">
              <w:rPr>
                <w:i/>
                <w:iCs/>
                <w:sz w:val="22"/>
                <w:szCs w:val="22"/>
              </w:rPr>
              <w:t>Мероприятие 1.7:</w:t>
            </w:r>
            <w:r w:rsidRPr="00244711">
              <w:rPr>
                <w:sz w:val="22"/>
                <w:szCs w:val="22"/>
              </w:rPr>
              <w:t xml:space="preserve"> «Разработка проектной и рабочей документации на реконструкцию канализационных очистных сооружений, канализационной насосной станции, сетей водоотведения ст. </w:t>
            </w:r>
            <w:proofErr w:type="spellStart"/>
            <w:r w:rsidRPr="00244711">
              <w:rPr>
                <w:sz w:val="22"/>
                <w:szCs w:val="22"/>
              </w:rPr>
              <w:t>Полосухино</w:t>
            </w:r>
            <w:proofErr w:type="spellEnd"/>
            <w:r w:rsidRPr="00244711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31 892,0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31 892,0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992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1.8:</w:t>
            </w:r>
            <w:r w:rsidRPr="00244711">
              <w:rPr>
                <w:color w:val="000000"/>
                <w:sz w:val="22"/>
                <w:szCs w:val="22"/>
              </w:rPr>
              <w:t xml:space="preserve"> «Актуализация схемы теплоснабжения города Новокузнецка до 2030 года»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6 677,4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  <w:lang w:val="en-US"/>
              </w:rPr>
            </w:pPr>
            <w:r w:rsidRPr="00244711">
              <w:rPr>
                <w:color w:val="000000"/>
                <w:sz w:val="22"/>
                <w:szCs w:val="22"/>
              </w:rPr>
              <w:t>6677,4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6 677,4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6 677,4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6 677,4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6 677,4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872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1.9:</w:t>
            </w:r>
            <w:r w:rsidRPr="00244711">
              <w:rPr>
                <w:color w:val="000000"/>
                <w:sz w:val="22"/>
                <w:szCs w:val="22"/>
              </w:rPr>
              <w:t xml:space="preserve"> «Разработка схемы газоснабжения города Новокузнецка до 2030 года»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  <w:lang w:val="en-US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276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 w:themeColor="text1"/>
              </w:rPr>
            </w:pPr>
            <w:r w:rsidRPr="00244711">
              <w:rPr>
                <w:i/>
                <w:iCs/>
                <w:color w:val="000000" w:themeColor="text1"/>
                <w:sz w:val="22"/>
                <w:szCs w:val="22"/>
              </w:rPr>
              <w:t>Мероприятие 1.10:</w:t>
            </w:r>
            <w:r w:rsidRPr="00244711">
              <w:rPr>
                <w:color w:val="000000" w:themeColor="text1"/>
                <w:sz w:val="22"/>
                <w:szCs w:val="22"/>
              </w:rPr>
              <w:t xml:space="preserve"> «Строительство газовой котельной мощностью 8,6МВт в Новоильинском районе»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1350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1.11:</w:t>
            </w:r>
            <w:r w:rsidRPr="00244711">
              <w:rPr>
                <w:color w:val="000000"/>
                <w:sz w:val="22"/>
                <w:szCs w:val="22"/>
              </w:rPr>
              <w:t xml:space="preserve"> «</w:t>
            </w:r>
            <w:r w:rsidRPr="00244711">
              <w:rPr>
                <w:sz w:val="22"/>
                <w:szCs w:val="22"/>
              </w:rPr>
              <w:t>Строительство перемычки между I и II очередями канализации</w:t>
            </w:r>
            <w:r w:rsidRPr="0024471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15 375,0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18 423,0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3 048,0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693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1.12:</w:t>
            </w:r>
            <w:r w:rsidRPr="00244711">
              <w:rPr>
                <w:color w:val="000000"/>
                <w:sz w:val="22"/>
                <w:szCs w:val="22"/>
              </w:rPr>
              <w:t xml:space="preserve"> «</w:t>
            </w:r>
            <w:r w:rsidRPr="00244711">
              <w:rPr>
                <w:sz w:val="22"/>
                <w:szCs w:val="22"/>
              </w:rPr>
              <w:t>Актуализация схемы водоснабжения и водоотведения города Новокузнецка</w:t>
            </w:r>
            <w:r w:rsidRPr="0024471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</w:rPr>
            </w:pPr>
            <w:r w:rsidRPr="0024471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693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1.13:</w:t>
            </w:r>
            <w:r w:rsidRPr="00244711">
              <w:rPr>
                <w:color w:val="000000"/>
                <w:sz w:val="22"/>
                <w:szCs w:val="22"/>
              </w:rPr>
              <w:t xml:space="preserve"> «</w:t>
            </w:r>
            <w:r w:rsidRPr="00244711">
              <w:rPr>
                <w:sz w:val="22"/>
                <w:szCs w:val="22"/>
              </w:rPr>
              <w:t xml:space="preserve">Разработка </w:t>
            </w:r>
            <w:proofErr w:type="gramStart"/>
            <w:r w:rsidRPr="00244711">
              <w:rPr>
                <w:sz w:val="22"/>
                <w:szCs w:val="22"/>
              </w:rPr>
              <w:t>Программы комплексного развития систем коммунальной инфраструктуры города Новокузнецка</w:t>
            </w:r>
            <w:proofErr w:type="gramEnd"/>
            <w:r w:rsidRPr="00244711">
              <w:rPr>
                <w:sz w:val="22"/>
                <w:szCs w:val="22"/>
              </w:rPr>
              <w:t xml:space="preserve"> до 2030 года»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8 910,0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8 910,0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693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1.14:</w:t>
            </w:r>
            <w:r w:rsidRPr="00244711">
              <w:rPr>
                <w:color w:val="000000"/>
                <w:sz w:val="22"/>
                <w:szCs w:val="22"/>
              </w:rPr>
              <w:t xml:space="preserve"> «</w:t>
            </w:r>
            <w:r w:rsidRPr="00244711">
              <w:rPr>
                <w:sz w:val="22"/>
                <w:szCs w:val="22"/>
              </w:rPr>
              <w:t>Строительство модульной котельной для теплоснабжения многоквартирных домов по ул</w:t>
            </w:r>
            <w:proofErr w:type="gramStart"/>
            <w:r w:rsidRPr="00244711">
              <w:rPr>
                <w:sz w:val="22"/>
                <w:szCs w:val="22"/>
              </w:rPr>
              <w:t>.В</w:t>
            </w:r>
            <w:proofErr w:type="gramEnd"/>
            <w:r w:rsidRPr="00244711">
              <w:rPr>
                <w:sz w:val="22"/>
                <w:szCs w:val="22"/>
              </w:rPr>
              <w:t>окзальная 111,113»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693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 w:themeColor="text1"/>
              </w:rPr>
            </w:pPr>
            <w:r w:rsidRPr="00244711">
              <w:rPr>
                <w:i/>
                <w:iCs/>
                <w:color w:val="000000" w:themeColor="text1"/>
                <w:sz w:val="22"/>
                <w:szCs w:val="22"/>
              </w:rPr>
              <w:t>Мероприятие 1.15:</w:t>
            </w:r>
            <w:r w:rsidRPr="00244711">
              <w:rPr>
                <w:color w:val="000000" w:themeColor="text1"/>
                <w:sz w:val="22"/>
                <w:szCs w:val="22"/>
              </w:rPr>
              <w:t xml:space="preserve"> «</w:t>
            </w:r>
            <w:r w:rsidRPr="00244711">
              <w:rPr>
                <w:iCs/>
                <w:color w:val="000000" w:themeColor="text1"/>
                <w:sz w:val="22"/>
                <w:szCs w:val="22"/>
              </w:rPr>
              <w:t>Строительство ливневой канализации по ул. Тольяти,53»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693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 w:themeColor="text1"/>
              </w:rPr>
            </w:pPr>
            <w:r w:rsidRPr="00244711">
              <w:rPr>
                <w:i/>
                <w:iCs/>
                <w:color w:val="000000" w:themeColor="text1"/>
                <w:sz w:val="22"/>
                <w:szCs w:val="22"/>
              </w:rPr>
              <w:t>Мероприятие 1.16:</w:t>
            </w:r>
          </w:p>
          <w:p w:rsidR="00F137CF" w:rsidRPr="00244711" w:rsidRDefault="00F137CF" w:rsidP="004441BB">
            <w:pPr>
              <w:rPr>
                <w:iCs/>
                <w:color w:val="000000" w:themeColor="text1"/>
              </w:rPr>
            </w:pPr>
            <w:r w:rsidRPr="00244711">
              <w:rPr>
                <w:iCs/>
                <w:color w:val="000000" w:themeColor="text1"/>
                <w:sz w:val="22"/>
                <w:szCs w:val="22"/>
              </w:rPr>
              <w:t>«Поставка и монтаж котельного оборудования для теплоснабжения многоквартирных домов по ул. Вокзальная 111,113»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693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 w:themeColor="text1"/>
              </w:rPr>
            </w:pPr>
            <w:r w:rsidRPr="00244711">
              <w:rPr>
                <w:i/>
                <w:iCs/>
                <w:color w:val="000000" w:themeColor="text1"/>
                <w:sz w:val="22"/>
                <w:szCs w:val="22"/>
              </w:rPr>
              <w:t>Мероприятие 1.19:</w:t>
            </w:r>
          </w:p>
          <w:p w:rsidR="00F137CF" w:rsidRPr="00244711" w:rsidRDefault="00F137CF" w:rsidP="004441BB">
            <w:pPr>
              <w:rPr>
                <w:iCs/>
                <w:color w:val="000000" w:themeColor="text1"/>
              </w:rPr>
            </w:pPr>
            <w:r w:rsidRPr="00244711">
              <w:rPr>
                <w:iCs/>
                <w:color w:val="000000" w:themeColor="text1"/>
                <w:sz w:val="22"/>
                <w:szCs w:val="22"/>
              </w:rPr>
              <w:t>«Установка пресс-шнека на ГНС-1а»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5463,0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5463,0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  <w:color w:val="000000" w:themeColor="text1"/>
              </w:rPr>
            </w:pPr>
            <w:r w:rsidRPr="00244711">
              <w:rPr>
                <w:bCs/>
                <w:color w:val="000000" w:themeColor="text1"/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693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2:</w:t>
            </w:r>
            <w:r w:rsidRPr="00244711">
              <w:rPr>
                <w:b/>
                <w:bCs/>
                <w:color w:val="000000"/>
                <w:sz w:val="22"/>
                <w:szCs w:val="22"/>
              </w:rPr>
              <w:t xml:space="preserve"> «Жилищное хозяйство и капитальный ремонт жилого фонда»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34 009,1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92 402,7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58 393,6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93 172,0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64 836,6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-28 335,4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87 585,0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87 585,0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0</w:t>
            </w:r>
          </w:p>
        </w:tc>
      </w:tr>
      <w:tr w:rsidR="00F137CF" w:rsidRPr="00244711" w:rsidTr="004441BB">
        <w:trPr>
          <w:trHeight w:val="693"/>
        </w:trPr>
        <w:tc>
          <w:tcPr>
            <w:tcW w:w="3261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 xml:space="preserve">Мероприятие 2.1: </w:t>
            </w:r>
            <w:r w:rsidRPr="00244711">
              <w:rPr>
                <w:color w:val="000000"/>
                <w:sz w:val="22"/>
                <w:szCs w:val="22"/>
              </w:rPr>
              <w:t>«Снос аварийных домов»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8 000,0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28 080,0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20 080,0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68 103,0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8 068,0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t>-60 035,0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8 068,0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8 068,0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t>0</w:t>
            </w:r>
          </w:p>
        </w:tc>
      </w:tr>
      <w:tr w:rsidR="00F137CF" w:rsidRPr="00244711" w:rsidTr="004441BB">
        <w:trPr>
          <w:trHeight w:val="281"/>
        </w:trPr>
        <w:tc>
          <w:tcPr>
            <w:tcW w:w="3261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 xml:space="preserve">Мероприятие 2.2: </w:t>
            </w:r>
            <w:r w:rsidRPr="00244711">
              <w:rPr>
                <w:color w:val="000000"/>
                <w:sz w:val="22"/>
                <w:szCs w:val="22"/>
              </w:rPr>
              <w:t>«Обеспечение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1 000,0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40 272,2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39 272,2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bCs/>
                <w:sz w:val="22"/>
                <w:szCs w:val="22"/>
              </w:rPr>
              <w:t>1 000,0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35 474,7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t>34 474,7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58 223,1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FF0000"/>
              </w:rPr>
            </w:pPr>
            <w:r w:rsidRPr="00244711">
              <w:rPr>
                <w:sz w:val="22"/>
                <w:szCs w:val="22"/>
              </w:rPr>
              <w:t>58 223,1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2220"/>
        </w:trPr>
        <w:tc>
          <w:tcPr>
            <w:tcW w:w="3261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2.3:</w:t>
            </w:r>
            <w:r w:rsidRPr="00244711">
              <w:rPr>
                <w:color w:val="000000"/>
                <w:sz w:val="22"/>
                <w:szCs w:val="22"/>
              </w:rPr>
              <w:t xml:space="preserve"> «Реализация полномочий органов местного самоуправления по содержанию,  текущему и капитальному ремонту общего имущества МКД, оплате коммунальных услуг в доле  муниципальных жилых и встроенных нежилых помещений»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24 989,1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21 007,9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-3 981,2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23 783,0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21 007,9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t>-2 775,1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21 007,9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21 007,9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t>0</w:t>
            </w:r>
          </w:p>
        </w:tc>
      </w:tr>
      <w:tr w:rsidR="00F137CF" w:rsidRPr="00244711" w:rsidTr="004441BB">
        <w:trPr>
          <w:trHeight w:val="845"/>
        </w:trPr>
        <w:tc>
          <w:tcPr>
            <w:tcW w:w="3261" w:type="dxa"/>
            <w:shd w:val="clear" w:color="auto" w:fill="auto"/>
            <w:vAlign w:val="center"/>
            <w:hideMark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2.4:</w:t>
            </w:r>
            <w:r w:rsidRPr="00244711">
              <w:rPr>
                <w:color w:val="000000"/>
                <w:sz w:val="22"/>
                <w:szCs w:val="22"/>
              </w:rPr>
              <w:t xml:space="preserve"> «Ремонт придомовых территорий многоквартирных домов»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758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2.5:</w:t>
            </w:r>
            <w:r w:rsidRPr="00244711">
              <w:rPr>
                <w:color w:val="000000"/>
                <w:sz w:val="22"/>
                <w:szCs w:val="22"/>
              </w:rPr>
              <w:t xml:space="preserve"> «</w:t>
            </w:r>
            <w:r w:rsidRPr="00244711">
              <w:t>Создание материального резерва в целях гражданской обороны и ликвидации чрезвычайных ситуаций природного и техногенного характера</w:t>
            </w:r>
            <w:r w:rsidRPr="0024471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3 042,6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3 022,6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286,0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286,0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286,0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286,0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0</w:t>
            </w:r>
          </w:p>
        </w:tc>
      </w:tr>
      <w:tr w:rsidR="00F137CF" w:rsidRPr="00244711" w:rsidTr="004441BB">
        <w:trPr>
          <w:trHeight w:val="644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2.7:</w:t>
            </w:r>
            <w:r w:rsidRPr="00244711">
              <w:rPr>
                <w:color w:val="000000"/>
                <w:sz w:val="22"/>
                <w:szCs w:val="22"/>
              </w:rPr>
              <w:t xml:space="preserve"> «Проведение ремонта фасадов многоквартирных домов, расположенных на территории Новокузнецкого городского округа</w:t>
            </w:r>
            <w:proofErr w:type="gramStart"/>
            <w:r w:rsidRPr="00244711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244711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244711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244711">
              <w:rPr>
                <w:color w:val="000000"/>
                <w:sz w:val="22"/>
                <w:szCs w:val="22"/>
              </w:rPr>
              <w:t xml:space="preserve"> празднованию Дня шахтера в 2014 году»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795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2.8:</w:t>
            </w:r>
            <w:r w:rsidRPr="00244711">
              <w:rPr>
                <w:color w:val="000000"/>
                <w:sz w:val="22"/>
                <w:szCs w:val="22"/>
              </w:rPr>
              <w:t xml:space="preserve"> «Капитальный ремонт и замена лифтов, установленных в многоквартирных домах и отработавших нормативный срок»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F137CF" w:rsidRPr="00244711" w:rsidTr="004441BB">
        <w:trPr>
          <w:trHeight w:val="795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b/>
                <w:i/>
                <w:iCs/>
                <w:color w:val="000000"/>
              </w:rPr>
            </w:pPr>
            <w:r w:rsidRPr="00244711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3:</w:t>
            </w:r>
            <w:r w:rsidRPr="00244711">
              <w:rPr>
                <w:b/>
                <w:bCs/>
                <w:color w:val="000000"/>
                <w:sz w:val="22"/>
                <w:szCs w:val="22"/>
              </w:rPr>
              <w:t xml:space="preserve"> «</w:t>
            </w:r>
            <w:r w:rsidRPr="00244711">
              <w:rPr>
                <w:b/>
              </w:rPr>
              <w:t>Обеспечение выплаты субсидии на возмещение затрат организациям, предоставляющим населению жилищно-коммунальные услуги, возникших в результате установления мер социальной поддержки гражданам</w:t>
            </w:r>
            <w:r w:rsidRPr="00244711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1 677 388,8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1 261 599,1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-415 789,7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1 938 707,7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648 411,5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-1 290 296,2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1 933 193,1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803 817,7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-1 129 375,4</w:t>
            </w:r>
          </w:p>
        </w:tc>
      </w:tr>
      <w:tr w:rsidR="00F137CF" w:rsidRPr="00244711" w:rsidTr="004441BB">
        <w:trPr>
          <w:trHeight w:val="2360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3.1:</w:t>
            </w:r>
            <w:r w:rsidRPr="00244711">
              <w:rPr>
                <w:color w:val="000000"/>
                <w:sz w:val="22"/>
                <w:szCs w:val="22"/>
              </w:rPr>
              <w:t xml:space="preserve"> «Обеспечение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1 391 277,6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1 049 228,4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-342 049,2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1 619 645,4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511 528,0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-1 108 117,4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1 560 835,2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641 968,0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-918 867,2</w:t>
            </w:r>
          </w:p>
        </w:tc>
      </w:tr>
      <w:tr w:rsidR="00F137CF" w:rsidRPr="00244711" w:rsidTr="004441BB">
        <w:trPr>
          <w:trHeight w:val="1270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3.2:</w:t>
            </w:r>
            <w:r w:rsidRPr="00244711">
              <w:rPr>
                <w:color w:val="000000"/>
                <w:sz w:val="22"/>
                <w:szCs w:val="22"/>
              </w:rPr>
              <w:t xml:space="preserve"> «Обеспечение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244 579,4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174 002,0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-70 577,4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275 223,8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97 554,6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-177669,2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333 029,0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122 520,8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-210508,2</w:t>
            </w:r>
          </w:p>
        </w:tc>
      </w:tr>
      <w:tr w:rsidR="00F137CF" w:rsidRPr="00244711" w:rsidTr="004441BB">
        <w:trPr>
          <w:trHeight w:val="276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3.3:</w:t>
            </w:r>
            <w:r w:rsidRPr="00244711">
              <w:rPr>
                <w:color w:val="000000"/>
                <w:sz w:val="22"/>
                <w:szCs w:val="22"/>
              </w:rPr>
              <w:t xml:space="preserve"> «Обеспечение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41 531,8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38 368,7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-3 163,1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43 838,5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39 328,9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-4 509,6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39 328,9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39 328,9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0</w:t>
            </w:r>
          </w:p>
        </w:tc>
      </w:tr>
      <w:tr w:rsidR="00F137CF" w:rsidRPr="00244711" w:rsidTr="004441BB">
        <w:trPr>
          <w:trHeight w:val="1725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4:</w:t>
            </w:r>
            <w:r w:rsidRPr="00244711">
              <w:rPr>
                <w:b/>
                <w:bCs/>
                <w:color w:val="000000"/>
                <w:sz w:val="22"/>
                <w:szCs w:val="22"/>
              </w:rPr>
              <w:t xml:space="preserve"> «Обеспечение деятельности по реализации муниципальной программы «Развитие жилищно-коммунального хозяйства города Новокузнецка»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49 508,4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54 376,8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4 868,4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51 708,0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54 730,5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3 022,5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54 543,0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54 730,5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187,5</w:t>
            </w:r>
          </w:p>
        </w:tc>
      </w:tr>
      <w:tr w:rsidR="00F137CF" w:rsidRPr="00244711" w:rsidTr="004441BB">
        <w:trPr>
          <w:trHeight w:val="703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4.1:</w:t>
            </w:r>
            <w:r w:rsidRPr="00244711">
              <w:rPr>
                <w:color w:val="000000"/>
                <w:sz w:val="22"/>
                <w:szCs w:val="22"/>
              </w:rPr>
              <w:t xml:space="preserve"> «Обеспечение функционирования Комитета ЖКХ администрации города Новокузнецка по реализации муниципальной программы»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22 746,4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24 404,2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1 657,8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22 676,0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24 336,5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1 660,5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24 149,0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24 336,5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187,5</w:t>
            </w:r>
          </w:p>
        </w:tc>
      </w:tr>
      <w:tr w:rsidR="00F137CF" w:rsidRPr="00244711" w:rsidTr="004441BB">
        <w:trPr>
          <w:trHeight w:val="1197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4.2:</w:t>
            </w:r>
            <w:r w:rsidRPr="00244711">
              <w:rPr>
                <w:color w:val="000000"/>
                <w:sz w:val="22"/>
                <w:szCs w:val="22"/>
              </w:rPr>
              <w:t xml:space="preserve"> «Обеспечение функционирования  МБУ «Дирекция ЖКХ» по реализации муниципальной программы»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26 762,0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29 972,6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3 210,6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29 032,0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30 394,0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1 362,0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30 394,0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30 394,0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t>0</w:t>
            </w:r>
          </w:p>
        </w:tc>
      </w:tr>
      <w:tr w:rsidR="00F137CF" w:rsidRPr="00244711" w:rsidTr="004441BB">
        <w:trPr>
          <w:trHeight w:val="994"/>
        </w:trPr>
        <w:tc>
          <w:tcPr>
            <w:tcW w:w="3261" w:type="dxa"/>
            <w:shd w:val="clear" w:color="auto" w:fill="auto"/>
            <w:vAlign w:val="center"/>
          </w:tcPr>
          <w:p w:rsidR="00F137CF" w:rsidRPr="00244711" w:rsidRDefault="00F137CF" w:rsidP="004441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b/>
                <w:bCs/>
                <w:i/>
                <w:iCs/>
                <w:color w:val="000000"/>
                <w:sz w:val="22"/>
                <w:szCs w:val="22"/>
              </w:rPr>
              <w:t>Отдельное мероприятие:</w:t>
            </w:r>
            <w:r w:rsidRPr="00244711">
              <w:rPr>
                <w:color w:val="000000"/>
                <w:sz w:val="22"/>
                <w:szCs w:val="22"/>
              </w:rPr>
              <w:t xml:space="preserve"> </w:t>
            </w:r>
            <w:r w:rsidRPr="0024471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44711">
              <w:rPr>
                <w:color w:val="000000"/>
                <w:sz w:val="22"/>
                <w:szCs w:val="22"/>
              </w:rPr>
              <w:t>«Финансовое оздоровление сферы управления жилищно-коммунальным хозяйством Новокузнецкого городского округа»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</w:rPr>
            </w:pPr>
            <w:r w:rsidRPr="0024471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</w:rPr>
            </w:pPr>
            <w:r w:rsidRPr="0024471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  <w:rPr>
                <w:bCs/>
              </w:rPr>
            </w:pPr>
            <w:r w:rsidRPr="0024471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F137CF" w:rsidRPr="00244711" w:rsidRDefault="00F137CF" w:rsidP="004441BB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</w:tbl>
    <w:p w:rsidR="00F137CF" w:rsidRPr="00244711" w:rsidRDefault="00F137CF" w:rsidP="00F137CF">
      <w:pPr>
        <w:ind w:firstLine="709"/>
        <w:jc w:val="both"/>
        <w:rPr>
          <w:sz w:val="28"/>
          <w:szCs w:val="28"/>
        </w:rPr>
        <w:sectPr w:rsidR="00F137CF" w:rsidRPr="00244711" w:rsidSect="00A15791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F137CF" w:rsidRPr="00244711" w:rsidRDefault="00F137CF" w:rsidP="00F137CF">
      <w:pPr>
        <w:ind w:firstLine="708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Подпрограмма 1 «Разработка и актуализация схем коммунальной инфраструктуры и </w:t>
      </w:r>
      <w:proofErr w:type="gramStart"/>
      <w:r w:rsidRPr="00244711">
        <w:rPr>
          <w:b/>
          <w:sz w:val="28"/>
          <w:szCs w:val="28"/>
        </w:rPr>
        <w:t>строительство</w:t>
      </w:r>
      <w:proofErr w:type="gramEnd"/>
      <w:r w:rsidRPr="00244711">
        <w:rPr>
          <w:b/>
          <w:sz w:val="28"/>
          <w:szCs w:val="28"/>
        </w:rPr>
        <w:t xml:space="preserve"> и ремонт объектов инженерной инфраструктуры».</w:t>
      </w:r>
    </w:p>
    <w:p w:rsidR="00F137CF" w:rsidRPr="00244711" w:rsidRDefault="00F137CF" w:rsidP="00F137CF">
      <w:pPr>
        <w:ind w:firstLine="70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реализацию мероприятий данной подпрограммы предусмотрены расходы в сумме 505 177,8 руб., в том числе: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2018г. – 170 316,4 тыс. руб.;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2019г. – 328 049,6 тыс. руб.;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2020г. – 6 811,8 тыс. руб.</w:t>
      </w:r>
    </w:p>
    <w:p w:rsidR="00F137CF" w:rsidRPr="00244711" w:rsidRDefault="00F137CF" w:rsidP="00F137CF">
      <w:pPr>
        <w:pStyle w:val="af1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В связи с поступлением многочисленных обращений граждан, предписаний надзорных органов (прокуратура), на 2018-2020 годы запланированы работы по разработке </w:t>
      </w:r>
      <w:proofErr w:type="spellStart"/>
      <w:r w:rsidRPr="00244711">
        <w:rPr>
          <w:sz w:val="28"/>
          <w:szCs w:val="28"/>
        </w:rPr>
        <w:t>пректной</w:t>
      </w:r>
      <w:proofErr w:type="spellEnd"/>
      <w:r w:rsidRPr="00244711">
        <w:rPr>
          <w:sz w:val="28"/>
          <w:szCs w:val="28"/>
        </w:rPr>
        <w:t xml:space="preserve"> и сметной </w:t>
      </w:r>
      <w:proofErr w:type="spellStart"/>
      <w:r w:rsidRPr="00244711">
        <w:rPr>
          <w:sz w:val="28"/>
          <w:szCs w:val="28"/>
        </w:rPr>
        <w:t>документациии</w:t>
      </w:r>
      <w:proofErr w:type="spellEnd"/>
      <w:r w:rsidRPr="00244711">
        <w:rPr>
          <w:sz w:val="28"/>
          <w:szCs w:val="28"/>
        </w:rPr>
        <w:t xml:space="preserve">, строительству сетей водоснабжения  с подключением к централизованному водоснабжению жилых домов частного сектора пос. Малоэтажный, </w:t>
      </w:r>
      <w:proofErr w:type="spellStart"/>
      <w:r w:rsidRPr="00244711">
        <w:rPr>
          <w:sz w:val="28"/>
          <w:szCs w:val="28"/>
        </w:rPr>
        <w:t>Куйбышевского</w:t>
      </w:r>
      <w:proofErr w:type="gramStart"/>
      <w:r w:rsidRPr="00244711">
        <w:rPr>
          <w:sz w:val="28"/>
          <w:szCs w:val="28"/>
        </w:rPr>
        <w:t>,З</w:t>
      </w:r>
      <w:proofErr w:type="gramEnd"/>
      <w:r w:rsidRPr="00244711">
        <w:rPr>
          <w:sz w:val="28"/>
          <w:szCs w:val="28"/>
        </w:rPr>
        <w:t>аводского</w:t>
      </w:r>
      <w:proofErr w:type="spellEnd"/>
      <w:r w:rsidRPr="00244711">
        <w:rPr>
          <w:sz w:val="28"/>
          <w:szCs w:val="28"/>
        </w:rPr>
        <w:t xml:space="preserve"> районов, пос. </w:t>
      </w:r>
      <w:proofErr w:type="spellStart"/>
      <w:r w:rsidRPr="00244711">
        <w:rPr>
          <w:sz w:val="28"/>
          <w:szCs w:val="28"/>
        </w:rPr>
        <w:t>Телеуты</w:t>
      </w:r>
      <w:proofErr w:type="spellEnd"/>
      <w:r w:rsidRPr="00244711">
        <w:rPr>
          <w:sz w:val="28"/>
          <w:szCs w:val="28"/>
        </w:rPr>
        <w:t xml:space="preserve"> на сумму  423 505,6 тыс. руб.</w:t>
      </w:r>
    </w:p>
    <w:p w:rsidR="00F137CF" w:rsidRPr="00244711" w:rsidRDefault="00F137CF" w:rsidP="00F137CF">
      <w:pPr>
        <w:pStyle w:val="aa"/>
        <w:numPr>
          <w:ilvl w:val="0"/>
          <w:numId w:val="12"/>
        </w:numPr>
        <w:spacing w:after="0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 соответствии с постановлением Правительства РФ от 22.02.2012 №154 «О требованиях к схемам теплоснабжения, порядку их разработки и утверждения», на 2018-2020 годы запланированы расходы на актуализацию схемы теплоснабжения г</w:t>
      </w:r>
      <w:proofErr w:type="gramStart"/>
      <w:r w:rsidRPr="00244711">
        <w:rPr>
          <w:sz w:val="28"/>
          <w:szCs w:val="28"/>
        </w:rPr>
        <w:t>.Н</w:t>
      </w:r>
      <w:proofErr w:type="gramEnd"/>
      <w:r w:rsidRPr="00244711">
        <w:rPr>
          <w:sz w:val="28"/>
          <w:szCs w:val="28"/>
        </w:rPr>
        <w:t>овокузнецка в размере: 20 032,2 тыс.руб.</w:t>
      </w:r>
    </w:p>
    <w:p w:rsidR="00F137CF" w:rsidRPr="00244711" w:rsidRDefault="00F137CF" w:rsidP="00F137CF">
      <w:pPr>
        <w:pStyle w:val="aa"/>
        <w:numPr>
          <w:ilvl w:val="0"/>
          <w:numId w:val="12"/>
        </w:numPr>
        <w:spacing w:after="0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В настоящее время существует острая необходимость в строительстве напорной сети канализации (перемычки) между </w:t>
      </w:r>
      <w:r w:rsidRPr="00244711">
        <w:rPr>
          <w:sz w:val="28"/>
          <w:szCs w:val="28"/>
          <w:lang w:val="en-US"/>
        </w:rPr>
        <w:t>I</w:t>
      </w:r>
      <w:r w:rsidRPr="00244711">
        <w:rPr>
          <w:sz w:val="28"/>
          <w:szCs w:val="28"/>
        </w:rPr>
        <w:t xml:space="preserve"> и </w:t>
      </w:r>
      <w:r w:rsidRPr="00244711">
        <w:rPr>
          <w:sz w:val="28"/>
          <w:szCs w:val="28"/>
          <w:lang w:val="en-US"/>
        </w:rPr>
        <w:t>II</w:t>
      </w:r>
      <w:r w:rsidRPr="00244711">
        <w:rPr>
          <w:sz w:val="28"/>
          <w:szCs w:val="28"/>
        </w:rPr>
        <w:t xml:space="preserve"> очередями канализации в Заводском районе. </w:t>
      </w:r>
      <w:proofErr w:type="gramStart"/>
      <w:r w:rsidRPr="00244711">
        <w:rPr>
          <w:sz w:val="28"/>
          <w:szCs w:val="28"/>
        </w:rPr>
        <w:t xml:space="preserve">С целью перераспределения основного объема стоков на </w:t>
      </w:r>
      <w:r w:rsidRPr="00244711">
        <w:rPr>
          <w:sz w:val="28"/>
          <w:szCs w:val="28"/>
          <w:lang w:val="en-US"/>
        </w:rPr>
        <w:t>II</w:t>
      </w:r>
      <w:r w:rsidRPr="00244711">
        <w:rPr>
          <w:sz w:val="28"/>
          <w:szCs w:val="28"/>
        </w:rPr>
        <w:t xml:space="preserve"> очередь канализации, во избежание остановки жизнедеятельности Заводского района (невозможность </w:t>
      </w:r>
      <w:proofErr w:type="spellStart"/>
      <w:r w:rsidRPr="00244711">
        <w:rPr>
          <w:sz w:val="28"/>
          <w:szCs w:val="28"/>
        </w:rPr>
        <w:t>канализирования</w:t>
      </w:r>
      <w:proofErr w:type="spellEnd"/>
      <w:r w:rsidRPr="00244711">
        <w:rPr>
          <w:sz w:val="28"/>
          <w:szCs w:val="28"/>
        </w:rPr>
        <w:t xml:space="preserve"> влечет за собой прекращения подачи воды), на 2018 год запланирована разработка проектной документации на сумму 3 048 тыс. руб. и строительство перемычки между I и II очередями канализации на сумму 15 375 тыс. руб.</w:t>
      </w:r>
      <w:proofErr w:type="gramEnd"/>
    </w:p>
    <w:p w:rsidR="00F137CF" w:rsidRPr="00244711" w:rsidRDefault="00F137CF" w:rsidP="00F137CF">
      <w:pPr>
        <w:pStyle w:val="aa"/>
        <w:numPr>
          <w:ilvl w:val="0"/>
          <w:numId w:val="12"/>
        </w:numPr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>На 2018 год запланирована разработка Программы комплексного развития систем коммунальной инфраструктуры города Новокузнецка до 2030 года в размере 8 910 тыс. руб.</w:t>
      </w:r>
      <w:r w:rsidRPr="00244711">
        <w:t xml:space="preserve"> </w:t>
      </w:r>
      <w:r w:rsidRPr="00244711">
        <w:rPr>
          <w:sz w:val="28"/>
          <w:szCs w:val="28"/>
        </w:rPr>
        <w:t>Программа комплексного развития систем коммунальной инфраструктуры является важнейшим инструментом, обеспечивающим развитие коммунальных систем и объектов города в соответствии с потребностями жилищного и промышленного строительства, повышающим качество производимых для потребителей коммунальных услуг.</w:t>
      </w:r>
      <w:proofErr w:type="gramEnd"/>
      <w:r w:rsidRPr="00244711">
        <w:rPr>
          <w:sz w:val="28"/>
          <w:szCs w:val="28"/>
        </w:rPr>
        <w:t xml:space="preserve"> </w:t>
      </w:r>
      <w:proofErr w:type="gramStart"/>
      <w:r w:rsidRPr="00244711">
        <w:rPr>
          <w:sz w:val="28"/>
          <w:szCs w:val="28"/>
        </w:rPr>
        <w:t>На основании ст. 2 Постановления Правительства РФ от 12.06.2013 №502 «Об утверждении требований к программам комплексного развития систем коммунальной инфраструктуры поселений, городских округов» Программы разрабатываются органами местного самоуправления на основании генеральных планов и включают в себя мероприятия по строительству и реконструкции систем коммунальной инфраструктуры, которые предусмотрены соответственно схемами и программами развития единой национальной (общероссийской) электрической сети на долгосрочный период, генеральной</w:t>
      </w:r>
      <w:proofErr w:type="gramEnd"/>
      <w:r w:rsidRPr="00244711">
        <w:rPr>
          <w:sz w:val="28"/>
          <w:szCs w:val="28"/>
        </w:rPr>
        <w:t xml:space="preserve"> схемой размещения объектов электроэнергетики, федеральной программой газификации, соответствующими межрегиональными, региональными программами газификации, схемами теплоснабжения, схемами водоснабжения и водоотведения, программами в области обращения с отходами.</w:t>
      </w:r>
    </w:p>
    <w:p w:rsidR="00F137CF" w:rsidRPr="00244711" w:rsidRDefault="00F137CF" w:rsidP="00F137CF">
      <w:pPr>
        <w:pStyle w:val="aa"/>
        <w:numPr>
          <w:ilvl w:val="0"/>
          <w:numId w:val="12"/>
        </w:numPr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 xml:space="preserve">На 2018 год запланирована реализация мероприятия по установке пресс-шнека на ГНС-1а на сумму 5 463,0 тыс. руб. Реализация данного мероприятия необходима для не допущения попадания крупных отбросов и мусора, сплавляемых в канализационной сети, в последующую технологию очистки сточных вод, для этого необходимо предусматривать на ГНС (главной насосной станции) устройства (дробилки и пресс-шнека) для уничтожения крупного мусора. </w:t>
      </w:r>
      <w:proofErr w:type="gramEnd"/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Подпрограмма 2 «Жилищное хозяйство и капитальный ремонт жилого фонда» </w:t>
      </w:r>
      <w:r w:rsidRPr="00244711">
        <w:rPr>
          <w:sz w:val="28"/>
          <w:szCs w:val="28"/>
        </w:rPr>
        <w:t>предусмотрены расходы в сумме 244 824,3 тыс. руб., в том числе: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2018г. – 92 402,7 тыс. руб.;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2019г. – 64 836,6 тыс. руб.;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2020г. – 87 585,0 тыс. руб. </w:t>
      </w:r>
    </w:p>
    <w:p w:rsidR="00F137CF" w:rsidRPr="00244711" w:rsidRDefault="00F137CF" w:rsidP="00F137CF">
      <w:pPr>
        <w:ind w:firstLine="709"/>
        <w:jc w:val="both"/>
        <w:rPr>
          <w:color w:val="000000" w:themeColor="text1"/>
          <w:sz w:val="28"/>
          <w:szCs w:val="28"/>
        </w:rPr>
      </w:pPr>
      <w:r w:rsidRPr="00244711">
        <w:rPr>
          <w:color w:val="000000" w:themeColor="text1"/>
          <w:sz w:val="28"/>
          <w:szCs w:val="28"/>
        </w:rPr>
        <w:t>1) Снос аварийных домов на 2018-2020 годы запланирован в размере: 2018 год – 28 080,0 тыс. руб., 2019 год – 8 068,0 тыс. руб., 2020 год – 8 068,0 тыс. руб.</w:t>
      </w:r>
    </w:p>
    <w:p w:rsidR="00F137CF" w:rsidRPr="00244711" w:rsidRDefault="00F137CF" w:rsidP="00F137CF">
      <w:pPr>
        <w:ind w:firstLine="709"/>
        <w:jc w:val="both"/>
        <w:rPr>
          <w:color w:val="000000" w:themeColor="text1"/>
          <w:sz w:val="28"/>
          <w:szCs w:val="28"/>
        </w:rPr>
      </w:pPr>
      <w:r w:rsidRPr="00244711">
        <w:rPr>
          <w:color w:val="000000" w:themeColor="text1"/>
          <w:sz w:val="28"/>
          <w:szCs w:val="28"/>
        </w:rPr>
        <w:t>2) Мероприятия по обследованию, капитальному ремонту многоквартирных домов, ремонт муниципальных квартир запланирован в размере: на 2018 год – 40 272,2 тыс. руб., на 2019 год – 35 474,7 тыс. руб., на 2020 год – 58 223,1 тыс. руб.</w:t>
      </w:r>
    </w:p>
    <w:p w:rsidR="00F137CF" w:rsidRPr="00244711" w:rsidRDefault="00F137CF" w:rsidP="00F137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>3) На реализацию полномочий органов местного самоуправления по содержанию, текущему и капитальному ремонту общего имущества МКД, оплате коммунальных услуг в доле  муниципальных жилых и встроенных нежилых помещений, в 2018-2020 годы запланировано 63 023,7 тыс. руб. (в т.ч. поступившие исполнительные листы, оплата задолженности за 2014-2016 годы по взносам на капитальный ремонт региональному оператору).</w:t>
      </w:r>
      <w:proofErr w:type="gramEnd"/>
    </w:p>
    <w:p w:rsidR="00F137CF" w:rsidRPr="00244711" w:rsidRDefault="00F137CF" w:rsidP="00F137CF">
      <w:pPr>
        <w:ind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4) На реализацию мероприятия «Создание материального резерва в целях гражданской обороны и ликвидации чрезвычайных ситуаций природного и техногенного характера» на 2018 год запланировано 3 042,6 тыс. руб</w:t>
      </w:r>
      <w:proofErr w:type="gramStart"/>
      <w:r w:rsidRPr="00244711">
        <w:rPr>
          <w:bCs/>
          <w:sz w:val="28"/>
          <w:szCs w:val="28"/>
        </w:rPr>
        <w:t>.(</w:t>
      </w:r>
      <w:proofErr w:type="gramEnd"/>
      <w:r w:rsidRPr="00244711">
        <w:rPr>
          <w:bCs/>
          <w:sz w:val="28"/>
          <w:szCs w:val="28"/>
        </w:rPr>
        <w:t>в т.ч.  аренда складского помещения, стоимость материалов).</w:t>
      </w:r>
    </w:p>
    <w:p w:rsidR="00F137CF" w:rsidRPr="00244711" w:rsidRDefault="00F137CF" w:rsidP="00F137CF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 xml:space="preserve">Подпрограмма 3 «Обеспечение выплаты субсидии на возмещение затрат организациям, предоставляющим населению жилищно-коммунальные услуги, возникших в результате установления мер социальной поддержки гражданам» </w:t>
      </w:r>
    </w:p>
    <w:p w:rsidR="00F137CF" w:rsidRPr="00244711" w:rsidRDefault="00F137CF" w:rsidP="00F137CF">
      <w:pPr>
        <w:ind w:firstLine="70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Для реализации мероприятий данной подпрограммы предусмотрены расходы в сумме 2 713 828,3 руб., в том числе: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2018г. – 1 261 599,1 тыс. руб.;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2019г. – 648 411,5 тыс. руб.;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2020г. – 803 817,7 тыс. руб.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 2 202 724,4 тыс. руб., в том числе: 2018 год – 1 049 228,4 тыс. руб.; 2019 год – 511 528,0 тыс. руб.; 2020 год – 641 968,0 тыс. руб.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На 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 394 077,4 тыс. руб., в том числе: 2018 год – 174 002,0 тыс. руб.; 2019 год – 97 </w:t>
      </w:r>
      <w:bookmarkStart w:id="1" w:name="_GoBack"/>
      <w:bookmarkEnd w:id="1"/>
      <w:r w:rsidRPr="00244711">
        <w:rPr>
          <w:sz w:val="28"/>
          <w:szCs w:val="28"/>
        </w:rPr>
        <w:t>554,6 тыс. руб.; 2020 год – 122 520,8 тыс. руб.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 117 026,5 тыс. руб., в том числе: 2018 год – 38 368,7 тыс. руб.; 2019 год – 39 328,9 тыс. руб.; 2020 год –39 328,9 тыс. руб.</w:t>
      </w:r>
    </w:p>
    <w:p w:rsidR="00F137CF" w:rsidRPr="00244711" w:rsidRDefault="00F137CF" w:rsidP="00F137CF">
      <w:pPr>
        <w:ind w:firstLine="709"/>
        <w:jc w:val="both"/>
        <w:rPr>
          <w:b/>
          <w:iCs/>
          <w:sz w:val="28"/>
          <w:szCs w:val="28"/>
        </w:rPr>
      </w:pPr>
      <w:r w:rsidRPr="00244711">
        <w:rPr>
          <w:b/>
          <w:sz w:val="28"/>
          <w:szCs w:val="28"/>
        </w:rPr>
        <w:t xml:space="preserve">Подпрограмма 4 </w:t>
      </w:r>
      <w:r w:rsidRPr="00244711">
        <w:rPr>
          <w:b/>
          <w:iCs/>
          <w:sz w:val="28"/>
          <w:szCs w:val="28"/>
        </w:rPr>
        <w:t>«Обеспечение деятельности по реализации муниципальной программы «</w:t>
      </w:r>
      <w:r w:rsidRPr="00244711">
        <w:rPr>
          <w:b/>
          <w:sz w:val="28"/>
          <w:szCs w:val="28"/>
        </w:rPr>
        <w:t>Развитие жилищно-коммунального хозяйства города Новокузнецка</w:t>
      </w:r>
      <w:r w:rsidRPr="00244711">
        <w:rPr>
          <w:b/>
          <w:iCs/>
          <w:sz w:val="28"/>
          <w:szCs w:val="28"/>
        </w:rPr>
        <w:t>»</w:t>
      </w:r>
    </w:p>
    <w:p w:rsidR="00F137CF" w:rsidRPr="00244711" w:rsidRDefault="00F137CF" w:rsidP="00F137CF">
      <w:pPr>
        <w:ind w:firstLine="70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Для реализации мероприятий данной подпрограммы предусмотрены расходы в сумме 163 837,8 руб., в том числе: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2018г. – 54 376,8 тыс. руб.;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2019г. – 54 730,5 тыс. руб.;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2020г. – 54 730,5 тыс. руб.</w:t>
      </w:r>
    </w:p>
    <w:p w:rsidR="00F137CF" w:rsidRPr="00244711" w:rsidRDefault="00F137CF" w:rsidP="00F137CF">
      <w:pPr>
        <w:jc w:val="both"/>
        <w:rPr>
          <w:sz w:val="20"/>
          <w:szCs w:val="20"/>
        </w:rPr>
      </w:pPr>
      <w:r w:rsidRPr="00244711">
        <w:rPr>
          <w:sz w:val="28"/>
          <w:szCs w:val="28"/>
        </w:rPr>
        <w:tab/>
        <w:t>1) По мероприятию «Обеспечение функционирования Комитета ЖКХ администрации города Новокузнецка по реализации муниципальной программы» запланированы расходы в размере 73 077,2 тыс. руб., в том числе: 2018 г. – 24 404,2 тыс. руб., 2019-2020гг – по 24 336,5 тыс. руб., в том числе: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заработную плату в сумме 18 701 тыс. руб.44 725,7;</w:t>
      </w:r>
    </w:p>
    <w:p w:rsidR="00F137CF" w:rsidRPr="00244711" w:rsidRDefault="00F137CF" w:rsidP="00F137CF">
      <w:pPr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- на содержание Комитета ЖКХ:</w:t>
      </w:r>
    </w:p>
    <w:p w:rsidR="00F137CF" w:rsidRPr="00244711" w:rsidRDefault="00F137CF" w:rsidP="00F137CF">
      <w:pPr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2018 г. – 9 840,5тыс. руб.;</w:t>
      </w:r>
    </w:p>
    <w:p w:rsidR="00F137CF" w:rsidRPr="00244711" w:rsidRDefault="00F137CF" w:rsidP="00F137CF">
      <w:pPr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2019 г. – 9 255,5 тыс. руб.;</w:t>
      </w:r>
    </w:p>
    <w:p w:rsidR="00F137CF" w:rsidRPr="00244711" w:rsidRDefault="00F137CF" w:rsidP="00F137CF">
      <w:pPr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2020 г. – 9 255,5 тыс. руб.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Основные направления деятельности комитета: организация работ по сносу аварийного жилья, строительству сетей водоснабжения в частном секторе, разработке и актуализации схем коммунальной инфраструктуры, содержанию и обслуживанию муниципальных объектов ЖКХ, обеспечение выплаты субсидии на возмещение затрат организациям, предоставляющим населению жилищно-коммунальные услуги, координация и контроль деятельности организаций ЖКХ.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2) По мероприятию «Обеспечение функционирования  МБУ «Дирекция ЖКХ» по реализации муниципальной программы» запланированы расходы в размере 90 760,6 тыс. руб., в том числе: 2018 г. – 29 972,6 тыс. руб., 2019-2020гг. – по 30 394,0 тыс. руб., в том числе: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заработную плату в сумме 75 737,1 тыс. руб.;</w:t>
      </w:r>
    </w:p>
    <w:p w:rsidR="00F137CF" w:rsidRPr="00244711" w:rsidRDefault="00F137CF" w:rsidP="00F137CF">
      <w:pPr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- на содержание МБУ «Дирекция ЖКХ»:</w:t>
      </w:r>
    </w:p>
    <w:p w:rsidR="00F137CF" w:rsidRPr="00244711" w:rsidRDefault="00F137CF" w:rsidP="00F137CF">
      <w:pPr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2018 г. – 4 577,5 тыс. руб., в том числе на коммунальные расходы 1 040 тыс. руб.;</w:t>
      </w:r>
    </w:p>
    <w:p w:rsidR="00F137CF" w:rsidRPr="00244711" w:rsidRDefault="00F137CF" w:rsidP="00F137CF">
      <w:pPr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2019 г. и 2020 г. – по 5 223 тыс. руб., в том числе на коммунальные расходы – 1 279 тыс. руб.</w:t>
      </w:r>
    </w:p>
    <w:p w:rsidR="00F137CF" w:rsidRPr="00244711" w:rsidRDefault="00F137CF" w:rsidP="00F137CF">
      <w:pPr>
        <w:ind w:firstLine="709"/>
        <w:jc w:val="both"/>
        <w:rPr>
          <w:bCs/>
          <w:sz w:val="28"/>
          <w:szCs w:val="28"/>
        </w:rPr>
      </w:pPr>
      <w:r w:rsidRPr="00244711">
        <w:rPr>
          <w:sz w:val="28"/>
          <w:szCs w:val="28"/>
        </w:rPr>
        <w:t xml:space="preserve">Основные направления деятельности учреждения: </w:t>
      </w:r>
      <w:r w:rsidRPr="00244711">
        <w:rPr>
          <w:bCs/>
          <w:sz w:val="28"/>
          <w:szCs w:val="28"/>
        </w:rPr>
        <w:t xml:space="preserve">выполнение работ, предоставление муниципальных услуг в области жилищно-коммунального хозяйства в рамках муниципального задания, технический </w:t>
      </w:r>
      <w:proofErr w:type="gramStart"/>
      <w:r w:rsidRPr="00244711">
        <w:rPr>
          <w:bCs/>
          <w:sz w:val="28"/>
          <w:szCs w:val="28"/>
        </w:rPr>
        <w:t>контроль за</w:t>
      </w:r>
      <w:proofErr w:type="gramEnd"/>
      <w:r w:rsidRPr="00244711">
        <w:rPr>
          <w:bCs/>
          <w:sz w:val="28"/>
          <w:szCs w:val="28"/>
        </w:rPr>
        <w:t xml:space="preserve"> предоставлением услуг, выполнением работ подрядными организациями в рамках муниципального задания.</w:t>
      </w:r>
    </w:p>
    <w:p w:rsidR="00F137CF" w:rsidRPr="00244711" w:rsidRDefault="00F137CF" w:rsidP="00F137CF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Отдельные мероприятие программы.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погашение кредиторской задолженности по отдельному мероприятию «Финансовое оздоровление сферы управления жилищно-коммунальным хозяйством Новокузнецкого городского округа» запланировано на 2018 год из средств местного бюджета 14 927 тыс. руб., в том числе: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компенсация </w:t>
      </w:r>
      <w:proofErr w:type="gramStart"/>
      <w:r w:rsidRPr="00244711">
        <w:rPr>
          <w:sz w:val="28"/>
          <w:szCs w:val="28"/>
        </w:rPr>
        <w:t>выпадающих</w:t>
      </w:r>
      <w:proofErr w:type="gramEnd"/>
      <w:r w:rsidRPr="00244711">
        <w:rPr>
          <w:sz w:val="28"/>
          <w:szCs w:val="28"/>
        </w:rPr>
        <w:t xml:space="preserve"> доходов по жилищным услугам – 194 тыс. руб.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компенсация </w:t>
      </w:r>
      <w:proofErr w:type="gramStart"/>
      <w:r w:rsidRPr="00244711">
        <w:rPr>
          <w:sz w:val="28"/>
          <w:szCs w:val="28"/>
        </w:rPr>
        <w:t>выпадающих</w:t>
      </w:r>
      <w:proofErr w:type="gramEnd"/>
      <w:r w:rsidRPr="00244711">
        <w:rPr>
          <w:sz w:val="28"/>
          <w:szCs w:val="28"/>
        </w:rPr>
        <w:t xml:space="preserve"> доходов по услугам теплоснабжения, холодного водоснабжения, водоотведения - 13 791 тыс. руб.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Мероприятия в области жилищного хозяйства – 312 тыс. руб.</w:t>
      </w:r>
    </w:p>
    <w:p w:rsidR="00F137CF" w:rsidRPr="00244711" w:rsidRDefault="00F137CF" w:rsidP="00F137C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Мероприятия в области коммунального хозяйства – 630 тыс. руб.</w:t>
      </w:r>
    </w:p>
    <w:p w:rsidR="004D23D0" w:rsidRPr="00244711" w:rsidRDefault="004D23D0" w:rsidP="003316EF">
      <w:pPr>
        <w:pStyle w:val="af1"/>
        <w:autoSpaceDE w:val="0"/>
        <w:autoSpaceDN w:val="0"/>
        <w:adjustRightInd w:val="0"/>
        <w:ind w:left="0" w:firstLine="709"/>
        <w:jc w:val="center"/>
        <w:rPr>
          <w:b/>
          <w:color w:val="4F6228" w:themeColor="accent3" w:themeShade="80"/>
          <w:sz w:val="28"/>
          <w:szCs w:val="28"/>
        </w:rPr>
      </w:pPr>
    </w:p>
    <w:p w:rsidR="00B660D6" w:rsidRPr="00244711" w:rsidRDefault="00B660D6" w:rsidP="00B660D6">
      <w:pPr>
        <w:pStyle w:val="af1"/>
        <w:autoSpaceDE w:val="0"/>
        <w:autoSpaceDN w:val="0"/>
        <w:adjustRightInd w:val="0"/>
        <w:ind w:left="0" w:firstLine="851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5. Муниципальная программа 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</w:t>
      </w:r>
    </w:p>
    <w:p w:rsidR="00B660D6" w:rsidRPr="00244711" w:rsidRDefault="00B660D6" w:rsidP="00B660D6">
      <w:pPr>
        <w:pStyle w:val="af1"/>
        <w:autoSpaceDE w:val="0"/>
        <w:autoSpaceDN w:val="0"/>
        <w:adjustRightInd w:val="0"/>
        <w:ind w:left="0" w:firstLine="851"/>
        <w:jc w:val="center"/>
        <w:rPr>
          <w:b/>
          <w:sz w:val="28"/>
          <w:szCs w:val="28"/>
        </w:rPr>
      </w:pPr>
    </w:p>
    <w:p w:rsidR="00B660D6" w:rsidRPr="00244711" w:rsidRDefault="00B660D6" w:rsidP="00B660D6">
      <w:pPr>
        <w:pStyle w:val="af0"/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Целью</w:t>
      </w:r>
      <w:r w:rsidRPr="00244711">
        <w:rPr>
          <w:sz w:val="28"/>
          <w:szCs w:val="28"/>
        </w:rPr>
        <w:t xml:space="preserve"> программы является минимизация социального, экономического и экологического ущерба, наносимого населению, экономике и природной среде вследствие чрезвычайных ситуаций природного и техногенного характера, пожаров и происшествий на водных объектах.</w:t>
      </w:r>
    </w:p>
    <w:p w:rsidR="00B660D6" w:rsidRPr="00244711" w:rsidRDefault="00B660D6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Задачи</w:t>
      </w:r>
      <w:r w:rsidRPr="00244711">
        <w:rPr>
          <w:sz w:val="28"/>
          <w:szCs w:val="28"/>
        </w:rPr>
        <w:t xml:space="preserve"> муниципальной программы:</w:t>
      </w:r>
    </w:p>
    <w:p w:rsidR="00B660D6" w:rsidRPr="00244711" w:rsidRDefault="00B660D6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повышение эффективности системы гражданской обороны, защиты населения и территорий от чрезвычайных ситуаций, пожаров и происшествий на водных объектах, обеспечение и поддержание высокой готовности сил и средств аварийно-спасательного формирования при МБУ «Защита населения и территории» </w:t>
      </w:r>
      <w:proofErr w:type="gramStart"/>
      <w:r w:rsidRPr="00244711">
        <w:rPr>
          <w:sz w:val="28"/>
          <w:szCs w:val="28"/>
        </w:rPr>
        <w:t>г</w:t>
      </w:r>
      <w:proofErr w:type="gramEnd"/>
      <w:r w:rsidRPr="00244711">
        <w:rPr>
          <w:sz w:val="28"/>
          <w:szCs w:val="28"/>
        </w:rPr>
        <w:t>. Новокузнецка;</w:t>
      </w:r>
    </w:p>
    <w:p w:rsidR="00B660D6" w:rsidRPr="00244711" w:rsidRDefault="00B660D6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обеспечение эффективного предупреждения и ликвидации чрезвычайных ситуаций природного и техногенного характера, происшествий на водных объектах;</w:t>
      </w:r>
    </w:p>
    <w:p w:rsidR="00B660D6" w:rsidRPr="00244711" w:rsidRDefault="00B660D6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повышение эффективности использования бюджетных средств.</w:t>
      </w:r>
    </w:p>
    <w:p w:rsidR="00B660D6" w:rsidRPr="00244711" w:rsidRDefault="00B660D6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Разработчиком программы  является Комитет жилищно-коммунального хозяйства администрации города Новокузнецка. Исполнитель программы – МБУ «Защита населения и территории» г. Новокузнецка, соисполнитель </w:t>
      </w:r>
      <w:proofErr w:type="gramStart"/>
      <w:r w:rsidRPr="00244711">
        <w:rPr>
          <w:sz w:val="28"/>
          <w:szCs w:val="28"/>
        </w:rPr>
        <w:t>–А</w:t>
      </w:r>
      <w:proofErr w:type="gramEnd"/>
      <w:r w:rsidRPr="00244711">
        <w:rPr>
          <w:sz w:val="28"/>
          <w:szCs w:val="28"/>
        </w:rPr>
        <w:t>дминистрация города Новокузнецка.</w:t>
      </w:r>
    </w:p>
    <w:p w:rsidR="00B660D6" w:rsidRPr="00244711" w:rsidRDefault="00B660D6" w:rsidP="00B660D6">
      <w:pPr>
        <w:pStyle w:val="af1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Муниципальная программа 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 состоит из четырех мероприятий:</w:t>
      </w:r>
    </w:p>
    <w:p w:rsidR="00B660D6" w:rsidRPr="00244711" w:rsidRDefault="00B660D6" w:rsidP="00B660D6">
      <w:pPr>
        <w:pStyle w:val="af1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Мероприятие № 1 «Защита населения и территории от ЧС природного и техногенного характера, аварий и происшествий»;</w:t>
      </w:r>
    </w:p>
    <w:p w:rsidR="00B660D6" w:rsidRPr="00244711" w:rsidRDefault="00B660D6" w:rsidP="00B660D6">
      <w:pPr>
        <w:pStyle w:val="af1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Мероприятие № 2 «Обеспечение пожарной безопасности и безопасности на водных объектах, предупреждение ЧС»;</w:t>
      </w:r>
    </w:p>
    <w:p w:rsidR="00B660D6" w:rsidRPr="00244711" w:rsidRDefault="00B660D6" w:rsidP="00B660D6">
      <w:pPr>
        <w:pStyle w:val="af1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Мероприятие № 3 «Модернизация системы оповещения населения города, поддержание её в постоянной готовности, реконструкция и развитие ЕДДС, внедрение системы «112»;</w:t>
      </w:r>
    </w:p>
    <w:p w:rsidR="00B660D6" w:rsidRPr="00244711" w:rsidRDefault="00B660D6" w:rsidP="00B660D6">
      <w:pPr>
        <w:pStyle w:val="af1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Мероприятие № 4 «Финансовое оздоровление МБУ «Защита населения и территории» города Новокузнецка»;</w:t>
      </w:r>
    </w:p>
    <w:p w:rsidR="00B660D6" w:rsidRPr="00244711" w:rsidRDefault="00B660D6" w:rsidP="00B660D6">
      <w:pPr>
        <w:pStyle w:val="af1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Мероприятие №5 «Поддержка в постоянной готовности объектов инженерной защиты населения и территорий от ЧС».</w:t>
      </w:r>
    </w:p>
    <w:p w:rsidR="00B660D6" w:rsidRPr="00244711" w:rsidRDefault="00B660D6" w:rsidP="00B660D6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>Расходы МБУ «Защита населения и территории» г. Новокузнецка по муниципальной программе 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 на 2018г. и плановый период 2019-2010 гг. за счет местного бюджета составляют  416 256,8  тыс. руб., в том числе на 2018г. – 135 825,7 тыс. руб.; на 2019</w:t>
      </w:r>
      <w:proofErr w:type="gramEnd"/>
      <w:r w:rsidRPr="00244711">
        <w:rPr>
          <w:sz w:val="28"/>
          <w:szCs w:val="28"/>
        </w:rPr>
        <w:t xml:space="preserve"> г. – 141 334,6 тыс. руб.; на 2020г. – 139 096,5 тыс. руб.</w:t>
      </w:r>
    </w:p>
    <w:p w:rsidR="00B660D6" w:rsidRPr="00244711" w:rsidRDefault="00B660D6" w:rsidP="00B660D6">
      <w:pPr>
        <w:pStyle w:val="af1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городского бюджета в 2018 – 2020 годах на муниципальную программу 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 представлены в таблице:</w:t>
      </w:r>
    </w:p>
    <w:p w:rsidR="00B660D6" w:rsidRPr="00244711" w:rsidRDefault="00B660D6" w:rsidP="00B660D6">
      <w:pPr>
        <w:spacing w:after="200" w:line="276" w:lineRule="auto"/>
        <w:rPr>
          <w:sz w:val="28"/>
          <w:szCs w:val="28"/>
        </w:rPr>
      </w:pPr>
    </w:p>
    <w:p w:rsidR="00B660D6" w:rsidRPr="00244711" w:rsidRDefault="00B660D6" w:rsidP="00B660D6">
      <w:pPr>
        <w:spacing w:after="200" w:line="276" w:lineRule="auto"/>
        <w:rPr>
          <w:sz w:val="28"/>
          <w:szCs w:val="28"/>
        </w:rPr>
      </w:pPr>
    </w:p>
    <w:p w:rsidR="00B660D6" w:rsidRPr="00244711" w:rsidRDefault="00B660D6" w:rsidP="00B660D6">
      <w:pPr>
        <w:spacing w:after="200" w:line="276" w:lineRule="auto"/>
        <w:rPr>
          <w:sz w:val="28"/>
          <w:szCs w:val="28"/>
        </w:rPr>
        <w:sectPr w:rsidR="00B660D6" w:rsidRPr="00244711" w:rsidSect="001F0340"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5"/>
        <w:gridCol w:w="1276"/>
        <w:gridCol w:w="1276"/>
        <w:gridCol w:w="1559"/>
        <w:gridCol w:w="1275"/>
        <w:gridCol w:w="1276"/>
        <w:gridCol w:w="1560"/>
        <w:gridCol w:w="1276"/>
        <w:gridCol w:w="1275"/>
        <w:gridCol w:w="1559"/>
      </w:tblGrid>
      <w:tr w:rsidR="00B660D6" w:rsidRPr="00244711" w:rsidTr="00B660D6">
        <w:trPr>
          <w:trHeight w:val="300"/>
        </w:trPr>
        <w:tc>
          <w:tcPr>
            <w:tcW w:w="3545" w:type="dxa"/>
            <w:vMerge w:val="restart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Наименование</w:t>
            </w:r>
          </w:p>
        </w:tc>
        <w:tc>
          <w:tcPr>
            <w:tcW w:w="12332" w:type="dxa"/>
            <w:gridSpan w:val="9"/>
            <w:shd w:val="clear" w:color="auto" w:fill="auto"/>
            <w:noWrap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color w:val="000000"/>
              </w:rPr>
              <w:t>Расходы по годам, тыс. руб.</w:t>
            </w:r>
          </w:p>
        </w:tc>
      </w:tr>
      <w:tr w:rsidR="00B660D6" w:rsidRPr="00244711" w:rsidTr="00B660D6">
        <w:trPr>
          <w:trHeight w:val="300"/>
        </w:trPr>
        <w:tc>
          <w:tcPr>
            <w:tcW w:w="3545" w:type="dxa"/>
            <w:vMerge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4111" w:type="dxa"/>
            <w:gridSpan w:val="3"/>
            <w:shd w:val="clear" w:color="auto" w:fill="auto"/>
            <w:noWrap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2018г.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2019г.</w:t>
            </w:r>
          </w:p>
        </w:tc>
        <w:tc>
          <w:tcPr>
            <w:tcW w:w="4110" w:type="dxa"/>
            <w:gridSpan w:val="3"/>
            <w:shd w:val="clear" w:color="auto" w:fill="auto"/>
            <w:noWrap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2020г.</w:t>
            </w:r>
          </w:p>
        </w:tc>
      </w:tr>
      <w:tr w:rsidR="00B660D6" w:rsidRPr="00244711" w:rsidTr="00B660D6">
        <w:trPr>
          <w:trHeight w:val="834"/>
        </w:trPr>
        <w:tc>
          <w:tcPr>
            <w:tcW w:w="3545" w:type="dxa"/>
            <w:vMerge/>
            <w:vAlign w:val="center"/>
            <w:hideMark/>
          </w:tcPr>
          <w:p w:rsidR="00B660D6" w:rsidRPr="00244711" w:rsidRDefault="00B660D6" w:rsidP="00B660D6">
            <w:pPr>
              <w:rPr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Паспорт МП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Проект бюджета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lang w:eastAsia="en-US"/>
              </w:rPr>
              <w:t>Отклонение от паспорта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Паспорт МП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Проект бюджета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lang w:eastAsia="en-US"/>
              </w:rPr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Паспорт МП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B660D6" w:rsidRPr="00244711" w:rsidRDefault="00B660D6" w:rsidP="00B660D6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Проект бюджета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660D6" w:rsidRPr="00244711" w:rsidRDefault="00B660D6" w:rsidP="00B660D6">
            <w:pPr>
              <w:ind w:left="34" w:hanging="34"/>
              <w:jc w:val="center"/>
              <w:rPr>
                <w:bCs/>
                <w:color w:val="000000"/>
              </w:rPr>
            </w:pPr>
            <w:r w:rsidRPr="00244711">
              <w:rPr>
                <w:lang w:eastAsia="en-US"/>
              </w:rPr>
              <w:t>Отклонение от паспорта</w:t>
            </w:r>
          </w:p>
        </w:tc>
      </w:tr>
      <w:tr w:rsidR="00B660D6" w:rsidRPr="00244711" w:rsidTr="00B660D6">
        <w:trPr>
          <w:trHeight w:val="884"/>
        </w:trPr>
        <w:tc>
          <w:tcPr>
            <w:tcW w:w="3545" w:type="dxa"/>
            <w:shd w:val="clear" w:color="auto" w:fill="auto"/>
            <w:vAlign w:val="center"/>
            <w:hideMark/>
          </w:tcPr>
          <w:p w:rsidR="00B660D6" w:rsidRPr="00244711" w:rsidRDefault="00B660D6" w:rsidP="00B660D6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Программа </w:t>
            </w:r>
            <w:r w:rsidRPr="00244711">
              <w:rPr>
                <w:b/>
                <w:bCs/>
                <w:color w:val="000000"/>
                <w:sz w:val="22"/>
                <w:szCs w:val="22"/>
              </w:rPr>
              <w:t>«Защита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122 664,9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135 825,7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13 160,8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122 664,9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141 334,6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B660D6" w:rsidRPr="00244711" w:rsidRDefault="00B660D6" w:rsidP="00B660D6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18 669,7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60D6" w:rsidRPr="00244711" w:rsidRDefault="00B660D6" w:rsidP="00B660D6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122 664,9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60D6" w:rsidRPr="00244711" w:rsidRDefault="00B660D6" w:rsidP="00B660D6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  <w:sz w:val="22"/>
                <w:szCs w:val="22"/>
              </w:rPr>
              <w:t>139 096,5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660D6" w:rsidRPr="00244711" w:rsidRDefault="00B660D6" w:rsidP="00B660D6">
            <w:pPr>
              <w:jc w:val="center"/>
              <w:rPr>
                <w:b/>
              </w:rPr>
            </w:pPr>
            <w:r w:rsidRPr="00244711">
              <w:rPr>
                <w:b/>
                <w:sz w:val="22"/>
                <w:szCs w:val="22"/>
              </w:rPr>
              <w:t>16 432,6</w:t>
            </w:r>
          </w:p>
        </w:tc>
      </w:tr>
      <w:tr w:rsidR="00B660D6" w:rsidRPr="00244711" w:rsidTr="00B660D6">
        <w:trPr>
          <w:trHeight w:val="756"/>
        </w:trPr>
        <w:tc>
          <w:tcPr>
            <w:tcW w:w="3545" w:type="dxa"/>
            <w:shd w:val="clear" w:color="auto" w:fill="auto"/>
            <w:vAlign w:val="center"/>
            <w:hideMark/>
          </w:tcPr>
          <w:p w:rsidR="00B660D6" w:rsidRPr="00244711" w:rsidRDefault="00B660D6" w:rsidP="00B660D6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1.1:</w:t>
            </w:r>
          </w:p>
          <w:p w:rsidR="00B660D6" w:rsidRPr="00244711" w:rsidRDefault="00B660D6" w:rsidP="00B660D6">
            <w:pPr>
              <w:rPr>
                <w:bCs/>
                <w:iCs/>
                <w:color w:val="000000"/>
              </w:rPr>
            </w:pPr>
            <w:r w:rsidRPr="00244711">
              <w:rPr>
                <w:bCs/>
                <w:iCs/>
                <w:color w:val="000000"/>
                <w:sz w:val="22"/>
                <w:szCs w:val="22"/>
              </w:rPr>
              <w:t>«Защита населения и территории от чрезвычайных ситуаций природного и техногенного характера, аварий и происшествий»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Cs/>
              </w:rPr>
            </w:pPr>
            <w:r w:rsidRPr="00244711">
              <w:rPr>
                <w:bCs/>
                <w:sz w:val="22"/>
                <w:szCs w:val="22"/>
              </w:rPr>
              <w:t>64 642,9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Cs/>
              </w:rPr>
            </w:pPr>
            <w:r w:rsidRPr="00244711">
              <w:rPr>
                <w:bCs/>
                <w:sz w:val="22"/>
                <w:szCs w:val="22"/>
              </w:rPr>
              <w:t>70 037,7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Cs/>
              </w:rPr>
            </w:pPr>
            <w:r w:rsidRPr="00244711">
              <w:rPr>
                <w:bCs/>
                <w:sz w:val="22"/>
                <w:szCs w:val="22"/>
              </w:rPr>
              <w:t>5 394,8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Cs/>
              </w:rPr>
            </w:pPr>
            <w:r w:rsidRPr="00244711">
              <w:rPr>
                <w:sz w:val="22"/>
                <w:szCs w:val="22"/>
              </w:rPr>
              <w:t>64 642,9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Cs/>
              </w:rPr>
            </w:pPr>
            <w:r w:rsidRPr="00244711">
              <w:rPr>
                <w:bCs/>
                <w:sz w:val="22"/>
                <w:szCs w:val="22"/>
              </w:rPr>
              <w:t>79 582,8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Cs/>
              </w:rPr>
            </w:pPr>
            <w:r w:rsidRPr="00244711">
              <w:rPr>
                <w:bCs/>
                <w:sz w:val="22"/>
                <w:szCs w:val="22"/>
              </w:rPr>
              <w:t>14 939,9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Cs/>
              </w:rPr>
            </w:pPr>
            <w:r w:rsidRPr="00244711">
              <w:rPr>
                <w:bCs/>
                <w:sz w:val="22"/>
                <w:szCs w:val="22"/>
              </w:rPr>
              <w:t>64 681,0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bCs/>
              </w:rPr>
            </w:pPr>
            <w:r w:rsidRPr="00244711">
              <w:rPr>
                <w:bCs/>
                <w:sz w:val="22"/>
                <w:szCs w:val="22"/>
              </w:rPr>
              <w:t>88 222,9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23 541,9</w:t>
            </w:r>
          </w:p>
        </w:tc>
      </w:tr>
      <w:tr w:rsidR="00B660D6" w:rsidRPr="00244711" w:rsidTr="00B660D6">
        <w:trPr>
          <w:trHeight w:val="1196"/>
        </w:trPr>
        <w:tc>
          <w:tcPr>
            <w:tcW w:w="3545" w:type="dxa"/>
            <w:shd w:val="clear" w:color="auto" w:fill="auto"/>
            <w:vAlign w:val="center"/>
            <w:hideMark/>
          </w:tcPr>
          <w:p w:rsidR="00B660D6" w:rsidRPr="00244711" w:rsidRDefault="00B660D6" w:rsidP="00B660D6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1.2:</w:t>
            </w:r>
          </w:p>
          <w:p w:rsidR="00B660D6" w:rsidRPr="00244711" w:rsidRDefault="00B660D6" w:rsidP="00B660D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4711">
              <w:rPr>
                <w:rFonts w:eastAsiaTheme="minorHAnsi"/>
                <w:sz w:val="22"/>
                <w:szCs w:val="22"/>
                <w:lang w:eastAsia="en-US"/>
              </w:rPr>
              <w:t>«Обеспечение пожарной безопасности и безопасности на водных объектах, предупреждение чрезвычайных ситуаций»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color w:val="000000"/>
              </w:rPr>
            </w:pPr>
            <w:r w:rsidRPr="00244711">
              <w:rPr>
                <w:sz w:val="22"/>
                <w:szCs w:val="22"/>
              </w:rPr>
              <w:t>995,0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342,0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-653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color w:val="000000"/>
              </w:rPr>
            </w:pPr>
            <w:r w:rsidRPr="00244711">
              <w:rPr>
                <w:sz w:val="22"/>
                <w:szCs w:val="22"/>
              </w:rPr>
              <w:t>995,0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color w:val="000000"/>
              </w:rPr>
            </w:pPr>
            <w:r w:rsidRPr="00244711">
              <w:rPr>
                <w:sz w:val="22"/>
                <w:szCs w:val="22"/>
              </w:rPr>
              <w:t>995,0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995,0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  <w:rPr>
                <w:color w:val="000000"/>
              </w:rPr>
            </w:pPr>
            <w:r w:rsidRPr="00244711">
              <w:rPr>
                <w:sz w:val="22"/>
                <w:szCs w:val="22"/>
              </w:rPr>
              <w:t>995,0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0</w:t>
            </w:r>
          </w:p>
        </w:tc>
      </w:tr>
      <w:tr w:rsidR="00B660D6" w:rsidRPr="00244711" w:rsidTr="00B660D6">
        <w:trPr>
          <w:trHeight w:val="50"/>
        </w:trPr>
        <w:tc>
          <w:tcPr>
            <w:tcW w:w="3545" w:type="dxa"/>
            <w:shd w:val="clear" w:color="auto" w:fill="auto"/>
            <w:vAlign w:val="center"/>
            <w:hideMark/>
          </w:tcPr>
          <w:p w:rsidR="00B660D6" w:rsidRPr="00244711" w:rsidRDefault="00B660D6" w:rsidP="00B660D6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1.3</w:t>
            </w:r>
            <w:r w:rsidRPr="00244711">
              <w:rPr>
                <w:b/>
                <w:bCs/>
                <w:i/>
                <w:iCs/>
                <w:color w:val="000000"/>
                <w:sz w:val="22"/>
                <w:szCs w:val="22"/>
              </w:rPr>
              <w:t>:</w:t>
            </w:r>
            <w:r w:rsidRPr="0024471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44711">
              <w:rPr>
                <w:color w:val="000000"/>
                <w:sz w:val="22"/>
                <w:szCs w:val="22"/>
              </w:rPr>
              <w:t>«Модернизация системы оповещения населения города, поддержание ее в постоянной готовности, реконструкция и развитие ЕДДС, внедрение системы «112»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57 027,0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3 746,0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-53 271,0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57 027,0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10 296,8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-46 730,2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57 027,0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4 698,6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-52 328,4</w:t>
            </w:r>
          </w:p>
        </w:tc>
      </w:tr>
      <w:tr w:rsidR="00B660D6" w:rsidRPr="00244711" w:rsidTr="00B660D6">
        <w:trPr>
          <w:trHeight w:val="699"/>
        </w:trPr>
        <w:tc>
          <w:tcPr>
            <w:tcW w:w="3545" w:type="dxa"/>
            <w:shd w:val="clear" w:color="auto" w:fill="auto"/>
            <w:vAlign w:val="center"/>
            <w:hideMark/>
          </w:tcPr>
          <w:p w:rsidR="00B660D6" w:rsidRPr="00244711" w:rsidRDefault="00B660D6" w:rsidP="00B660D6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  <w:sz w:val="22"/>
                <w:szCs w:val="22"/>
              </w:rPr>
              <w:t>Мероприятие 1.5</w:t>
            </w:r>
            <w:r w:rsidRPr="00244711">
              <w:rPr>
                <w:b/>
                <w:bCs/>
                <w:i/>
                <w:iCs/>
                <w:color w:val="000000"/>
                <w:sz w:val="22"/>
                <w:szCs w:val="22"/>
              </w:rPr>
              <w:t>:</w:t>
            </w:r>
            <w:r w:rsidRPr="00244711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244711">
              <w:rPr>
                <w:color w:val="000000"/>
                <w:sz w:val="22"/>
                <w:szCs w:val="22"/>
              </w:rPr>
              <w:t>«Поддержка в постоянной готовности объектов инженерной защиты населения и территорий от ЧС»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61 700,0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61 700,0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50 460,0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50 460,0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45 180,0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660D6" w:rsidRPr="00244711" w:rsidRDefault="00B660D6" w:rsidP="00B660D6">
            <w:pPr>
              <w:jc w:val="center"/>
            </w:pPr>
            <w:r w:rsidRPr="00244711">
              <w:rPr>
                <w:sz w:val="22"/>
                <w:szCs w:val="22"/>
              </w:rPr>
              <w:t>45 180,0</w:t>
            </w:r>
          </w:p>
        </w:tc>
      </w:tr>
    </w:tbl>
    <w:p w:rsidR="00B660D6" w:rsidRPr="00244711" w:rsidRDefault="00B660D6" w:rsidP="00B660D6">
      <w:pPr>
        <w:ind w:firstLine="709"/>
        <w:jc w:val="both"/>
        <w:rPr>
          <w:sz w:val="28"/>
          <w:szCs w:val="28"/>
        </w:rPr>
        <w:sectPr w:rsidR="00B660D6" w:rsidRPr="00244711" w:rsidSect="001F0340">
          <w:pgSz w:w="16838" w:h="11906" w:orient="landscape"/>
          <w:pgMar w:top="1134" w:right="851" w:bottom="567" w:left="851" w:header="567" w:footer="567" w:gutter="0"/>
          <w:cols w:space="708"/>
          <w:titlePg/>
          <w:docGrid w:linePitch="360"/>
        </w:sectPr>
      </w:pPr>
    </w:p>
    <w:p w:rsidR="00065CEC" w:rsidRPr="00244711" w:rsidRDefault="00065CEC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 проект бюджета не включены расходы внебюджетных источников в сумме 4 500 тыс. руб., утвержденные муниципальной программой в рамках мероприятии №1 «Защита населения и территории от ЧС природного и техногенного характера, аварий и происшествий».</w:t>
      </w:r>
    </w:p>
    <w:p w:rsidR="00B660D6" w:rsidRPr="00244711" w:rsidRDefault="00B660D6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Мероприятие № 1 «Защита населения и территории от ЧС природного и техногенного характера, аварий и происшествий» </w:t>
      </w:r>
      <w:r w:rsidRPr="00244711">
        <w:rPr>
          <w:sz w:val="28"/>
          <w:szCs w:val="28"/>
        </w:rPr>
        <w:t>включает в себя расходы:</w:t>
      </w:r>
    </w:p>
    <w:p w:rsidR="0076384C" w:rsidRPr="00244711" w:rsidRDefault="00B660D6" w:rsidP="0076384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44711">
        <w:rPr>
          <w:sz w:val="28"/>
          <w:szCs w:val="28"/>
        </w:rPr>
        <w:t xml:space="preserve"> - на заработную плату сотрудникам МБУ «Защита населения и территории» </w:t>
      </w:r>
      <w:proofErr w:type="gramStart"/>
      <w:r w:rsidRPr="00244711">
        <w:rPr>
          <w:sz w:val="28"/>
          <w:szCs w:val="28"/>
        </w:rPr>
        <w:t>г</w:t>
      </w:r>
      <w:proofErr w:type="gramEnd"/>
      <w:r w:rsidRPr="00244711">
        <w:rPr>
          <w:sz w:val="28"/>
          <w:szCs w:val="28"/>
        </w:rPr>
        <w:t>. Новокузнецка в сумме 59 877,7 тыс. руб. ежегодно</w:t>
      </w:r>
      <w:r w:rsidR="0076384C" w:rsidRPr="00244711">
        <w:rPr>
          <w:b/>
          <w:sz w:val="28"/>
          <w:szCs w:val="28"/>
        </w:rPr>
        <w:t xml:space="preserve">. </w:t>
      </w:r>
      <w:bookmarkStart w:id="2" w:name="OLE_LINK14"/>
      <w:bookmarkStart w:id="3" w:name="OLE_LINK15"/>
      <w:bookmarkStart w:id="4" w:name="OLE_LINK22"/>
      <w:bookmarkStart w:id="5" w:name="OLE_LINK23"/>
      <w:r w:rsidR="0076384C" w:rsidRPr="00244711">
        <w:rPr>
          <w:sz w:val="28"/>
          <w:szCs w:val="28"/>
        </w:rPr>
        <w:t xml:space="preserve">Расходы по заработной плате увеличены за счет создания системы -112 на территории Новокузнецкого городского округа, </w:t>
      </w:r>
      <w:bookmarkEnd w:id="2"/>
      <w:bookmarkEnd w:id="3"/>
      <w:r w:rsidR="0076384C" w:rsidRPr="00244711">
        <w:rPr>
          <w:sz w:val="28"/>
          <w:szCs w:val="28"/>
        </w:rPr>
        <w:t xml:space="preserve"> а именно увеличения штатной численности МБУ «Защита населения и территории» </w:t>
      </w:r>
      <w:proofErr w:type="gramStart"/>
      <w:r w:rsidR="0076384C" w:rsidRPr="00244711">
        <w:rPr>
          <w:sz w:val="28"/>
          <w:szCs w:val="28"/>
        </w:rPr>
        <w:t>г</w:t>
      </w:r>
      <w:proofErr w:type="gramEnd"/>
      <w:r w:rsidR="0076384C" w:rsidRPr="00244711">
        <w:rPr>
          <w:sz w:val="28"/>
          <w:szCs w:val="28"/>
        </w:rPr>
        <w:t xml:space="preserve">. Новокузнецка </w:t>
      </w:r>
      <w:bookmarkEnd w:id="4"/>
      <w:bookmarkEnd w:id="5"/>
      <w:r w:rsidR="0076384C" w:rsidRPr="00244711">
        <w:rPr>
          <w:sz w:val="28"/>
          <w:szCs w:val="28"/>
        </w:rPr>
        <w:t>в 2018-2020  годах на 10 единиц.</w:t>
      </w:r>
    </w:p>
    <w:p w:rsidR="00B660D6" w:rsidRPr="00244711" w:rsidRDefault="00B41726" w:rsidP="00E3311D">
      <w:pPr>
        <w:ind w:firstLine="709"/>
        <w:jc w:val="both"/>
        <w:rPr>
          <w:sz w:val="28"/>
          <w:szCs w:val="28"/>
        </w:rPr>
      </w:pPr>
      <w:bookmarkStart w:id="6" w:name="OLE_LINK27"/>
      <w:bookmarkStart w:id="7" w:name="OLE_LINK28"/>
      <w:r w:rsidRPr="00244711">
        <w:rPr>
          <w:sz w:val="28"/>
          <w:szCs w:val="28"/>
        </w:rPr>
        <w:t>Расходы по прочим расходам увеличены за счет создания системы -112 на территории Новокузнецкого городского округа</w:t>
      </w:r>
      <w:bookmarkEnd w:id="6"/>
      <w:bookmarkEnd w:id="7"/>
      <w:r w:rsidRPr="00244711">
        <w:rPr>
          <w:sz w:val="28"/>
          <w:szCs w:val="28"/>
        </w:rPr>
        <w:t>, а именно реализа</w:t>
      </w:r>
      <w:r w:rsidR="00E3311D" w:rsidRPr="00244711">
        <w:rPr>
          <w:sz w:val="28"/>
          <w:szCs w:val="28"/>
        </w:rPr>
        <w:t>ции 2 рабочих мест: приобретение</w:t>
      </w:r>
      <w:r w:rsidRPr="00244711">
        <w:rPr>
          <w:sz w:val="28"/>
          <w:szCs w:val="28"/>
        </w:rPr>
        <w:t xml:space="preserve"> оборудования, программного обеспечения, проведение сетей, обучение</w:t>
      </w:r>
      <w:r w:rsidR="00E3311D" w:rsidRPr="00244711">
        <w:rPr>
          <w:sz w:val="28"/>
          <w:szCs w:val="28"/>
        </w:rPr>
        <w:t xml:space="preserve"> специалистов. </w:t>
      </w:r>
      <w:r w:rsidRPr="00244711">
        <w:rPr>
          <w:sz w:val="28"/>
          <w:szCs w:val="28"/>
        </w:rPr>
        <w:t>Н</w:t>
      </w:r>
      <w:r w:rsidR="00B660D6" w:rsidRPr="00244711">
        <w:rPr>
          <w:sz w:val="28"/>
          <w:szCs w:val="28"/>
        </w:rPr>
        <w:t>а текущее содержание</w:t>
      </w:r>
      <w:r w:rsidRPr="00244711">
        <w:rPr>
          <w:sz w:val="28"/>
          <w:szCs w:val="28"/>
        </w:rPr>
        <w:t xml:space="preserve"> </w:t>
      </w:r>
      <w:proofErr w:type="spellStart"/>
      <w:r w:rsidRPr="00244711">
        <w:rPr>
          <w:sz w:val="28"/>
          <w:szCs w:val="28"/>
        </w:rPr>
        <w:t>предусмортено</w:t>
      </w:r>
      <w:proofErr w:type="spellEnd"/>
      <w:r w:rsidR="00B660D6" w:rsidRPr="00244711">
        <w:rPr>
          <w:sz w:val="28"/>
          <w:szCs w:val="28"/>
        </w:rPr>
        <w:t>:</w:t>
      </w:r>
    </w:p>
    <w:p w:rsidR="00B660D6" w:rsidRPr="00244711" w:rsidRDefault="00B660D6" w:rsidP="00B660D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2018г. – 10 160 тыс. руб.;</w:t>
      </w:r>
    </w:p>
    <w:p w:rsidR="00B660D6" w:rsidRPr="00244711" w:rsidRDefault="00B660D6" w:rsidP="00B660D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2019г. – 19 705,1 тыс. руб.;</w:t>
      </w:r>
    </w:p>
    <w:p w:rsidR="00B660D6" w:rsidRPr="00244711" w:rsidRDefault="00B660D6" w:rsidP="00B660D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2020г. – 28 345,2 тыс. руб.</w:t>
      </w:r>
    </w:p>
    <w:p w:rsidR="00B660D6" w:rsidRPr="00244711" w:rsidRDefault="00B660D6" w:rsidP="00B660D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Основными направлениями мероприятия являются: </w:t>
      </w:r>
    </w:p>
    <w:p w:rsidR="00B660D6" w:rsidRPr="00244711" w:rsidRDefault="00B660D6" w:rsidP="00B660D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повышение готовности сил и средств аварийно-спасательного формирования путем развития инфраструктуры и укрепления материально-технической базы (содержание поисково-спасательной службы, приобретение новых, более современных сре</w:t>
      </w:r>
      <w:proofErr w:type="gramStart"/>
      <w:r w:rsidRPr="00244711">
        <w:rPr>
          <w:sz w:val="28"/>
          <w:szCs w:val="28"/>
        </w:rPr>
        <w:t>дств сп</w:t>
      </w:r>
      <w:proofErr w:type="gramEnd"/>
      <w:r w:rsidRPr="00244711">
        <w:rPr>
          <w:sz w:val="28"/>
          <w:szCs w:val="28"/>
        </w:rPr>
        <w:t>асения, оборудования, снаряжения, спасательной техники);</w:t>
      </w:r>
    </w:p>
    <w:p w:rsidR="00B660D6" w:rsidRPr="00244711" w:rsidRDefault="00B660D6" w:rsidP="00B660D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создание материальной базы для пункта временного размещения пострадавшего населения;</w:t>
      </w:r>
    </w:p>
    <w:p w:rsidR="00B660D6" w:rsidRPr="00244711" w:rsidRDefault="00B660D6" w:rsidP="00B660D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содержание МБУ «Защита населения и территории» </w:t>
      </w:r>
      <w:proofErr w:type="gramStart"/>
      <w:r w:rsidRPr="00244711">
        <w:rPr>
          <w:sz w:val="28"/>
          <w:szCs w:val="28"/>
        </w:rPr>
        <w:t>г</w:t>
      </w:r>
      <w:proofErr w:type="gramEnd"/>
      <w:r w:rsidRPr="00244711">
        <w:rPr>
          <w:sz w:val="28"/>
          <w:szCs w:val="28"/>
        </w:rPr>
        <w:t>. Новокузнецка;</w:t>
      </w:r>
    </w:p>
    <w:p w:rsidR="00B660D6" w:rsidRPr="00244711" w:rsidRDefault="00B660D6" w:rsidP="00B660D6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обучение, подготовка и проведение занятий с населением, учений, тренировок по действиям в условиях чрезвычайных ситуаций.</w:t>
      </w:r>
    </w:p>
    <w:p w:rsidR="005E09D7" w:rsidRPr="00244711" w:rsidRDefault="00B660D6" w:rsidP="005E0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Мероприятие № 2 «Обеспечение пожарной безопасности и безопасности на водных объектах, предупреждение ЧС»</w:t>
      </w:r>
      <w:r w:rsidRPr="00244711">
        <w:rPr>
          <w:sz w:val="28"/>
          <w:szCs w:val="28"/>
        </w:rPr>
        <w:t xml:space="preserve"> предусматривает расходы 2018 году – 342 тыс. руб.; в 2019 и 2020 годах – по 995 тыс. руб.</w:t>
      </w:r>
      <w:r w:rsidR="005E09D7" w:rsidRPr="00244711">
        <w:rPr>
          <w:sz w:val="28"/>
          <w:szCs w:val="28"/>
        </w:rPr>
        <w:t xml:space="preserve"> Основными направлениями мероприятия являются: изготовление баннеров, аншлагов, табличек, наглядной агитации по безопасности на воде, пожарной безопасности. </w:t>
      </w:r>
    </w:p>
    <w:p w:rsidR="00B660D6" w:rsidRPr="00244711" w:rsidRDefault="00B660D6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Мероприятие № 3 «Модернизация системы оповещения населения города, поддержание её в постоянной готовности, реконструкция и развитие ЕДДС, внедрение системы «112» </w:t>
      </w:r>
      <w:r w:rsidRPr="00244711">
        <w:rPr>
          <w:sz w:val="28"/>
          <w:szCs w:val="28"/>
        </w:rPr>
        <w:t>предусматривает финансовое обеспечение в 2018 году в размере 3 746,0 тыс. руб., в 2019 в сумме 10 296,8 и 2020 году  в сумме 4 698,6 тыс. руб.</w:t>
      </w:r>
    </w:p>
    <w:p w:rsidR="00065CEC" w:rsidRPr="00244711" w:rsidRDefault="00065CEC" w:rsidP="00065C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по прочим расходам увеличены за счет создания системы -112 на территории Новокузнецкого городского округа.</w:t>
      </w:r>
    </w:p>
    <w:p w:rsidR="00B660D6" w:rsidRPr="00244711" w:rsidRDefault="00B660D6" w:rsidP="00B660D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Мероприятие №5 «Поддержка в постоянной готовности объектов инженерной защиты населения и территорий от ЧС» </w:t>
      </w:r>
      <w:r w:rsidRPr="00244711">
        <w:rPr>
          <w:sz w:val="28"/>
          <w:szCs w:val="28"/>
        </w:rPr>
        <w:t>предусматривает финансовое обеспечение в 2018 году в размере 61 700,0 тыс. руб., в 2019 в размере 141 334,6 тыс. руб. и 2020 году в размере 45 180,0 тыс. руб.</w:t>
      </w:r>
    </w:p>
    <w:p w:rsidR="00B660D6" w:rsidRPr="00244711" w:rsidRDefault="00B660D6" w:rsidP="00B660D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44711">
        <w:rPr>
          <w:rFonts w:eastAsiaTheme="minorHAnsi"/>
          <w:sz w:val="28"/>
          <w:szCs w:val="28"/>
          <w:lang w:eastAsia="en-US"/>
        </w:rPr>
        <w:t>Данное мероприятие предусматривает проведении мероприятий по текущему содержанию и эксплуатации стратегически и социально значимых объектов инженерной защиты и шахтного водоотлива (очистка откосов от мусора, поросли, кустарников, русел от мусора и иловых наносов, уборка мусора, выполнение текущего ремонта отводных каналов малых рек, ручьев, водозащитных дамб, смотровых колодцев коллекторов ливневой канализации, дрен и других сооружений;</w:t>
      </w:r>
      <w:proofErr w:type="gramEnd"/>
      <w:r w:rsidRPr="00244711">
        <w:rPr>
          <w:rFonts w:eastAsiaTheme="minorHAnsi"/>
          <w:sz w:val="28"/>
          <w:szCs w:val="28"/>
          <w:lang w:eastAsia="en-US"/>
        </w:rPr>
        <w:t xml:space="preserve"> обеспечение водопропускной способности нагорных канав и отводных каналов водоотводных и водопропускных гидротехнических сооружений, поддержание в технически исправном состоянии затворных узлов, скважин; обеспечение технической эксплуатации объектов шахтного водоотлива и </w:t>
      </w:r>
      <w:proofErr w:type="spellStart"/>
      <w:r w:rsidRPr="00244711">
        <w:rPr>
          <w:rFonts w:eastAsiaTheme="minorHAnsi"/>
          <w:sz w:val="28"/>
          <w:szCs w:val="28"/>
          <w:lang w:eastAsia="en-US"/>
        </w:rPr>
        <w:t>т.д</w:t>
      </w:r>
      <w:proofErr w:type="spellEnd"/>
      <w:r w:rsidRPr="00244711">
        <w:rPr>
          <w:rFonts w:eastAsiaTheme="minorHAnsi"/>
          <w:sz w:val="28"/>
          <w:szCs w:val="28"/>
          <w:lang w:eastAsia="en-US"/>
        </w:rPr>
        <w:t>).</w:t>
      </w:r>
    </w:p>
    <w:p w:rsidR="00B660D6" w:rsidRPr="00244711" w:rsidRDefault="00B660D6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Ожидаемым результатом программы к концу 2020 года будет:</w:t>
      </w:r>
    </w:p>
    <w:p w:rsidR="00B660D6" w:rsidRPr="00244711" w:rsidRDefault="00B660D6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доля аварийно-спасательных и других неотложных работ по отношению к общему числу работ сохранится на уровне не менее 90%;</w:t>
      </w:r>
    </w:p>
    <w:p w:rsidR="00B660D6" w:rsidRPr="00244711" w:rsidRDefault="00B660D6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количество людей, которым будет оказана помощь, сохранится на уровне не менее 1 435 человек;</w:t>
      </w:r>
    </w:p>
    <w:p w:rsidR="00B660D6" w:rsidRPr="00244711" w:rsidRDefault="00B660D6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выполнение ежегодного плана профилактических мероприятий по предупреждению пожаров, ЧС и происшествий на водных объектах составит 100%;</w:t>
      </w:r>
    </w:p>
    <w:p w:rsidR="00065CEC" w:rsidRPr="00244711" w:rsidRDefault="00065CEC" w:rsidP="00065C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сохранение доли охвата системой централизованного оповещения населения с помощью цифрового формата на территории Новокузнецкого городского округа (модернизация РАСЦО) на уровне 20,0%;</w:t>
      </w:r>
    </w:p>
    <w:p w:rsidR="00065CEC" w:rsidRPr="00244711" w:rsidRDefault="00065CEC" w:rsidP="00065C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сохранение доли готовности приведения ЕДДС, как органа повседневного управления силами и средствами ГЗ ТП и ФП РСЧС, в соответствие с нормативными и регламентирующими документами на уровне 57,56%;</w:t>
      </w:r>
    </w:p>
    <w:p w:rsidR="00065CEC" w:rsidRPr="00244711" w:rsidRDefault="00065CEC" w:rsidP="00065C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выполнение ежегодного плана мероприятий по поддержанию в постоянной готовности системы оповещения населения с функцией дистанционного запуска на территории Новокузнецкого городского округа на 100%;</w:t>
      </w:r>
    </w:p>
    <w:p w:rsidR="00065CEC" w:rsidRPr="00244711" w:rsidRDefault="00065CEC" w:rsidP="00065C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снижение кредиторской задолженности по бюджетным обязательствам прошлых отчетных периодов на 100%;</w:t>
      </w:r>
    </w:p>
    <w:p w:rsidR="00065CEC" w:rsidRPr="00244711" w:rsidRDefault="00065CEC" w:rsidP="00065CE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44711">
        <w:rPr>
          <w:sz w:val="28"/>
          <w:szCs w:val="28"/>
        </w:rPr>
        <w:t>- выполнение ежегодного плана инженерно-технических мероприятий, обеспечивающих защиту объектов и территорий от затопления, подтопления и других негативных воздействий воды, на 100%.</w:t>
      </w:r>
    </w:p>
    <w:p w:rsidR="00065CEC" w:rsidRPr="00244711" w:rsidRDefault="00065CEC" w:rsidP="00B660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1392" w:rsidRPr="00244711" w:rsidRDefault="00CB1392" w:rsidP="00675138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CD12EE" w:rsidRPr="00244711" w:rsidRDefault="00CD12EE" w:rsidP="00CD12EE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7. Муниципальная программа «Обеспечение жилыми помещениями отдельных категорий граждан города Новокузнецка»</w:t>
      </w:r>
    </w:p>
    <w:p w:rsidR="00CD12EE" w:rsidRPr="00244711" w:rsidRDefault="00CD12EE" w:rsidP="00CD12EE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CD12EE" w:rsidRPr="00244711" w:rsidRDefault="00CD12EE" w:rsidP="00CD12E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Целью</w:t>
      </w:r>
      <w:r w:rsidRPr="00244711">
        <w:rPr>
          <w:sz w:val="28"/>
          <w:szCs w:val="28"/>
        </w:rPr>
        <w:t xml:space="preserve"> муниципальной программы </w:t>
      </w:r>
      <w:r w:rsidRPr="00244711">
        <w:rPr>
          <w:b/>
          <w:sz w:val="28"/>
          <w:szCs w:val="28"/>
        </w:rPr>
        <w:t>«</w:t>
      </w:r>
      <w:r w:rsidRPr="00244711">
        <w:rPr>
          <w:sz w:val="28"/>
          <w:szCs w:val="28"/>
        </w:rPr>
        <w:t>Обеспечение жилыми помещениями отдельных категорий граждан города Новокузнецка</w:t>
      </w:r>
      <w:r w:rsidRPr="00244711">
        <w:rPr>
          <w:b/>
          <w:sz w:val="28"/>
          <w:szCs w:val="28"/>
        </w:rPr>
        <w:t>»</w:t>
      </w:r>
      <w:r w:rsidRPr="00244711">
        <w:rPr>
          <w:sz w:val="28"/>
          <w:szCs w:val="28"/>
        </w:rPr>
        <w:t xml:space="preserve"> является улучшение жилищных условий отдельных категорий граждан, проживающих в Новокузнецком городском округе.</w:t>
      </w:r>
    </w:p>
    <w:p w:rsidR="00CD12EE" w:rsidRPr="00244711" w:rsidRDefault="00CD12EE" w:rsidP="00CD12EE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Достижение указанной цели может быть обеспечено решением следующих </w:t>
      </w:r>
      <w:r w:rsidRPr="00244711">
        <w:rPr>
          <w:b/>
          <w:sz w:val="28"/>
          <w:szCs w:val="28"/>
        </w:rPr>
        <w:t>задач</w:t>
      </w:r>
      <w:r w:rsidRPr="00244711">
        <w:rPr>
          <w:sz w:val="28"/>
          <w:szCs w:val="28"/>
        </w:rPr>
        <w:t>:</w:t>
      </w:r>
    </w:p>
    <w:p w:rsidR="00CD12EE" w:rsidRPr="00244711" w:rsidRDefault="00CD12EE" w:rsidP="00CD12EE">
      <w:pPr>
        <w:pStyle w:val="ConsPlusCell"/>
        <w:numPr>
          <w:ilvl w:val="0"/>
          <w:numId w:val="1"/>
        </w:numPr>
        <w:ind w:left="0" w:firstLine="360"/>
        <w:jc w:val="both"/>
      </w:pPr>
      <w:r w:rsidRPr="00244711">
        <w:t xml:space="preserve">обеспечение жильем молодых семей, признанных нуждающимися в улучшении жилищных условий; </w:t>
      </w:r>
    </w:p>
    <w:p w:rsidR="00CD12EE" w:rsidRPr="00244711" w:rsidRDefault="00CD12EE" w:rsidP="00CD12EE">
      <w:pPr>
        <w:pStyle w:val="ConsPlusCell"/>
        <w:numPr>
          <w:ilvl w:val="0"/>
          <w:numId w:val="1"/>
        </w:numPr>
        <w:ind w:left="0" w:firstLine="851"/>
        <w:jc w:val="both"/>
      </w:pPr>
      <w:r w:rsidRPr="00244711">
        <w:t xml:space="preserve">обеспечение реализации жилищных прав граждан, проживающих в аварийном жилищном фонде, а также в жилых помещениях, признанных непригодными для проживания; </w:t>
      </w:r>
    </w:p>
    <w:p w:rsidR="00CD12EE" w:rsidRPr="00244711" w:rsidRDefault="00CD12EE" w:rsidP="00CD12EE">
      <w:pPr>
        <w:pStyle w:val="ConsPlusCell"/>
        <w:numPr>
          <w:ilvl w:val="0"/>
          <w:numId w:val="1"/>
        </w:numPr>
        <w:ind w:left="0" w:firstLine="851"/>
        <w:jc w:val="both"/>
      </w:pPr>
      <w:r w:rsidRPr="00244711">
        <w:t xml:space="preserve">выполнение администрацией города Новокузнецка обязательств по предоставлению жилых помещений в соответствии с вступившими в законную силу решениями судов общей юрисдикции; </w:t>
      </w:r>
    </w:p>
    <w:p w:rsidR="00CD12EE" w:rsidRPr="00244711" w:rsidRDefault="00CD12EE" w:rsidP="00CD12EE">
      <w:pPr>
        <w:pStyle w:val="ConsPlusCell"/>
        <w:numPr>
          <w:ilvl w:val="0"/>
          <w:numId w:val="1"/>
        </w:numPr>
        <w:ind w:left="0" w:firstLine="851"/>
        <w:jc w:val="both"/>
      </w:pPr>
      <w:r w:rsidRPr="00244711">
        <w:t xml:space="preserve">улучшение жилищного положения детей-сирот и детей, оставшихся без попечения родителей; </w:t>
      </w:r>
    </w:p>
    <w:p w:rsidR="00CD12EE" w:rsidRPr="00244711" w:rsidRDefault="00CD12EE" w:rsidP="00CD12EE">
      <w:pPr>
        <w:pStyle w:val="ConsPlusCell"/>
        <w:numPr>
          <w:ilvl w:val="0"/>
          <w:numId w:val="1"/>
        </w:numPr>
        <w:ind w:left="0" w:firstLine="851"/>
        <w:jc w:val="both"/>
      </w:pPr>
      <w:r w:rsidRPr="00244711">
        <w:t xml:space="preserve">улучшение жилищных условий социальных категорий граждан, состоящих на учете в качестве нуждающихся в жилых </w:t>
      </w:r>
      <w:proofErr w:type="gramStart"/>
      <w:r w:rsidRPr="00244711">
        <w:t>помещениях</w:t>
      </w:r>
      <w:proofErr w:type="gramEnd"/>
      <w:r w:rsidRPr="00244711">
        <w:t xml:space="preserve">¸ предоставляемых по договорам социального найма; </w:t>
      </w:r>
    </w:p>
    <w:p w:rsidR="00CD12EE" w:rsidRPr="00244711" w:rsidRDefault="00CD12EE" w:rsidP="00CD12EE">
      <w:pPr>
        <w:pStyle w:val="ConsPlusCell"/>
        <w:numPr>
          <w:ilvl w:val="0"/>
          <w:numId w:val="1"/>
        </w:numPr>
        <w:ind w:left="0" w:firstLine="851"/>
        <w:jc w:val="both"/>
      </w:pPr>
      <w:r w:rsidRPr="00244711">
        <w:t xml:space="preserve">обследование территорий и содействие в переселении граждан из ветхого жилья, ставшего непригодным для проживания в результате ведения горных работ; </w:t>
      </w:r>
    </w:p>
    <w:p w:rsidR="00CD12EE" w:rsidRPr="00244711" w:rsidRDefault="00CD12EE" w:rsidP="00CD12EE">
      <w:pPr>
        <w:pStyle w:val="ConsPlusCell"/>
        <w:numPr>
          <w:ilvl w:val="0"/>
          <w:numId w:val="1"/>
        </w:numPr>
        <w:ind w:left="0" w:firstLine="851"/>
        <w:jc w:val="both"/>
      </w:pPr>
      <w:r w:rsidRPr="00244711">
        <w:t>повышение эффективности использования бюджетных средств.</w:t>
      </w:r>
    </w:p>
    <w:p w:rsidR="00CD12EE" w:rsidRPr="00244711" w:rsidRDefault="00CD12EE" w:rsidP="00CD12EE">
      <w:pPr>
        <w:pStyle w:val="ConsPlusCell"/>
        <w:numPr>
          <w:ilvl w:val="0"/>
          <w:numId w:val="1"/>
        </w:numPr>
        <w:ind w:left="0" w:firstLine="851"/>
        <w:jc w:val="both"/>
      </w:pPr>
      <w:proofErr w:type="gramStart"/>
      <w:r w:rsidRPr="00244711">
        <w:t>улучшение жилищных условий граждан, состоящим на учете в качестве нуждающихся в предоставлении жилых помещениях, по договорам социального найма во внеочередном порядке.</w:t>
      </w:r>
      <w:proofErr w:type="gramEnd"/>
    </w:p>
    <w:p w:rsidR="00CD12EE" w:rsidRPr="00244711" w:rsidRDefault="00CD12EE" w:rsidP="00CD12EE">
      <w:pPr>
        <w:ind w:firstLine="851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>Финансовое обеспечение реализации программы заключается в ежегодном утверждении статей расходов областного и местных бюджетов в соответствии с объемами финансирования, необходимыми для выполнения мероприятий по реализации программы.</w:t>
      </w:r>
      <w:proofErr w:type="gramEnd"/>
    </w:p>
    <w:p w:rsidR="00CD12EE" w:rsidRPr="00244711" w:rsidRDefault="00CD12EE" w:rsidP="00CD12EE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Муниципальная программа «Обеспечение жилыми помещениями отдельных категорий граждан города Новокузнецка» на 2018 год и плановый период 2019-2020гг. состоит из девяти мероприятий:</w:t>
      </w:r>
    </w:p>
    <w:p w:rsidR="00CD12EE" w:rsidRPr="00244711" w:rsidRDefault="00CD12EE" w:rsidP="00CD12EE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sz w:val="28"/>
          <w:szCs w:val="28"/>
        </w:rPr>
        <w:t>Мероприятие 1</w:t>
      </w:r>
      <w:r w:rsidRPr="00244711">
        <w:rPr>
          <w:rFonts w:eastAsiaTheme="minorHAnsi"/>
          <w:sz w:val="28"/>
          <w:szCs w:val="28"/>
          <w:lang w:eastAsia="en-US"/>
        </w:rPr>
        <w:t xml:space="preserve"> «Предоставление социальных выплат молодым семьям, признанным нуждающимися в улучшении жилищных условий»; 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Мероприятие 2 </w:t>
      </w:r>
      <w:r w:rsidRPr="00244711">
        <w:rPr>
          <w:rFonts w:eastAsiaTheme="minorHAnsi"/>
          <w:sz w:val="28"/>
          <w:szCs w:val="28"/>
          <w:lang w:eastAsia="en-US"/>
        </w:rPr>
        <w:t>«Приобретение жилых помещений в целях переселения граждан из аварийного жилищного фонда и жилых помещений, признанных непригодными для проживания»;</w:t>
      </w:r>
    </w:p>
    <w:p w:rsidR="00CD12EE" w:rsidRPr="00244711" w:rsidRDefault="00CD12EE" w:rsidP="00CD12EE">
      <w:pPr>
        <w:pStyle w:val="af1"/>
        <w:ind w:left="0" w:firstLine="720"/>
        <w:rPr>
          <w:sz w:val="28"/>
          <w:szCs w:val="28"/>
        </w:rPr>
      </w:pPr>
      <w:r w:rsidRPr="00244711">
        <w:rPr>
          <w:sz w:val="28"/>
          <w:szCs w:val="28"/>
        </w:rPr>
        <w:t>Мероприятие 3 «Приобретение жилых помещений во исполнение вступивших в законную силу решений судов общей юрисдикции»;</w:t>
      </w:r>
    </w:p>
    <w:p w:rsidR="00CD12EE" w:rsidRPr="00244711" w:rsidRDefault="00CD12EE" w:rsidP="00CD12E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sz w:val="28"/>
          <w:szCs w:val="28"/>
        </w:rPr>
        <w:t>Мероприятие 4 «</w:t>
      </w:r>
      <w:r w:rsidRPr="00244711">
        <w:rPr>
          <w:rFonts w:eastAsiaTheme="minorHAnsi"/>
          <w:sz w:val="28"/>
          <w:szCs w:val="28"/>
          <w:lang w:eastAsia="en-US"/>
        </w:rPr>
        <w:t>Приобретение жилых помещений в целях предоставления их детям-сиротам и детям, оставшимся без попечения родителей»;</w:t>
      </w:r>
    </w:p>
    <w:p w:rsidR="00CD12EE" w:rsidRPr="00244711" w:rsidRDefault="00CD12EE" w:rsidP="00CD12E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sz w:val="28"/>
          <w:szCs w:val="28"/>
        </w:rPr>
        <w:t>Мероприятие 5 «</w:t>
      </w:r>
      <w:r w:rsidRPr="00244711">
        <w:rPr>
          <w:rFonts w:eastAsiaTheme="minorHAnsi"/>
          <w:sz w:val="28"/>
          <w:szCs w:val="28"/>
          <w:lang w:eastAsia="en-US"/>
        </w:rPr>
        <w:t>Предоставление жилых помещений социальным категориям граждан, состоящим на учете в качестве нуждающихся в жилых помещениях, по договорам социального найма»;</w:t>
      </w:r>
    </w:p>
    <w:p w:rsidR="00CD12EE" w:rsidRPr="00244711" w:rsidRDefault="00CD12EE" w:rsidP="00CD12EE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Мероприятие 6 «</w:t>
      </w:r>
      <w:r w:rsidRPr="00244711">
        <w:rPr>
          <w:rFonts w:eastAsiaTheme="minorHAnsi"/>
          <w:sz w:val="28"/>
          <w:szCs w:val="28"/>
          <w:lang w:eastAsia="en-US"/>
        </w:rPr>
        <w:t>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работ»;</w:t>
      </w:r>
    </w:p>
    <w:p w:rsidR="00CD12EE" w:rsidRPr="00244711" w:rsidRDefault="00CD12EE" w:rsidP="00CD12EE">
      <w:pPr>
        <w:pStyle w:val="af1"/>
        <w:ind w:left="142" w:firstLine="57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Мероприятие 7 «</w:t>
      </w:r>
      <w:r w:rsidRPr="00244711">
        <w:rPr>
          <w:rFonts w:eastAsiaTheme="minorHAnsi"/>
          <w:sz w:val="28"/>
          <w:szCs w:val="28"/>
          <w:lang w:eastAsia="en-US"/>
        </w:rPr>
        <w:t>Участие в долевом строительстве жилых помещений в многоквартирных домах для переселения граждан из аварийного жилищного фонда»;</w:t>
      </w:r>
    </w:p>
    <w:p w:rsidR="00CD12EE" w:rsidRPr="00244711" w:rsidRDefault="00CD12EE" w:rsidP="00CD12EE">
      <w:pPr>
        <w:pStyle w:val="af1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sz w:val="28"/>
          <w:szCs w:val="28"/>
        </w:rPr>
        <w:t>Мероприятие 8 «</w:t>
      </w:r>
      <w:r w:rsidRPr="00244711">
        <w:rPr>
          <w:rFonts w:eastAsiaTheme="minorHAnsi"/>
          <w:sz w:val="28"/>
          <w:szCs w:val="28"/>
          <w:lang w:eastAsia="en-US"/>
        </w:rPr>
        <w:t>Погашение кредиторской задолженности за приобретенные в муниципальную собственность жилые помещения».</w:t>
      </w:r>
    </w:p>
    <w:p w:rsidR="00CD12EE" w:rsidRPr="00244711" w:rsidRDefault="00CD12EE" w:rsidP="00CD12EE">
      <w:pPr>
        <w:pStyle w:val="af1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sz w:val="28"/>
          <w:szCs w:val="28"/>
        </w:rPr>
        <w:t xml:space="preserve">Мероприятие 9 </w:t>
      </w:r>
      <w:r w:rsidRPr="00244711">
        <w:rPr>
          <w:rFonts w:eastAsiaTheme="minorHAnsi"/>
          <w:sz w:val="28"/>
          <w:szCs w:val="28"/>
          <w:lang w:eastAsia="en-US"/>
        </w:rPr>
        <w:t>«Приобретение жилых помещений по договорам социального найма гражданам, состоящим на учете в качестве нуждающихся в предоставлении жилого помещения во внеочередном порядке».</w:t>
      </w:r>
    </w:p>
    <w:p w:rsidR="00CD12EE" w:rsidRPr="00244711" w:rsidRDefault="00CD12EE" w:rsidP="00CD12EE">
      <w:pPr>
        <w:ind w:firstLine="70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Разработчиком данной программы является управление по учету и приватизации жилых помещений администрации города Новокузнецка.</w:t>
      </w:r>
    </w:p>
    <w:p w:rsidR="00CD12EE" w:rsidRPr="00244711" w:rsidRDefault="00CD12EE" w:rsidP="00CD12E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В бюджете города Новокузнецка по муниципальной программе «Обеспечение жилыми помещениями отдельных категорий граждан города Новокузнецка» на текущий 2018 год и плановый период 2019 - 2020 годов предусмотрено 289 792,4 тыс. руб., в том числе: 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2018 год – 110 120,6 тыс. руб.;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2019 год – 89 212,1 тыс. руб.;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2020 год – 90 459,7 тыс. руб.</w:t>
      </w:r>
    </w:p>
    <w:p w:rsidR="00CD12EE" w:rsidRPr="00244711" w:rsidRDefault="00CD12EE" w:rsidP="00CD12EE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Расходы городского бюджета в 2018 – 2020 годах на муниципальную программу </w:t>
      </w:r>
      <w:r w:rsidRPr="00244711">
        <w:rPr>
          <w:b/>
          <w:sz w:val="28"/>
          <w:szCs w:val="28"/>
        </w:rPr>
        <w:t>«</w:t>
      </w:r>
      <w:r w:rsidRPr="00244711">
        <w:rPr>
          <w:sz w:val="28"/>
          <w:szCs w:val="28"/>
        </w:rPr>
        <w:t>Обеспечение жилыми помещениями отдельных категорий граждан города Новокузнецка</w:t>
      </w:r>
      <w:r w:rsidRPr="00244711">
        <w:rPr>
          <w:b/>
          <w:sz w:val="28"/>
          <w:szCs w:val="28"/>
        </w:rPr>
        <w:t>»</w:t>
      </w:r>
      <w:r w:rsidRPr="00244711">
        <w:rPr>
          <w:sz w:val="28"/>
          <w:szCs w:val="28"/>
        </w:rPr>
        <w:t xml:space="preserve"> представлены в таблице: </w:t>
      </w:r>
    </w:p>
    <w:p w:rsidR="00CD12EE" w:rsidRPr="00244711" w:rsidRDefault="00CD12EE" w:rsidP="00CD12EE">
      <w:pPr>
        <w:tabs>
          <w:tab w:val="left" w:pos="1653"/>
        </w:tabs>
        <w:rPr>
          <w:sz w:val="28"/>
          <w:szCs w:val="28"/>
        </w:rPr>
      </w:pPr>
      <w:r w:rsidRPr="00244711">
        <w:rPr>
          <w:sz w:val="28"/>
          <w:szCs w:val="28"/>
        </w:rPr>
        <w:tab/>
      </w:r>
    </w:p>
    <w:p w:rsidR="00CD12EE" w:rsidRPr="00244711" w:rsidRDefault="00CD12EE" w:rsidP="00CD12EE">
      <w:pPr>
        <w:rPr>
          <w:sz w:val="28"/>
          <w:szCs w:val="28"/>
        </w:rPr>
      </w:pPr>
    </w:p>
    <w:p w:rsidR="00CD12EE" w:rsidRPr="00244711" w:rsidRDefault="00CD12EE" w:rsidP="00CD12EE">
      <w:pPr>
        <w:rPr>
          <w:sz w:val="28"/>
          <w:szCs w:val="28"/>
        </w:rPr>
        <w:sectPr w:rsidR="00CD12EE" w:rsidRPr="00244711" w:rsidSect="00A15791">
          <w:footerReference w:type="default" r:id="rId26"/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1418"/>
        <w:gridCol w:w="1418"/>
        <w:gridCol w:w="1418"/>
        <w:gridCol w:w="1416"/>
        <w:gridCol w:w="1418"/>
        <w:gridCol w:w="1417"/>
        <w:gridCol w:w="1276"/>
        <w:gridCol w:w="1559"/>
        <w:gridCol w:w="1134"/>
      </w:tblGrid>
      <w:tr w:rsidR="00CD12EE" w:rsidRPr="00244711" w:rsidTr="00CD12EE">
        <w:trPr>
          <w:trHeight w:val="255"/>
          <w:tblHeader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tabs>
                <w:tab w:val="left" w:pos="4442"/>
              </w:tabs>
              <w:ind w:left="-94" w:hanging="156"/>
              <w:jc w:val="center"/>
            </w:pPr>
            <w:r w:rsidRPr="00244711">
              <w:t xml:space="preserve">Наименование </w:t>
            </w:r>
          </w:p>
        </w:tc>
        <w:tc>
          <w:tcPr>
            <w:tcW w:w="12474" w:type="dxa"/>
            <w:gridSpan w:val="9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jc w:val="center"/>
            </w:pPr>
            <w:r w:rsidRPr="00244711">
              <w:rPr>
                <w:color w:val="000000"/>
              </w:rPr>
              <w:t>Расходы по годам, тыс. руб.</w:t>
            </w:r>
          </w:p>
        </w:tc>
      </w:tr>
      <w:tr w:rsidR="00CD12EE" w:rsidRPr="00244711" w:rsidTr="00CD12EE">
        <w:trPr>
          <w:trHeight w:val="285"/>
          <w:tblHeader/>
        </w:trPr>
        <w:tc>
          <w:tcPr>
            <w:tcW w:w="3403" w:type="dxa"/>
            <w:vMerge/>
            <w:vAlign w:val="center"/>
            <w:hideMark/>
          </w:tcPr>
          <w:p w:rsidR="00CD12EE" w:rsidRPr="00244711" w:rsidRDefault="00CD12EE" w:rsidP="00CD12EE">
            <w:pPr>
              <w:tabs>
                <w:tab w:val="left" w:pos="4442"/>
              </w:tabs>
              <w:ind w:left="-94"/>
            </w:pPr>
          </w:p>
        </w:tc>
        <w:tc>
          <w:tcPr>
            <w:tcW w:w="4254" w:type="dxa"/>
            <w:gridSpan w:val="3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jc w:val="center"/>
            </w:pPr>
            <w:r w:rsidRPr="00244711">
              <w:t>2018 год</w:t>
            </w:r>
          </w:p>
        </w:tc>
        <w:tc>
          <w:tcPr>
            <w:tcW w:w="4251" w:type="dxa"/>
            <w:gridSpan w:val="3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jc w:val="center"/>
            </w:pPr>
            <w:r w:rsidRPr="00244711">
              <w:t>2019 год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jc w:val="center"/>
            </w:pPr>
            <w:r w:rsidRPr="00244711">
              <w:t>2020 год</w:t>
            </w:r>
          </w:p>
        </w:tc>
      </w:tr>
      <w:tr w:rsidR="00CD12EE" w:rsidRPr="00244711" w:rsidTr="00CD12EE">
        <w:trPr>
          <w:trHeight w:val="765"/>
          <w:tblHeader/>
        </w:trPr>
        <w:tc>
          <w:tcPr>
            <w:tcW w:w="3403" w:type="dxa"/>
            <w:vMerge/>
            <w:vAlign w:val="center"/>
            <w:hideMark/>
          </w:tcPr>
          <w:p w:rsidR="00CD12EE" w:rsidRPr="00244711" w:rsidRDefault="00CD12EE" w:rsidP="00CD12EE">
            <w:pPr>
              <w:tabs>
                <w:tab w:val="left" w:pos="4442"/>
              </w:tabs>
              <w:ind w:left="-94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08"/>
              <w:jc w:val="center"/>
            </w:pPr>
            <w:r w:rsidRPr="00244711">
              <w:t>Отклонение от паспорта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Отклонение от паспорта 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jc w:val="center"/>
            </w:pPr>
            <w:r w:rsidRPr="00244711">
              <w:t>Отклонение от паспорта</w:t>
            </w:r>
          </w:p>
        </w:tc>
      </w:tr>
      <w:tr w:rsidR="00CD12EE" w:rsidRPr="00244711" w:rsidTr="00CD12EE">
        <w:trPr>
          <w:trHeight w:val="255"/>
        </w:trPr>
        <w:tc>
          <w:tcPr>
            <w:tcW w:w="3403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244711">
              <w:rPr>
                <w:b/>
                <w:bCs/>
              </w:rPr>
              <w:t>ИТОГО ПО ПРОГРАММЕ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172 700,2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110 120,6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-62 579,6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48 602,0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89 212,1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40 610,1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75 055,6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90 459,8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15 404,2</w:t>
            </w:r>
          </w:p>
        </w:tc>
      </w:tr>
      <w:tr w:rsidR="00CD12EE" w:rsidRPr="00244711" w:rsidTr="00CD12EE">
        <w:trPr>
          <w:trHeight w:val="297"/>
        </w:trPr>
        <w:tc>
          <w:tcPr>
            <w:tcW w:w="3403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244711">
              <w:rPr>
                <w:b/>
                <w:bCs/>
              </w:rPr>
              <w:t>Отдельные мероприятия программы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172 700,2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110 120,6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-62 579 ,6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48 602,0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89 212,1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40 610,1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75 055,6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90 459,8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15 404,2</w:t>
            </w:r>
          </w:p>
        </w:tc>
      </w:tr>
      <w:tr w:rsidR="00CD12EE" w:rsidRPr="00244711" w:rsidTr="00CD12EE">
        <w:trPr>
          <w:trHeight w:val="937"/>
        </w:trPr>
        <w:tc>
          <w:tcPr>
            <w:tcW w:w="3403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 </w:t>
            </w:r>
            <w:r w:rsidRPr="00244711">
              <w:rPr>
                <w:rFonts w:ascii="Times New Roman" w:hAnsi="Times New Roman" w:cs="Times New Roman"/>
                <w:sz w:val="24"/>
                <w:szCs w:val="24"/>
              </w:rPr>
              <w:t>«Предоставление социальных выплат молодым семьям, признанным нуждающимися в улучшении жилищных условий»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10 000,0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10 000,0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</w:p>
        </w:tc>
      </w:tr>
      <w:tr w:rsidR="00CD12EE" w:rsidRPr="00244711" w:rsidTr="00CD12EE">
        <w:trPr>
          <w:trHeight w:val="1012"/>
        </w:trPr>
        <w:tc>
          <w:tcPr>
            <w:tcW w:w="3403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pStyle w:val="ConsPlusNormal"/>
              <w:ind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71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</w:t>
            </w:r>
            <w:r w:rsidRPr="0024471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4471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Приобретение жилых помещений во исполнение вступивших в законную силу решений судов общей юрисдикции</w:t>
            </w:r>
            <w:r w:rsidRPr="002447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48 602,0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- 48 602,0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48 602,0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-48 602,0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65 055,6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-65 055,6</w:t>
            </w:r>
          </w:p>
        </w:tc>
      </w:tr>
      <w:tr w:rsidR="00CD12EE" w:rsidRPr="00244711" w:rsidTr="00CD12EE">
        <w:trPr>
          <w:trHeight w:val="855"/>
        </w:trPr>
        <w:tc>
          <w:tcPr>
            <w:tcW w:w="3403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44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4 </w:t>
            </w:r>
            <w:r w:rsidRPr="00244711">
              <w:rPr>
                <w:rFonts w:ascii="Times New Roman" w:hAnsi="Times New Roman" w:cs="Times New Roman"/>
                <w:sz w:val="24"/>
                <w:szCs w:val="24"/>
              </w:rPr>
              <w:t>«Приобретение жилых помещений в целях предоставления их детям-сиротам и детям,</w:t>
            </w:r>
            <w:r w:rsidRPr="002447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оставшимся без попечения родителей</w:t>
            </w:r>
            <w:r w:rsidRPr="002447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109 589,0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77 884,7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-31 704,3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79 766,8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79 766,8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84 623,3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81 623,3</w:t>
            </w:r>
          </w:p>
        </w:tc>
      </w:tr>
      <w:tr w:rsidR="00CD12EE" w:rsidRPr="00244711" w:rsidTr="00CD12EE">
        <w:trPr>
          <w:trHeight w:val="278"/>
        </w:trPr>
        <w:tc>
          <w:tcPr>
            <w:tcW w:w="3403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4711">
              <w:rPr>
                <w:b/>
              </w:rPr>
              <w:t>Основное мероприятие 5</w:t>
            </w:r>
          </w:p>
          <w:p w:rsidR="00CD12EE" w:rsidRPr="00244711" w:rsidRDefault="00CD12EE" w:rsidP="00CD12EE">
            <w:pPr>
              <w:autoSpaceDE w:val="0"/>
              <w:autoSpaceDN w:val="0"/>
              <w:adjustRightInd w:val="0"/>
              <w:rPr>
                <w:b/>
              </w:rPr>
            </w:pPr>
            <w:r w:rsidRPr="00244711">
              <w:t>«Предоставление жилых помещений социальным категориям граждан, состоящим на учете в качестве нуждающихся в жилых помещениях, по договорам социального найма»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13 509,2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22 235,9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8 726,7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9 445,3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9 445,3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8 836,4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8 836,4</w:t>
            </w:r>
          </w:p>
        </w:tc>
      </w:tr>
      <w:tr w:rsidR="00CD12EE" w:rsidRPr="00244711" w:rsidTr="00CD12EE">
        <w:trPr>
          <w:trHeight w:val="2244"/>
        </w:trPr>
        <w:tc>
          <w:tcPr>
            <w:tcW w:w="3403" w:type="dxa"/>
            <w:shd w:val="clear" w:color="auto" w:fill="auto"/>
            <w:vAlign w:val="center"/>
            <w:hideMark/>
          </w:tcPr>
          <w:p w:rsidR="00CD12EE" w:rsidRPr="00244711" w:rsidRDefault="00CD12EE" w:rsidP="00CD12E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4711">
              <w:rPr>
                <w:b/>
              </w:rPr>
              <w:t>Основное мероприятие 6</w:t>
            </w:r>
          </w:p>
          <w:p w:rsidR="00CD12EE" w:rsidRPr="00244711" w:rsidRDefault="00CD12EE" w:rsidP="00CD12EE">
            <w:pPr>
              <w:autoSpaceDE w:val="0"/>
              <w:autoSpaceDN w:val="0"/>
              <w:adjustRightInd w:val="0"/>
              <w:rPr>
                <w:b/>
              </w:rPr>
            </w:pPr>
            <w:r w:rsidRPr="00244711">
              <w:t>«Обследование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1 000,0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- 1 000,0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D12EE" w:rsidRPr="00244711" w:rsidRDefault="00CD12EE" w:rsidP="00CD12EE">
            <w:pPr>
              <w:ind w:left="-108" w:right="-187"/>
              <w:jc w:val="center"/>
            </w:pPr>
            <w:r w:rsidRPr="00244711">
              <w:t>0</w:t>
            </w:r>
          </w:p>
        </w:tc>
      </w:tr>
    </w:tbl>
    <w:p w:rsidR="00CD12EE" w:rsidRPr="00244711" w:rsidRDefault="00CD12EE" w:rsidP="00CD12EE">
      <w:pPr>
        <w:ind w:firstLine="851"/>
        <w:jc w:val="both"/>
        <w:rPr>
          <w:sz w:val="28"/>
          <w:szCs w:val="28"/>
        </w:rPr>
        <w:sectPr w:rsidR="00CD12EE" w:rsidRPr="00244711" w:rsidSect="00912BC2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CD12EE" w:rsidRPr="00244711" w:rsidRDefault="00CD12EE" w:rsidP="00CD12EE">
      <w:pPr>
        <w:jc w:val="both"/>
        <w:rPr>
          <w:sz w:val="28"/>
          <w:szCs w:val="28"/>
        </w:rPr>
      </w:pPr>
      <w:r w:rsidRPr="00244711">
        <w:rPr>
          <w:sz w:val="28"/>
          <w:szCs w:val="28"/>
        </w:rPr>
        <w:tab/>
        <w:t>Увеличение  объема финансирования  проекта бюджета по сравнению с паспортом  Программы (проекта Программы) обусловлено  доведенными  ассигнованиями  Новокузнецкому городскому округу на 2018-2019 года по проекту Закона Кемеровской области «Об  областном  бюджете на 2018 год и на плановый период 2019 и 2020 годов».</w:t>
      </w:r>
    </w:p>
    <w:p w:rsidR="00CD12EE" w:rsidRPr="00244711" w:rsidRDefault="00CD12EE" w:rsidP="00CD12EE">
      <w:pPr>
        <w:ind w:firstLine="720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 xml:space="preserve">Мероприятие 1. «Предоставление социальных выплат молодым семьям, признанным нуждающимися в улучшении жилищных условий» 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Общий объем финансирования мероприятия составляет 10 000,0 тыс. руб. на 2018 год – 10 000,0 тыс. руб. - средства местного бюджета.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Денежные средства идут на частичную оплату стоимости квартиры. 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Целевым показателем программы является количество молодых семей, улучшивших жилищные условия, которое составит 30 семей. Исполнителем мероприятия является Администрация города.</w:t>
      </w:r>
    </w:p>
    <w:p w:rsidR="00CD12EE" w:rsidRPr="00244711" w:rsidRDefault="00CD12EE" w:rsidP="00CD12EE">
      <w:pPr>
        <w:ind w:firstLine="720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Мероприятие 4. «Приобретение и обеспечение жилыми помещениями детей сирот и детей, оставшихся без попечения родителей»</w:t>
      </w:r>
    </w:p>
    <w:p w:rsidR="00CD12EE" w:rsidRPr="00244711" w:rsidRDefault="00CD12EE" w:rsidP="00CD12EE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 рамках данного мероприятия предусмотрено выполнение подпрограммы "Социальные гарантии в системе образования" государственной программы Кемеровской области "Развитие системы образования Кузбасса" за счет средств субвенций федерального и областного бюджетов.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Общий объем финансирования мероприятия составит – 239 274,7 тыс. руб.,  в том числе: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2018 год в размере 77 884,7 тыс. руб.  (средства областного бюджета  - 24 232,5 тыс. руб. и  средства федерального бюджета -  53 652,2 тыс. руб.);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2019 год в размере 79 766,8 тыс. руб.  (средства областного бюджета  - 23 847,0 тыс. руб. и  средства федерального бюджета -  55 919,8 тыс. руб.);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2020 год в размере 81 623,3 тыс. руб.  (средства областного бюджета  - 23 466,8 тыс. руб. и  средства федерального бюджета -  58 156,5 тыс. руб.).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Денежные средства пойдут на приобретение квартир и передачу их по договорам социального найма.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Целевым показателем программы является количество жилых помещений, приобретенных для детей-сирот и детей, оставшихся без попечения родителей. В 2017-2019г.г. – по 70 квартир ежегодно.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Исполнителем мероприятия является Комитет по управлению муниципальным имуществом.</w:t>
      </w:r>
    </w:p>
    <w:p w:rsidR="00CD12EE" w:rsidRPr="00244711" w:rsidRDefault="00CD12EE" w:rsidP="00CD12EE">
      <w:pPr>
        <w:ind w:firstLine="720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Мероприятие 5. «Предоставление жилых помещений социальным категориям граждан, состоящим на учете в качестве нуждающихся в жилых помещениях, по договорам социального найма»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Общий объем финансирования мероприятия составит– 40 517,6 тыс. руб., в том числе: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- 2018 год- 22 235,9 тыс. руб., 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- 2019 год – 9 445,3 тыс. руб.</w:t>
      </w:r>
    </w:p>
    <w:p w:rsidR="00CD12EE" w:rsidRPr="00244711" w:rsidRDefault="00CD12EE" w:rsidP="00CD12EE">
      <w:pPr>
        <w:ind w:firstLine="720"/>
        <w:jc w:val="both"/>
        <w:rPr>
          <w:b/>
          <w:sz w:val="28"/>
          <w:szCs w:val="28"/>
        </w:rPr>
      </w:pPr>
      <w:r w:rsidRPr="00244711">
        <w:rPr>
          <w:sz w:val="28"/>
          <w:szCs w:val="28"/>
        </w:rPr>
        <w:t>- 2020 год – 8 836,4. руб.</w:t>
      </w:r>
    </w:p>
    <w:p w:rsidR="00CD12EE" w:rsidRPr="00244711" w:rsidRDefault="00CD12EE" w:rsidP="00CD12E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4711">
        <w:rPr>
          <w:rFonts w:ascii="Times New Roman" w:hAnsi="Times New Roman" w:cs="Times New Roman"/>
          <w:sz w:val="28"/>
          <w:szCs w:val="28"/>
        </w:rPr>
        <w:t>Для реализации подпрограммы «Доступное и комфортное жилье населению Кемеровской области» Государственной программы Кемеровской области «Жилищная и социальная инфраструктура Кузбасса» предусмотрен объем финансирования на обеспечение жильем отдельных категорий граждан, установленных Федеральным законом  от 12.01.1995г. № 5-ФЗ «О ветеранах», Федеральным законом от 24.11.1995 № 181-ФЗ «О социальной защите инвалидов в Российской Федерации» за счет федерального бюджета предусмотрены расходы на приобретения жилых помещений в</w:t>
      </w:r>
      <w:proofErr w:type="gramEnd"/>
      <w:r w:rsidRPr="002447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4711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244711">
        <w:rPr>
          <w:rFonts w:ascii="Times New Roman" w:hAnsi="Times New Roman" w:cs="Times New Roman"/>
          <w:sz w:val="28"/>
          <w:szCs w:val="28"/>
        </w:rPr>
        <w:t xml:space="preserve"> 13 685,8 тыс. руб., в том числе 2018 год – 3 570,3тыс. руб., 2019 год - 4 165,2 тыс. руб., 2020 год – 5 950,3 тыс. руб.  Кроме того,  предусмотрена доплата из местного бюджета за приобретенные квартиры в размере 9 640,3 тыс. руб. </w:t>
      </w:r>
    </w:p>
    <w:p w:rsidR="00CD12EE" w:rsidRPr="00244711" w:rsidRDefault="00CD12EE" w:rsidP="00CD12E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на 2018 год на погашение кредиторской задолженности 2016 года сумме 1 474,0 тыс. руб.</w:t>
      </w:r>
    </w:p>
    <w:p w:rsidR="00CD12EE" w:rsidRPr="00244711" w:rsidRDefault="00CD12EE" w:rsidP="00CD12E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 xml:space="preserve"> - на 2019 год на погашение кредиторской задолженности 2017 года в сумме 5 280,1 тыс. руб.</w:t>
      </w:r>
    </w:p>
    <w:p w:rsidR="00CD12EE" w:rsidRPr="00244711" w:rsidRDefault="00CD12EE" w:rsidP="00CD12E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 xml:space="preserve"> на 2020 год плановый размер в сумме 2 886,2 тыс. руб.</w:t>
      </w:r>
    </w:p>
    <w:p w:rsidR="00CD12EE" w:rsidRPr="00244711" w:rsidRDefault="00CD12EE" w:rsidP="00CD12E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 xml:space="preserve">На обеспечение жильем </w:t>
      </w:r>
      <w:proofErr w:type="gramStart"/>
      <w:r w:rsidRPr="00244711">
        <w:rPr>
          <w:rFonts w:ascii="Times New Roman" w:hAnsi="Times New Roman" w:cs="Times New Roman"/>
          <w:sz w:val="28"/>
          <w:szCs w:val="28"/>
        </w:rPr>
        <w:t>социальных категорий граждан, установленных законодательством Кемеровской области  на 2018 год предусмотрены</w:t>
      </w:r>
      <w:proofErr w:type="gramEnd"/>
      <w:r w:rsidRPr="00244711">
        <w:rPr>
          <w:rFonts w:ascii="Times New Roman" w:hAnsi="Times New Roman" w:cs="Times New Roman"/>
          <w:sz w:val="28"/>
          <w:szCs w:val="28"/>
        </w:rPr>
        <w:t xml:space="preserve"> средства областного бюджета в сумме 17 191,9 тыс. руб.</w:t>
      </w:r>
    </w:p>
    <w:p w:rsidR="00CD12EE" w:rsidRPr="00244711" w:rsidRDefault="00CD12EE" w:rsidP="00CD12E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Денежные средства будут направлены на приобретение квартир и передачу их по договорам социального найма.</w:t>
      </w:r>
    </w:p>
    <w:p w:rsidR="00CD12EE" w:rsidRPr="00244711" w:rsidRDefault="00CD12EE" w:rsidP="00CD12EE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Исполнителями мероприятия являются Комитет по управлению муниципальным имуществом, Комитет социальной защиты.</w:t>
      </w:r>
    </w:p>
    <w:p w:rsidR="00CB1392" w:rsidRPr="00244711" w:rsidRDefault="00CB1392" w:rsidP="00CB1392">
      <w:pPr>
        <w:jc w:val="both"/>
      </w:pPr>
    </w:p>
    <w:p w:rsidR="00D86811" w:rsidRPr="00244711" w:rsidRDefault="00D86811" w:rsidP="00D86811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8. Муниципальная программа «Развитие культуры в городе Новокузнецке»</w:t>
      </w:r>
    </w:p>
    <w:p w:rsidR="00D86811" w:rsidRPr="00244711" w:rsidRDefault="00D86811" w:rsidP="00D86811">
      <w:pPr>
        <w:ind w:firstLine="709"/>
        <w:jc w:val="center"/>
        <w:rPr>
          <w:b/>
          <w:sz w:val="28"/>
          <w:szCs w:val="28"/>
        </w:rPr>
      </w:pPr>
    </w:p>
    <w:p w:rsidR="00D86811" w:rsidRPr="00244711" w:rsidRDefault="00D86811" w:rsidP="00D868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/>
          <w:bCs/>
          <w:sz w:val="28"/>
          <w:szCs w:val="28"/>
        </w:rPr>
        <w:t>Целью</w:t>
      </w:r>
      <w:r w:rsidRPr="00244711">
        <w:rPr>
          <w:bCs/>
          <w:sz w:val="28"/>
          <w:szCs w:val="28"/>
        </w:rPr>
        <w:t xml:space="preserve"> данной программы является</w:t>
      </w:r>
      <w:r w:rsidRPr="00244711">
        <w:rPr>
          <w:b/>
          <w:bCs/>
          <w:sz w:val="28"/>
          <w:szCs w:val="28"/>
        </w:rPr>
        <w:t xml:space="preserve"> </w:t>
      </w:r>
      <w:r w:rsidRPr="00244711">
        <w:rPr>
          <w:sz w:val="28"/>
          <w:szCs w:val="28"/>
        </w:rPr>
        <w:t>создание условий для сохранения, развития и реализации культурного и духовного потенциала населения города Новокузнецка.</w:t>
      </w:r>
    </w:p>
    <w:p w:rsidR="00D86811" w:rsidRPr="00244711" w:rsidRDefault="00D86811" w:rsidP="00D86811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Достижение данной цели предполагается посредством решения семи взаимосвязанных и взаимодополняющих </w:t>
      </w:r>
      <w:r w:rsidRPr="00244711">
        <w:rPr>
          <w:b/>
          <w:sz w:val="28"/>
          <w:szCs w:val="28"/>
        </w:rPr>
        <w:t>задач</w:t>
      </w:r>
      <w:r w:rsidRPr="00244711">
        <w:rPr>
          <w:sz w:val="28"/>
          <w:szCs w:val="28"/>
        </w:rPr>
        <w:t>, отражающих установленные полномочия органов местного самоуправления  Новокузнецкого городского округа в сфере культуры:</w:t>
      </w:r>
    </w:p>
    <w:p w:rsidR="00D86811" w:rsidRPr="00244711" w:rsidRDefault="00D86811" w:rsidP="00D86811">
      <w:pPr>
        <w:widowControl w:val="0"/>
        <w:numPr>
          <w:ilvl w:val="0"/>
          <w:numId w:val="5"/>
        </w:numPr>
        <w:tabs>
          <w:tab w:val="clear" w:pos="198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Сохранение, преумножение и эффективное использование культурного наследия, развитие информационного пространства города Новокузнецка;</w:t>
      </w:r>
    </w:p>
    <w:p w:rsidR="00D86811" w:rsidRPr="00244711" w:rsidRDefault="00D86811" w:rsidP="00D86811">
      <w:pPr>
        <w:widowControl w:val="0"/>
        <w:numPr>
          <w:ilvl w:val="0"/>
          <w:numId w:val="5"/>
        </w:numPr>
        <w:tabs>
          <w:tab w:val="clear" w:pos="198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Обеспечение доступа населения города Новокузнецка к культурным благам и участию в культурной жизни;</w:t>
      </w:r>
    </w:p>
    <w:p w:rsidR="00D86811" w:rsidRPr="00244711" w:rsidRDefault="00D86811" w:rsidP="00D86811">
      <w:pPr>
        <w:pStyle w:val="af1"/>
        <w:numPr>
          <w:ilvl w:val="0"/>
          <w:numId w:val="5"/>
        </w:numPr>
        <w:tabs>
          <w:tab w:val="clear" w:pos="1980"/>
        </w:tabs>
        <w:ind w:left="1418" w:hanging="709"/>
        <w:jc w:val="both"/>
        <w:rPr>
          <w:b/>
          <w:bCs/>
          <w:sz w:val="28"/>
          <w:szCs w:val="28"/>
        </w:rPr>
      </w:pPr>
      <w:r w:rsidRPr="00244711">
        <w:rPr>
          <w:sz w:val="28"/>
          <w:szCs w:val="28"/>
        </w:rPr>
        <w:t>Эффективное управление реализацией муниципальной программы;</w:t>
      </w:r>
      <w:r w:rsidRPr="00244711">
        <w:rPr>
          <w:b/>
          <w:bCs/>
          <w:sz w:val="28"/>
          <w:szCs w:val="28"/>
        </w:rPr>
        <w:t xml:space="preserve"> </w:t>
      </w:r>
    </w:p>
    <w:p w:rsidR="00D86811" w:rsidRPr="00244711" w:rsidRDefault="00D86811" w:rsidP="00D86811">
      <w:pPr>
        <w:pStyle w:val="af1"/>
        <w:numPr>
          <w:ilvl w:val="0"/>
          <w:numId w:val="5"/>
        </w:numPr>
        <w:tabs>
          <w:tab w:val="clear" w:pos="1980"/>
        </w:tabs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Обеспечение духовного развития населения города Новокузнецка, его творческой инициативы и социально-культурной активности;</w:t>
      </w:r>
    </w:p>
    <w:p w:rsidR="00D86811" w:rsidRPr="00244711" w:rsidRDefault="00D86811" w:rsidP="00D86811">
      <w:pPr>
        <w:pStyle w:val="af1"/>
        <w:numPr>
          <w:ilvl w:val="0"/>
          <w:numId w:val="5"/>
        </w:numPr>
        <w:tabs>
          <w:tab w:val="clear" w:pos="1980"/>
        </w:tabs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 xml:space="preserve">Повышение </w:t>
      </w:r>
      <w:proofErr w:type="spellStart"/>
      <w:r w:rsidRPr="00244711">
        <w:rPr>
          <w:bCs/>
          <w:sz w:val="28"/>
          <w:szCs w:val="28"/>
        </w:rPr>
        <w:t>эффективностииспользования</w:t>
      </w:r>
      <w:proofErr w:type="spellEnd"/>
      <w:r w:rsidRPr="00244711">
        <w:rPr>
          <w:bCs/>
          <w:sz w:val="28"/>
          <w:szCs w:val="28"/>
        </w:rPr>
        <w:t xml:space="preserve"> бюджетных средств;</w:t>
      </w:r>
    </w:p>
    <w:p w:rsidR="00D86811" w:rsidRPr="00244711" w:rsidRDefault="00D86811" w:rsidP="00D86811">
      <w:pPr>
        <w:pStyle w:val="af1"/>
        <w:numPr>
          <w:ilvl w:val="0"/>
          <w:numId w:val="5"/>
        </w:numPr>
        <w:tabs>
          <w:tab w:val="clear" w:pos="1980"/>
        </w:tabs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Сохранение объектов культурного наследия, а также историко-культурных комплексов в надлежащем виде, находящихся в муниципальной собственности на территории Новокузнецкого городского округа;</w:t>
      </w:r>
    </w:p>
    <w:p w:rsidR="00D86811" w:rsidRPr="00244711" w:rsidRDefault="00D86811" w:rsidP="00D86811">
      <w:pPr>
        <w:pStyle w:val="af1"/>
        <w:numPr>
          <w:ilvl w:val="0"/>
          <w:numId w:val="5"/>
        </w:numPr>
        <w:tabs>
          <w:tab w:val="clear" w:pos="1980"/>
        </w:tabs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Создание условий для интеллектуального и культурного развития, нравственного и эстетического воспитания, а также поддержка и развитие творческого потенциала горожан.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Муниципальная программа «Развитие культуры в городе Новокузнецке» на 2018г. и плановый период 2019-2020гг. состоит из четырех подпрограмм и трёх отдельных мероприятий.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  <w:sectPr w:rsidR="00D86811" w:rsidRPr="00244711" w:rsidSect="00C70FD7">
          <w:footerReference w:type="default" r:id="rId27"/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  <w:r w:rsidRPr="00244711">
        <w:rPr>
          <w:sz w:val="28"/>
          <w:szCs w:val="28"/>
        </w:rPr>
        <w:t>Расходы городского бюджета в 2018 – 2020 годах на муниципальную программу «Развитие культуры в городе Новокузнецке» представлены в таблице:</w:t>
      </w:r>
    </w:p>
    <w:tbl>
      <w:tblPr>
        <w:tblW w:w="1573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418"/>
        <w:gridCol w:w="1276"/>
        <w:gridCol w:w="1418"/>
        <w:gridCol w:w="1276"/>
        <w:gridCol w:w="1275"/>
        <w:gridCol w:w="1418"/>
        <w:gridCol w:w="1276"/>
        <w:gridCol w:w="1134"/>
        <w:gridCol w:w="1559"/>
      </w:tblGrid>
      <w:tr w:rsidR="00D86811" w:rsidRPr="00244711" w:rsidTr="00E46CBB">
        <w:trPr>
          <w:trHeight w:val="255"/>
          <w:tblHeader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jc w:val="center"/>
            </w:pPr>
            <w:r w:rsidRPr="00244711">
              <w:t>Наименование</w:t>
            </w:r>
          </w:p>
        </w:tc>
        <w:tc>
          <w:tcPr>
            <w:tcW w:w="12050" w:type="dxa"/>
            <w:gridSpan w:val="9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rPr>
                <w:color w:val="000000"/>
              </w:rPr>
              <w:t xml:space="preserve">Расходы по годам, тыс. руб. </w:t>
            </w:r>
          </w:p>
        </w:tc>
      </w:tr>
      <w:tr w:rsidR="00D86811" w:rsidRPr="00244711" w:rsidTr="00E46CBB">
        <w:trPr>
          <w:trHeight w:val="285"/>
          <w:tblHeader/>
        </w:trPr>
        <w:tc>
          <w:tcPr>
            <w:tcW w:w="3686" w:type="dxa"/>
            <w:vMerge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</w:p>
        </w:tc>
        <w:tc>
          <w:tcPr>
            <w:tcW w:w="4112" w:type="dxa"/>
            <w:gridSpan w:val="3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2020 год</w:t>
            </w:r>
          </w:p>
        </w:tc>
      </w:tr>
      <w:tr w:rsidR="00D86811" w:rsidRPr="00244711" w:rsidTr="00E46CBB">
        <w:trPr>
          <w:trHeight w:val="765"/>
          <w:tblHeader/>
        </w:trPr>
        <w:tc>
          <w:tcPr>
            <w:tcW w:w="3686" w:type="dxa"/>
            <w:vMerge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08"/>
              <w:jc w:val="center"/>
            </w:pPr>
            <w:r w:rsidRPr="00244711"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Отклонение от паспорта</w:t>
            </w:r>
          </w:p>
        </w:tc>
      </w:tr>
      <w:tr w:rsidR="00D86811" w:rsidRPr="00244711" w:rsidTr="00E46CBB">
        <w:trPr>
          <w:trHeight w:val="255"/>
        </w:trPr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244711">
              <w:rPr>
                <w:b/>
                <w:bCs/>
              </w:rPr>
              <w:t>ИТОГО ПО ПРОГРАММЕ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785 904,3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539 813,1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- 246 091,2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424 969,6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475 368,3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50 398,7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470 788,3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473 214,9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2 426,6</w:t>
            </w:r>
          </w:p>
        </w:tc>
      </w:tr>
      <w:tr w:rsidR="00D86811" w:rsidRPr="00244711" w:rsidTr="00E46CBB">
        <w:trPr>
          <w:trHeight w:val="615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244711">
              <w:rPr>
                <w:b/>
                <w:bCs/>
              </w:rPr>
              <w:t>Подпрограмма 1 «Культурно-историческое наследие и доступность информационного пространства»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179 066,0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203 055,4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23 989,4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178 647,5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201 375,9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22 728,4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192 771,5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200 247,1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7 475,6</w:t>
            </w:r>
          </w:p>
        </w:tc>
      </w:tr>
      <w:tr w:rsidR="00D86811" w:rsidRPr="00244711" w:rsidTr="00E46CBB">
        <w:trPr>
          <w:trHeight w:val="484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  <w:r w:rsidRPr="00244711">
              <w:t>Обеспечение деятельности муниципальных музеев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71 790,0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76 290,0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4 500,0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44 364,4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75 891,7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31 527,3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74 816,2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75 134,1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317,9</w:t>
            </w:r>
          </w:p>
        </w:tc>
      </w:tr>
      <w:tr w:rsidR="00D86811" w:rsidRPr="00244711" w:rsidTr="00E46CBB">
        <w:trPr>
          <w:trHeight w:val="419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  <w:r w:rsidRPr="00244711">
              <w:t>Обеспечение деятельности муниципальных библиотек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107 276,0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126 765,4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19 489,4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134 283,1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125 484,2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- 8 798,9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117 955,3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125 113,0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7 157,7</w:t>
            </w:r>
          </w:p>
        </w:tc>
      </w:tr>
      <w:tr w:rsidR="00D86811" w:rsidRPr="00244711" w:rsidTr="00E46CBB">
        <w:trPr>
          <w:trHeight w:val="855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/>
              </w:rPr>
            </w:pPr>
            <w:r w:rsidRPr="00244711">
              <w:rPr>
                <w:b/>
              </w:rPr>
              <w:t>Подпрограмма 2 «Сохранение и развитие профессионального искусства и народного творчества»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269 622,3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217 975,7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- 51 646,6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208 029,9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216 857,1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8 827,2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243 054,4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216 144,5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- 26 909,9</w:t>
            </w:r>
          </w:p>
        </w:tc>
      </w:tr>
      <w:tr w:rsidR="00D86811" w:rsidRPr="00244711" w:rsidTr="00E46CBB">
        <w:trPr>
          <w:trHeight w:val="570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  <w:r w:rsidRPr="00244711">
              <w:t xml:space="preserve">Обеспечение деятельности муниципальных  </w:t>
            </w:r>
            <w:proofErr w:type="spellStart"/>
            <w:r w:rsidRPr="00244711">
              <w:t>культурно-досуговых</w:t>
            </w:r>
            <w:proofErr w:type="spellEnd"/>
            <w:r w:rsidRPr="00244711">
              <w:t xml:space="preserve"> учреждений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268 582,3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217 975,7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- 51 646,6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208 029,9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216 857,1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8 827,2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243 054,4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216 144,5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- 26 909,9</w:t>
            </w:r>
          </w:p>
        </w:tc>
      </w:tr>
      <w:tr w:rsidR="00D86811" w:rsidRPr="00244711" w:rsidTr="00E46CBB">
        <w:trPr>
          <w:trHeight w:val="134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  <w:r w:rsidRPr="00244711">
              <w:t>Участие творческих коллективов в международных и всероссийских конкурсах, фестивалях, культурных обменах с зарубежными странами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1 040,0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- 1 040,0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</w:tr>
      <w:tr w:rsidR="00D86811" w:rsidRPr="00244711" w:rsidTr="00E46CBB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/>
              </w:rPr>
            </w:pPr>
            <w:r w:rsidRPr="00244711">
              <w:rPr>
                <w:b/>
              </w:rPr>
              <w:t>Подпрограмма 3 «Обеспечение деятельности по реализации муниципальной программы «Развитие культуры в городе Новокузнецке»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48 927,1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54 366,8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5 439,7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32 488,5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53 750,3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21 261,8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33 062,4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53 783,3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20 720,9</w:t>
            </w:r>
          </w:p>
        </w:tc>
      </w:tr>
      <w:tr w:rsidR="00D86811" w:rsidRPr="00244711" w:rsidTr="00E46CBB">
        <w:trPr>
          <w:trHeight w:val="441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  <w:r w:rsidRPr="00244711">
              <w:t>Обеспечение функционирования Управления культуры по реализации муниципальной программы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7 306,0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15 496,7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8 190,7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14 619,5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14 880,2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260,7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14 434,6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14 913,2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478,6</w:t>
            </w:r>
          </w:p>
        </w:tc>
      </w:tr>
      <w:tr w:rsidR="00D86811" w:rsidRPr="00244711" w:rsidTr="00E46CBB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  <w:r w:rsidRPr="00244711">
              <w:t>Обеспечение функционирования централизованной бухгалтерии Управления культуры по реализации муниципальной программы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18 016,1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16 363,1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- 1 653,0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17 869,0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16 363,1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- 1 505,9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18 627,8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16 363,1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- 2 264,7</w:t>
            </w:r>
          </w:p>
        </w:tc>
      </w:tr>
      <w:tr w:rsidR="00D86811" w:rsidRPr="00244711" w:rsidTr="00E46CBB">
        <w:trPr>
          <w:trHeight w:val="1123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  <w:r w:rsidRPr="00244711">
              <w:t>Ежемесячные выплаты стимулирующего характера работникам муниципальных учреждений культуры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23 605,0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22 507,0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-1 098,0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22 507,0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22 507,0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22 507,0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22 507,0</w:t>
            </w:r>
          </w:p>
        </w:tc>
      </w:tr>
      <w:tr w:rsidR="00D86811" w:rsidRPr="00244711" w:rsidTr="00E46CBB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244711">
              <w:rPr>
                <w:b/>
                <w:bCs/>
              </w:rPr>
              <w:t>Подпрограмма 4 «Подготовка и проведение празднования 400-летия основания Новокузнецка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246 530,0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55 600,0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- 190 930,0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</w:tr>
      <w:tr w:rsidR="00D86811" w:rsidRPr="00244711" w:rsidTr="00E46CBB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Cs/>
              </w:rPr>
            </w:pPr>
            <w:r w:rsidRPr="00244711">
              <w:rPr>
                <w:bCs/>
              </w:rPr>
              <w:t>Реставрационные работы объектов культурного наследия и иные работы»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167 400,0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37 650,0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- 129 750,0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</w:tr>
      <w:tr w:rsidR="00D86811" w:rsidRPr="00244711" w:rsidTr="00E46CBB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Cs/>
              </w:rPr>
            </w:pPr>
            <w:r w:rsidRPr="00244711">
              <w:rPr>
                <w:bCs/>
              </w:rPr>
              <w:t>Подготовка и проведение культурно-массовых мероприятий, фестивалей и конкурсов, обеспечение просветительской, издательской деятельности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79 130,0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17 950,0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- 61 180,0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</w:tr>
      <w:tr w:rsidR="00D86811" w:rsidRPr="00244711" w:rsidTr="00E46CBB">
        <w:trPr>
          <w:trHeight w:val="510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  <w:r w:rsidRPr="00244711">
              <w:rPr>
                <w:b/>
                <w:bCs/>
              </w:rPr>
              <w:t>Отдельные мероприятия программы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41 758,9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8 815,2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- 32 943,7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5 803,7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3 385,0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- 2 418,7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1 900,0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3 040,0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1 140,0</w:t>
            </w:r>
          </w:p>
        </w:tc>
      </w:tr>
      <w:tr w:rsidR="00D86811" w:rsidRPr="00244711" w:rsidTr="00E46CBB">
        <w:trPr>
          <w:trHeight w:val="353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Cs/>
              </w:rPr>
            </w:pPr>
            <w:r w:rsidRPr="00244711">
              <w:rPr>
                <w:bCs/>
              </w:rPr>
              <w:t>Финансовое оздоровление отрасли культуры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3 297,9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3 297,9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</w:tr>
      <w:tr w:rsidR="00D86811" w:rsidRPr="00244711" w:rsidTr="00E46CBB">
        <w:trPr>
          <w:trHeight w:val="353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Cs/>
              </w:rPr>
            </w:pPr>
            <w:r w:rsidRPr="00244711">
              <w:rPr>
                <w:bCs/>
              </w:rPr>
              <w:t>Охрана и сохранение объектов культурного наследия, находящиеся в собственности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</w:p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1 700,0</w:t>
            </w:r>
          </w:p>
          <w:p w:rsidR="00D86811" w:rsidRPr="00244711" w:rsidRDefault="00D86811" w:rsidP="00E46CBB">
            <w:pPr>
              <w:ind w:left="-108" w:right="-18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-1 700,0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3 000,0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- 3 000,0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1 900,0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- 1 900,0</w:t>
            </w:r>
          </w:p>
        </w:tc>
      </w:tr>
      <w:tr w:rsidR="00D86811" w:rsidRPr="00244711" w:rsidTr="00E46CBB">
        <w:trPr>
          <w:trHeight w:val="1498"/>
        </w:trPr>
        <w:tc>
          <w:tcPr>
            <w:tcW w:w="368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Cs/>
              </w:rPr>
            </w:pPr>
            <w:r w:rsidRPr="00244711">
              <w:rPr>
                <w:bCs/>
              </w:rPr>
              <w:t>Проведение культурно-массовых мероприятий всероссийского, регионального, областного и городского значения в Новокузнецком городском округе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40 058,9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5 517,3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- 34 541,6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2 803,7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3 385,0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581,3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3 040,0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3 040,0</w:t>
            </w:r>
          </w:p>
        </w:tc>
      </w:tr>
    </w:tbl>
    <w:p w:rsidR="00D86811" w:rsidRPr="00244711" w:rsidRDefault="00D86811" w:rsidP="00D86811">
      <w:pPr>
        <w:ind w:firstLine="567"/>
        <w:rPr>
          <w:sz w:val="28"/>
          <w:szCs w:val="28"/>
        </w:rPr>
      </w:pPr>
    </w:p>
    <w:p w:rsidR="00D86811" w:rsidRPr="00244711" w:rsidRDefault="00D86811" w:rsidP="00D86811">
      <w:pPr>
        <w:ind w:firstLine="567"/>
        <w:rPr>
          <w:sz w:val="28"/>
          <w:szCs w:val="28"/>
        </w:rPr>
        <w:sectPr w:rsidR="00D86811" w:rsidRPr="00244711" w:rsidSect="00C70FD7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D86811" w:rsidRPr="00244711" w:rsidRDefault="00D86811" w:rsidP="00D86811">
      <w:pPr>
        <w:ind w:firstLine="567"/>
        <w:rPr>
          <w:sz w:val="28"/>
          <w:szCs w:val="28"/>
        </w:rPr>
      </w:pPr>
    </w:p>
    <w:p w:rsidR="00D86811" w:rsidRPr="00244711" w:rsidRDefault="00D86811" w:rsidP="00D86811">
      <w:pPr>
        <w:ind w:firstLine="70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В разрезе источников финансирования на реализацию муниципальной программы «Развитие культуры в городе Новокузнецке» на 2018-2020 годы предусмотрены следующие ассигнования: </w:t>
      </w:r>
    </w:p>
    <w:p w:rsidR="00D86811" w:rsidRPr="00244711" w:rsidRDefault="00D86811" w:rsidP="00D86811">
      <w:pPr>
        <w:ind w:firstLine="708"/>
        <w:jc w:val="both"/>
        <w:rPr>
          <w:sz w:val="28"/>
          <w:szCs w:val="28"/>
        </w:rPr>
      </w:pPr>
    </w:p>
    <w:tbl>
      <w:tblPr>
        <w:tblStyle w:val="af3"/>
        <w:tblW w:w="10554" w:type="dxa"/>
        <w:tblInd w:w="-601" w:type="dxa"/>
        <w:tblLayout w:type="fixed"/>
        <w:tblLook w:val="04A0"/>
      </w:tblPr>
      <w:tblGrid>
        <w:gridCol w:w="1702"/>
        <w:gridCol w:w="1134"/>
        <w:gridCol w:w="1004"/>
        <w:gridCol w:w="1004"/>
        <w:gridCol w:w="969"/>
        <w:gridCol w:w="1121"/>
        <w:gridCol w:w="1147"/>
        <w:gridCol w:w="1183"/>
        <w:gridCol w:w="1290"/>
      </w:tblGrid>
      <w:tr w:rsidR="00D86811" w:rsidRPr="00244711" w:rsidTr="00E46CBB">
        <w:trPr>
          <w:trHeight w:val="766"/>
        </w:trPr>
        <w:tc>
          <w:tcPr>
            <w:tcW w:w="1702" w:type="dxa"/>
            <w:vMerge w:val="restart"/>
          </w:tcPr>
          <w:p w:rsidR="00D86811" w:rsidRPr="00244711" w:rsidRDefault="00D86811" w:rsidP="00E46CBB">
            <w:pPr>
              <w:ind w:left="-392" w:firstLine="392"/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4111" w:type="dxa"/>
            <w:gridSpan w:val="4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Объем финансирования по годам в паспорте программы (тыс. руб.)</w:t>
            </w:r>
          </w:p>
        </w:tc>
        <w:tc>
          <w:tcPr>
            <w:tcW w:w="4741" w:type="dxa"/>
            <w:gridSpan w:val="4"/>
          </w:tcPr>
          <w:p w:rsidR="00D86811" w:rsidRPr="00244711" w:rsidRDefault="00D86811" w:rsidP="00E46CB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Объем финансирования по годам в проекте бюджета (тыс. руб.)</w:t>
            </w:r>
          </w:p>
        </w:tc>
      </w:tr>
      <w:tr w:rsidR="00D86811" w:rsidRPr="00244711" w:rsidTr="00E46CBB">
        <w:trPr>
          <w:trHeight w:val="153"/>
        </w:trPr>
        <w:tc>
          <w:tcPr>
            <w:tcW w:w="1702" w:type="dxa"/>
            <w:vMerge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ВСЕГО:</w:t>
            </w:r>
          </w:p>
        </w:tc>
        <w:tc>
          <w:tcPr>
            <w:tcW w:w="1004" w:type="dxa"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2018 год</w:t>
            </w:r>
          </w:p>
        </w:tc>
        <w:tc>
          <w:tcPr>
            <w:tcW w:w="1004" w:type="dxa"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2019 год</w:t>
            </w:r>
          </w:p>
        </w:tc>
        <w:tc>
          <w:tcPr>
            <w:tcW w:w="969" w:type="dxa"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2020 год</w:t>
            </w:r>
          </w:p>
        </w:tc>
        <w:tc>
          <w:tcPr>
            <w:tcW w:w="1121" w:type="dxa"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ВСЕГО:</w:t>
            </w:r>
          </w:p>
        </w:tc>
        <w:tc>
          <w:tcPr>
            <w:tcW w:w="1147" w:type="dxa"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2018 год</w:t>
            </w:r>
          </w:p>
        </w:tc>
        <w:tc>
          <w:tcPr>
            <w:tcW w:w="1183" w:type="dxa"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2019 год</w:t>
            </w:r>
          </w:p>
        </w:tc>
        <w:tc>
          <w:tcPr>
            <w:tcW w:w="1290" w:type="dxa"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2020 год</w:t>
            </w:r>
          </w:p>
        </w:tc>
      </w:tr>
      <w:tr w:rsidR="00D86811" w:rsidRPr="00244711" w:rsidTr="00E46CBB">
        <w:trPr>
          <w:trHeight w:val="621"/>
        </w:trPr>
        <w:tc>
          <w:tcPr>
            <w:tcW w:w="1702" w:type="dxa"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Федеральный бюджет/Областной бюджет</w:t>
            </w:r>
          </w:p>
        </w:tc>
        <w:tc>
          <w:tcPr>
            <w:tcW w:w="1134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214 535,0</w:t>
            </w:r>
          </w:p>
        </w:tc>
        <w:tc>
          <w:tcPr>
            <w:tcW w:w="1004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214 535,0</w:t>
            </w:r>
          </w:p>
        </w:tc>
        <w:tc>
          <w:tcPr>
            <w:tcW w:w="1004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0,0</w:t>
            </w:r>
          </w:p>
        </w:tc>
        <w:tc>
          <w:tcPr>
            <w:tcW w:w="969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0,0</w:t>
            </w:r>
          </w:p>
        </w:tc>
        <w:tc>
          <w:tcPr>
            <w:tcW w:w="1121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67 671,0</w:t>
            </w:r>
          </w:p>
        </w:tc>
        <w:tc>
          <w:tcPr>
            <w:tcW w:w="1147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22 657,0</w:t>
            </w:r>
          </w:p>
        </w:tc>
        <w:tc>
          <w:tcPr>
            <w:tcW w:w="1183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22 507,0</w:t>
            </w:r>
          </w:p>
        </w:tc>
        <w:tc>
          <w:tcPr>
            <w:tcW w:w="1290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22 507,0</w:t>
            </w:r>
          </w:p>
        </w:tc>
      </w:tr>
      <w:tr w:rsidR="00D86811" w:rsidRPr="00244711" w:rsidTr="00E46CBB">
        <w:trPr>
          <w:trHeight w:val="191"/>
        </w:trPr>
        <w:tc>
          <w:tcPr>
            <w:tcW w:w="1702" w:type="dxa"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1 247 507,2</w:t>
            </w:r>
          </w:p>
        </w:tc>
        <w:tc>
          <w:tcPr>
            <w:tcW w:w="1004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502 379,3</w:t>
            </w:r>
          </w:p>
        </w:tc>
        <w:tc>
          <w:tcPr>
            <w:tcW w:w="1004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351 839,6</w:t>
            </w:r>
          </w:p>
        </w:tc>
        <w:tc>
          <w:tcPr>
            <w:tcW w:w="969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393 288,3</w:t>
            </w:r>
          </w:p>
        </w:tc>
        <w:tc>
          <w:tcPr>
            <w:tcW w:w="1121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1 420 725,3</w:t>
            </w:r>
          </w:p>
        </w:tc>
        <w:tc>
          <w:tcPr>
            <w:tcW w:w="1147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517 156,1</w:t>
            </w:r>
          </w:p>
        </w:tc>
        <w:tc>
          <w:tcPr>
            <w:tcW w:w="1183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452 861,3</w:t>
            </w:r>
          </w:p>
        </w:tc>
        <w:tc>
          <w:tcPr>
            <w:tcW w:w="1290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450 707,9</w:t>
            </w:r>
          </w:p>
        </w:tc>
      </w:tr>
      <w:tr w:rsidR="00D86811" w:rsidRPr="00244711" w:rsidTr="00E46CBB">
        <w:trPr>
          <w:trHeight w:val="574"/>
        </w:trPr>
        <w:tc>
          <w:tcPr>
            <w:tcW w:w="1702" w:type="dxa"/>
          </w:tcPr>
          <w:p w:rsidR="00D86811" w:rsidRPr="00244711" w:rsidRDefault="00D86811" w:rsidP="00E46CBB">
            <w:pPr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Приносящая доход деятельность (БУ и АУ)</w:t>
            </w:r>
          </w:p>
        </w:tc>
        <w:tc>
          <w:tcPr>
            <w:tcW w:w="1134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219 620,0</w:t>
            </w:r>
          </w:p>
        </w:tc>
        <w:tc>
          <w:tcPr>
            <w:tcW w:w="1004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68 990,0</w:t>
            </w:r>
          </w:p>
        </w:tc>
        <w:tc>
          <w:tcPr>
            <w:tcW w:w="1004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73 130,0</w:t>
            </w:r>
          </w:p>
        </w:tc>
        <w:tc>
          <w:tcPr>
            <w:tcW w:w="969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77 500,0</w:t>
            </w:r>
          </w:p>
        </w:tc>
        <w:tc>
          <w:tcPr>
            <w:tcW w:w="1121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0</w:t>
            </w:r>
          </w:p>
        </w:tc>
        <w:tc>
          <w:tcPr>
            <w:tcW w:w="1147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0</w:t>
            </w:r>
          </w:p>
        </w:tc>
        <w:tc>
          <w:tcPr>
            <w:tcW w:w="1183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</w:tcPr>
          <w:p w:rsidR="00D86811" w:rsidRPr="00244711" w:rsidRDefault="00D86811" w:rsidP="00E46CBB">
            <w:pPr>
              <w:jc w:val="center"/>
              <w:rPr>
                <w:sz w:val="18"/>
                <w:szCs w:val="18"/>
              </w:rPr>
            </w:pPr>
            <w:r w:rsidRPr="00244711">
              <w:rPr>
                <w:sz w:val="18"/>
                <w:szCs w:val="18"/>
              </w:rPr>
              <w:t>0</w:t>
            </w:r>
          </w:p>
        </w:tc>
      </w:tr>
      <w:tr w:rsidR="00D86811" w:rsidRPr="00244711" w:rsidTr="00E46CBB">
        <w:trPr>
          <w:trHeight w:val="243"/>
        </w:trPr>
        <w:tc>
          <w:tcPr>
            <w:tcW w:w="1702" w:type="dxa"/>
          </w:tcPr>
          <w:p w:rsidR="00D86811" w:rsidRPr="00244711" w:rsidRDefault="00D86811" w:rsidP="00E46CBB">
            <w:pPr>
              <w:rPr>
                <w:b/>
                <w:sz w:val="18"/>
                <w:szCs w:val="18"/>
              </w:rPr>
            </w:pPr>
            <w:r w:rsidRPr="00244711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134" w:type="dxa"/>
          </w:tcPr>
          <w:p w:rsidR="00D86811" w:rsidRPr="00244711" w:rsidRDefault="00D86811" w:rsidP="00E46CBB">
            <w:pPr>
              <w:jc w:val="center"/>
              <w:rPr>
                <w:b/>
                <w:sz w:val="18"/>
                <w:szCs w:val="18"/>
              </w:rPr>
            </w:pPr>
            <w:r w:rsidRPr="00244711">
              <w:rPr>
                <w:b/>
                <w:sz w:val="18"/>
                <w:szCs w:val="18"/>
              </w:rPr>
              <w:t>1 681 662,2</w:t>
            </w:r>
          </w:p>
        </w:tc>
        <w:tc>
          <w:tcPr>
            <w:tcW w:w="1004" w:type="dxa"/>
          </w:tcPr>
          <w:p w:rsidR="00D86811" w:rsidRPr="00244711" w:rsidRDefault="00D86811" w:rsidP="00E46CBB">
            <w:pPr>
              <w:jc w:val="center"/>
              <w:rPr>
                <w:b/>
                <w:sz w:val="18"/>
                <w:szCs w:val="18"/>
              </w:rPr>
            </w:pPr>
            <w:r w:rsidRPr="00244711">
              <w:rPr>
                <w:b/>
                <w:sz w:val="18"/>
                <w:szCs w:val="18"/>
              </w:rPr>
              <w:t>785 904,3</w:t>
            </w:r>
          </w:p>
        </w:tc>
        <w:tc>
          <w:tcPr>
            <w:tcW w:w="1004" w:type="dxa"/>
          </w:tcPr>
          <w:p w:rsidR="00D86811" w:rsidRPr="00244711" w:rsidRDefault="00D86811" w:rsidP="00E46CBB">
            <w:pPr>
              <w:jc w:val="center"/>
              <w:rPr>
                <w:b/>
                <w:sz w:val="18"/>
                <w:szCs w:val="18"/>
              </w:rPr>
            </w:pPr>
            <w:r w:rsidRPr="00244711">
              <w:rPr>
                <w:b/>
                <w:sz w:val="18"/>
                <w:szCs w:val="18"/>
              </w:rPr>
              <w:t>424 969,6</w:t>
            </w:r>
          </w:p>
        </w:tc>
        <w:tc>
          <w:tcPr>
            <w:tcW w:w="969" w:type="dxa"/>
          </w:tcPr>
          <w:p w:rsidR="00D86811" w:rsidRPr="00244711" w:rsidRDefault="00D86811" w:rsidP="00E46CBB">
            <w:pPr>
              <w:jc w:val="center"/>
              <w:rPr>
                <w:b/>
                <w:sz w:val="18"/>
                <w:szCs w:val="18"/>
              </w:rPr>
            </w:pPr>
            <w:r w:rsidRPr="00244711">
              <w:rPr>
                <w:b/>
                <w:sz w:val="18"/>
                <w:szCs w:val="18"/>
              </w:rPr>
              <w:t>470 788,3</w:t>
            </w:r>
          </w:p>
        </w:tc>
        <w:tc>
          <w:tcPr>
            <w:tcW w:w="1121" w:type="dxa"/>
          </w:tcPr>
          <w:p w:rsidR="00D86811" w:rsidRPr="00244711" w:rsidRDefault="00D86811" w:rsidP="00E46CBB">
            <w:pPr>
              <w:jc w:val="center"/>
              <w:rPr>
                <w:b/>
                <w:sz w:val="18"/>
                <w:szCs w:val="18"/>
              </w:rPr>
            </w:pPr>
            <w:r w:rsidRPr="00244711">
              <w:rPr>
                <w:b/>
                <w:sz w:val="18"/>
                <w:szCs w:val="18"/>
              </w:rPr>
              <w:t>1 488 396,3</w:t>
            </w:r>
          </w:p>
        </w:tc>
        <w:tc>
          <w:tcPr>
            <w:tcW w:w="1147" w:type="dxa"/>
          </w:tcPr>
          <w:p w:rsidR="00D86811" w:rsidRPr="00244711" w:rsidRDefault="00D86811" w:rsidP="00E46CBB">
            <w:pPr>
              <w:jc w:val="center"/>
              <w:rPr>
                <w:b/>
                <w:sz w:val="18"/>
                <w:szCs w:val="18"/>
              </w:rPr>
            </w:pPr>
            <w:r w:rsidRPr="00244711">
              <w:rPr>
                <w:b/>
                <w:sz w:val="18"/>
                <w:szCs w:val="18"/>
              </w:rPr>
              <w:t>539 813,1</w:t>
            </w:r>
          </w:p>
        </w:tc>
        <w:tc>
          <w:tcPr>
            <w:tcW w:w="1183" w:type="dxa"/>
          </w:tcPr>
          <w:p w:rsidR="00D86811" w:rsidRPr="00244711" w:rsidRDefault="00D86811" w:rsidP="00E46CBB">
            <w:pPr>
              <w:jc w:val="center"/>
              <w:rPr>
                <w:b/>
                <w:sz w:val="18"/>
                <w:szCs w:val="18"/>
              </w:rPr>
            </w:pPr>
            <w:r w:rsidRPr="00244711">
              <w:rPr>
                <w:b/>
                <w:sz w:val="18"/>
                <w:szCs w:val="18"/>
              </w:rPr>
              <w:t>475 368,3</w:t>
            </w:r>
          </w:p>
        </w:tc>
        <w:tc>
          <w:tcPr>
            <w:tcW w:w="1290" w:type="dxa"/>
          </w:tcPr>
          <w:p w:rsidR="00D86811" w:rsidRPr="00244711" w:rsidRDefault="00D86811" w:rsidP="00E46CBB">
            <w:pPr>
              <w:jc w:val="center"/>
              <w:rPr>
                <w:b/>
                <w:sz w:val="18"/>
                <w:szCs w:val="18"/>
              </w:rPr>
            </w:pPr>
            <w:r w:rsidRPr="00244711">
              <w:rPr>
                <w:b/>
                <w:sz w:val="18"/>
                <w:szCs w:val="18"/>
              </w:rPr>
              <w:t>473 214,9</w:t>
            </w:r>
          </w:p>
        </w:tc>
      </w:tr>
    </w:tbl>
    <w:p w:rsidR="00D86811" w:rsidRPr="00244711" w:rsidRDefault="00D86811" w:rsidP="00D86811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D86811" w:rsidRPr="00244711" w:rsidRDefault="00D86811" w:rsidP="00D86811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Подпрограмма 1: «Культурно-историческое наследие и доступность информационного пространства»</w:t>
      </w:r>
    </w:p>
    <w:p w:rsidR="00D86811" w:rsidRPr="00244711" w:rsidRDefault="00D86811" w:rsidP="00D868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Целью</w:t>
      </w:r>
      <w:r w:rsidRPr="00244711">
        <w:rPr>
          <w:sz w:val="28"/>
          <w:szCs w:val="28"/>
        </w:rPr>
        <w:t xml:space="preserve"> данной подпрограммы является сохранение, преумножение и эффективное использование культурного наследия, развитие информационного пространства города Новокузнецка. </w:t>
      </w:r>
    </w:p>
    <w:p w:rsidR="00D86811" w:rsidRPr="00244711" w:rsidRDefault="00D86811" w:rsidP="00D868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Основными задачами являются:</w:t>
      </w:r>
    </w:p>
    <w:p w:rsidR="00D86811" w:rsidRPr="00244711" w:rsidRDefault="00D86811" w:rsidP="00D86811">
      <w:pPr>
        <w:pStyle w:val="16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развитие библиотечного обслуживания и технологий;</w:t>
      </w:r>
    </w:p>
    <w:p w:rsidR="00D86811" w:rsidRPr="00244711" w:rsidRDefault="00D86811" w:rsidP="00D86811">
      <w:pPr>
        <w:tabs>
          <w:tab w:val="num" w:pos="290"/>
        </w:tabs>
        <w:ind w:firstLine="709"/>
        <w:jc w:val="both"/>
        <w:rPr>
          <w:b/>
          <w:bCs/>
          <w:sz w:val="28"/>
          <w:szCs w:val="28"/>
        </w:rPr>
      </w:pPr>
      <w:r w:rsidRPr="00244711">
        <w:rPr>
          <w:sz w:val="28"/>
          <w:szCs w:val="28"/>
        </w:rPr>
        <w:t>- обеспечение сохранности объектов культурного наследия и внедрение новых форм работы с применением информационных технологий в музейной деятельности.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Подпрограмма 1 включает в себя следующие основные мероприятия:</w:t>
      </w:r>
    </w:p>
    <w:p w:rsidR="00D86811" w:rsidRPr="00244711" w:rsidRDefault="00D86811" w:rsidP="00D86811">
      <w:pPr>
        <w:widowControl w:val="0"/>
        <w:numPr>
          <w:ilvl w:val="3"/>
          <w:numId w:val="6"/>
        </w:numPr>
        <w:tabs>
          <w:tab w:val="clear" w:pos="2880"/>
          <w:tab w:val="left" w:pos="14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Обеспечение деятельности муниципальных музеев.</w:t>
      </w:r>
    </w:p>
    <w:p w:rsidR="00D86811" w:rsidRPr="00244711" w:rsidRDefault="00D86811" w:rsidP="00D86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 рамках реализации мероприятия осуществляется доступ горожан к культурным ценностям и повышается уровень оказываемых услуг населению города.</w:t>
      </w:r>
    </w:p>
    <w:p w:rsidR="00D86811" w:rsidRPr="00244711" w:rsidRDefault="00D86811" w:rsidP="00D86811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2. Обеспечение деятельности муниципальных библиотек.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обеспечение подпрограммы 1 «Культурно-историческое наследие и доступность информационного пространства» на 2018 год и плановый период 2019-2020 гг. в проекте  бюджета города предусмотрены  расходы в объеме 604 678,4 тыс. руб. из них: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8"/>
        <w:gridCol w:w="1701"/>
        <w:gridCol w:w="1701"/>
        <w:gridCol w:w="1840"/>
        <w:gridCol w:w="1562"/>
      </w:tblGrid>
      <w:tr w:rsidR="00D86811" w:rsidRPr="00244711" w:rsidTr="00E46CBB">
        <w:tc>
          <w:tcPr>
            <w:tcW w:w="2978" w:type="dxa"/>
            <w:vMerge w:val="restart"/>
            <w:vAlign w:val="center"/>
          </w:tcPr>
          <w:p w:rsidR="00D86811" w:rsidRPr="00244711" w:rsidRDefault="00D86811" w:rsidP="00E46CBB">
            <w:pPr>
              <w:ind w:firstLine="426"/>
            </w:pPr>
            <w:r w:rsidRPr="00244711"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D86811" w:rsidRPr="00244711" w:rsidTr="00E46CBB">
        <w:tc>
          <w:tcPr>
            <w:tcW w:w="2978" w:type="dxa"/>
            <w:vMerge/>
          </w:tcPr>
          <w:p w:rsidR="00D86811" w:rsidRPr="00244711" w:rsidRDefault="00D86811" w:rsidP="00E46CBB"/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184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1562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2020 год</w:t>
            </w:r>
          </w:p>
        </w:tc>
      </w:tr>
      <w:tr w:rsidR="00D86811" w:rsidRPr="00244711" w:rsidTr="00E46CBB">
        <w:tc>
          <w:tcPr>
            <w:tcW w:w="2978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604 678,4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203 055,4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201 375,9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200 247,1</w:t>
            </w:r>
          </w:p>
        </w:tc>
      </w:tr>
      <w:tr w:rsidR="00D86811" w:rsidRPr="00244711" w:rsidTr="00E46CBB">
        <w:tc>
          <w:tcPr>
            <w:tcW w:w="2978" w:type="dxa"/>
          </w:tcPr>
          <w:p w:rsidR="00D86811" w:rsidRPr="00244711" w:rsidRDefault="00D86811" w:rsidP="00E46CBB">
            <w:r w:rsidRPr="00244711">
              <w:t>ИТОГО: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604 678,4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203 055,4</w:t>
            </w:r>
          </w:p>
        </w:tc>
        <w:tc>
          <w:tcPr>
            <w:tcW w:w="184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201 375,9</w:t>
            </w:r>
          </w:p>
        </w:tc>
        <w:tc>
          <w:tcPr>
            <w:tcW w:w="1562" w:type="dxa"/>
            <w:vAlign w:val="center"/>
          </w:tcPr>
          <w:p w:rsidR="00D86811" w:rsidRPr="00244711" w:rsidRDefault="00D86811" w:rsidP="00E46CBB">
            <w:pPr>
              <w:ind w:left="-247" w:firstLine="247"/>
              <w:jc w:val="center"/>
            </w:pPr>
            <w:r w:rsidRPr="00244711">
              <w:t>200 247,1</w:t>
            </w:r>
          </w:p>
        </w:tc>
      </w:tr>
    </w:tbl>
    <w:p w:rsidR="00D86811" w:rsidRPr="00244711" w:rsidRDefault="00D86811" w:rsidP="00D86811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К концу 2020 года будут достигнуты следующие значения показателей:</w:t>
      </w:r>
    </w:p>
    <w:p w:rsidR="00D86811" w:rsidRPr="00244711" w:rsidRDefault="00D86811" w:rsidP="00D86811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1. Доля удовлетворенных информационных запросов в МБУ «МИБС» от общего числа запросов получателей библиотечных услуг увеличится до 95 %.</w:t>
      </w:r>
    </w:p>
    <w:p w:rsidR="00D86811" w:rsidRPr="00244711" w:rsidRDefault="00D86811" w:rsidP="00D86811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2. Посещаемость муниципальных музейных учреждений возрастет до 950 посещений на 1 тысячу жителей города Новокузнецка в год.</w:t>
      </w:r>
    </w:p>
    <w:p w:rsidR="00D86811" w:rsidRPr="00244711" w:rsidRDefault="00D86811" w:rsidP="00D86811">
      <w:pPr>
        <w:ind w:firstLine="709"/>
        <w:jc w:val="both"/>
        <w:rPr>
          <w:b/>
        </w:rPr>
      </w:pPr>
    </w:p>
    <w:p w:rsidR="00D86811" w:rsidRPr="00244711" w:rsidRDefault="00D86811" w:rsidP="00D86811">
      <w:pPr>
        <w:ind w:left="-567" w:firstLine="1276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Подпрограмма 2: «Сохранение и развитие профессионального искусства и народного творчества»</w:t>
      </w:r>
    </w:p>
    <w:p w:rsidR="00D86811" w:rsidRPr="00244711" w:rsidRDefault="00D86811" w:rsidP="00D86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Целью</w:t>
      </w:r>
      <w:r w:rsidRPr="00244711">
        <w:rPr>
          <w:sz w:val="28"/>
          <w:szCs w:val="28"/>
        </w:rPr>
        <w:t xml:space="preserve"> подпрограммы является обеспечение доступа населения города Новокузнецка к культурным благам и участию в культурной жизни.</w:t>
      </w:r>
    </w:p>
    <w:p w:rsidR="00D86811" w:rsidRPr="00244711" w:rsidRDefault="00D86811" w:rsidP="00D8681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Задачи:</w:t>
      </w:r>
    </w:p>
    <w:p w:rsidR="00D86811" w:rsidRPr="00244711" w:rsidRDefault="00D86811" w:rsidP="00D86811">
      <w:pPr>
        <w:pStyle w:val="2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поддержка искусства, сохранение и развитие традиционной народной культуры;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организация и проведение культурных событий, в том числе на межрегиональном и международном уровне, а также поддержка творческих инициатив населения и учреждений культуры.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Подпрограмма 2 включает в себя следующие основные мероприятия:</w:t>
      </w:r>
    </w:p>
    <w:p w:rsidR="00D86811" w:rsidRPr="00244711" w:rsidRDefault="00D86811" w:rsidP="00D86811">
      <w:pPr>
        <w:pStyle w:val="af1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Обеспечение деятельности муниципальных </w:t>
      </w:r>
      <w:proofErr w:type="spellStart"/>
      <w:r w:rsidRPr="00244711">
        <w:rPr>
          <w:sz w:val="28"/>
          <w:szCs w:val="28"/>
        </w:rPr>
        <w:t>культурно-досуговых</w:t>
      </w:r>
      <w:proofErr w:type="spellEnd"/>
      <w:r w:rsidRPr="00244711">
        <w:rPr>
          <w:sz w:val="28"/>
          <w:szCs w:val="28"/>
        </w:rPr>
        <w:t xml:space="preserve"> учреждений;</w:t>
      </w:r>
    </w:p>
    <w:p w:rsidR="00D86811" w:rsidRPr="00244711" w:rsidRDefault="00D86811" w:rsidP="00D86811">
      <w:pPr>
        <w:pStyle w:val="af1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Участие творческих коллективов в международных и всероссийских конкурсах, фестивалях, культурных обменах с зарубежными странами;</w:t>
      </w:r>
    </w:p>
    <w:p w:rsidR="00D86811" w:rsidRPr="00244711" w:rsidRDefault="00D86811" w:rsidP="00D86811">
      <w:pPr>
        <w:pStyle w:val="af1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Участие творческих коллективов в международных и всероссийских конкурсах, фестивалях, культурных обменах с зарубежными странами.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обеспечение подпрограммы 2 «Сохранение и развитие профессионального искусства и народного творчества» на 2018 год и плановый период  2019-2020 гг. в бюджете города предусмотрены расходы в объеме 650 977,3 тыс. руб., из них: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701"/>
        <w:gridCol w:w="1701"/>
        <w:gridCol w:w="1840"/>
        <w:gridCol w:w="1562"/>
      </w:tblGrid>
      <w:tr w:rsidR="00D86811" w:rsidRPr="00244711" w:rsidTr="00E46CBB">
        <w:tc>
          <w:tcPr>
            <w:tcW w:w="2660" w:type="dxa"/>
            <w:vMerge w:val="restart"/>
            <w:vAlign w:val="center"/>
          </w:tcPr>
          <w:p w:rsidR="00D86811" w:rsidRPr="00244711" w:rsidRDefault="00D86811" w:rsidP="00E46CBB">
            <w:pPr>
              <w:ind w:firstLine="426"/>
            </w:pPr>
            <w:r w:rsidRPr="00244711"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D86811" w:rsidRPr="00244711" w:rsidTr="00E46CBB">
        <w:tc>
          <w:tcPr>
            <w:tcW w:w="2660" w:type="dxa"/>
            <w:vMerge/>
          </w:tcPr>
          <w:p w:rsidR="00D86811" w:rsidRPr="00244711" w:rsidRDefault="00D86811" w:rsidP="00E46CBB"/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184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1562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2020 год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650 977,3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217 975,1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216 857,1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216 144,5</w:t>
            </w:r>
          </w:p>
        </w:tc>
      </w:tr>
      <w:tr w:rsidR="00D86811" w:rsidRPr="00244711" w:rsidTr="00E46CBB">
        <w:tc>
          <w:tcPr>
            <w:tcW w:w="2660" w:type="dxa"/>
          </w:tcPr>
          <w:p w:rsidR="00D86811" w:rsidRPr="00244711" w:rsidRDefault="00D86811" w:rsidP="00E46CBB">
            <w:r w:rsidRPr="00244711">
              <w:t>ИТОГО: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650 977,3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217 975,1</w:t>
            </w:r>
          </w:p>
        </w:tc>
        <w:tc>
          <w:tcPr>
            <w:tcW w:w="184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216 857,1</w:t>
            </w:r>
          </w:p>
        </w:tc>
        <w:tc>
          <w:tcPr>
            <w:tcW w:w="1562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216 144,5</w:t>
            </w:r>
          </w:p>
        </w:tc>
      </w:tr>
    </w:tbl>
    <w:p w:rsidR="00D86811" w:rsidRPr="00244711" w:rsidRDefault="00D86811" w:rsidP="00D86811">
      <w:pPr>
        <w:pStyle w:val="2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811" w:rsidRPr="00244711" w:rsidRDefault="00D86811" w:rsidP="00D86811">
      <w:pPr>
        <w:ind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К концу 2020 года будут достигнуты следующие значения показателей:</w:t>
      </w:r>
    </w:p>
    <w:p w:rsidR="00D86811" w:rsidRPr="00244711" w:rsidRDefault="00D86811" w:rsidP="00D86811">
      <w:pPr>
        <w:numPr>
          <w:ilvl w:val="0"/>
          <w:numId w:val="10"/>
        </w:numPr>
        <w:ind w:left="0" w:firstLine="7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 Количество клубных формирований в муниципальных учреждениях </w:t>
      </w:r>
      <w:proofErr w:type="spellStart"/>
      <w:r w:rsidRPr="00244711">
        <w:rPr>
          <w:sz w:val="28"/>
          <w:szCs w:val="28"/>
        </w:rPr>
        <w:t>культурно-досугового</w:t>
      </w:r>
      <w:proofErr w:type="spellEnd"/>
      <w:r w:rsidRPr="00244711">
        <w:rPr>
          <w:sz w:val="28"/>
          <w:szCs w:val="28"/>
        </w:rPr>
        <w:t xml:space="preserve"> типа останется стабильным и составит 670 формирований;</w:t>
      </w:r>
    </w:p>
    <w:p w:rsidR="00D86811" w:rsidRPr="00244711" w:rsidRDefault="00D86811" w:rsidP="00D86811">
      <w:pPr>
        <w:numPr>
          <w:ilvl w:val="0"/>
          <w:numId w:val="10"/>
        </w:numPr>
        <w:ind w:left="0" w:firstLine="720"/>
        <w:jc w:val="both"/>
        <w:rPr>
          <w:b/>
          <w:bCs/>
          <w:sz w:val="28"/>
          <w:szCs w:val="28"/>
        </w:rPr>
      </w:pPr>
      <w:r w:rsidRPr="00244711">
        <w:rPr>
          <w:sz w:val="28"/>
          <w:szCs w:val="28"/>
        </w:rPr>
        <w:t xml:space="preserve"> Возрастет доля творческих коллективов муниципальных </w:t>
      </w:r>
      <w:proofErr w:type="spellStart"/>
      <w:r w:rsidRPr="00244711">
        <w:rPr>
          <w:sz w:val="28"/>
          <w:szCs w:val="28"/>
        </w:rPr>
        <w:t>культурно-досуговых</w:t>
      </w:r>
      <w:proofErr w:type="spellEnd"/>
      <w:r w:rsidRPr="00244711">
        <w:rPr>
          <w:sz w:val="28"/>
          <w:szCs w:val="28"/>
        </w:rPr>
        <w:t xml:space="preserve"> учреждений, участвующих в фестивалях и конкурсах различных уровней (международные, всероссийские, региональные, областные), на 1,2 % за весь период реализации программы по отношению к 2014 году.</w:t>
      </w:r>
    </w:p>
    <w:p w:rsidR="00D86811" w:rsidRPr="00244711" w:rsidRDefault="00D86811" w:rsidP="00D86811">
      <w:pPr>
        <w:pStyle w:val="af1"/>
        <w:ind w:left="0"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Подпрограмма 3 «Обеспечение деятельности по реализации муниципальной программы «Развитие культуры в городе Новокузнецке»</w:t>
      </w:r>
    </w:p>
    <w:p w:rsidR="00D86811" w:rsidRPr="00244711" w:rsidRDefault="00D86811" w:rsidP="00D86811">
      <w:pPr>
        <w:widowControl w:val="0"/>
        <w:tabs>
          <w:tab w:val="left" w:pos="355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В соответствие с приоритетами развития города в сфере культуры целью подпрограммы является  эффективное управление реализацией муниципальной программы. Достижение данной цели потребует решения следующих задач:</w:t>
      </w:r>
    </w:p>
    <w:p w:rsidR="00D86811" w:rsidRPr="00244711" w:rsidRDefault="00D86811" w:rsidP="00D86811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обеспечение эффективного управления и расходования бюджетных средств в отрасли «Культура»;</w:t>
      </w:r>
    </w:p>
    <w:p w:rsidR="00D86811" w:rsidRPr="00244711" w:rsidRDefault="00D86811" w:rsidP="00D86811">
      <w:pPr>
        <w:widowControl w:val="0"/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осуществление </w:t>
      </w:r>
      <w:proofErr w:type="gramStart"/>
      <w:r w:rsidRPr="00244711">
        <w:rPr>
          <w:sz w:val="28"/>
          <w:szCs w:val="28"/>
        </w:rPr>
        <w:t>контроля за</w:t>
      </w:r>
      <w:proofErr w:type="gramEnd"/>
      <w:r w:rsidRPr="00244711">
        <w:rPr>
          <w:sz w:val="28"/>
          <w:szCs w:val="28"/>
        </w:rPr>
        <w:t xml:space="preserve"> исполнением муниципального задания и качеством предоставляемых услуг муниципальными учреждениями культуры и образовательными учреждениями.</w:t>
      </w:r>
    </w:p>
    <w:p w:rsidR="00D86811" w:rsidRPr="00244711" w:rsidRDefault="00D86811" w:rsidP="00D86811">
      <w:pPr>
        <w:pStyle w:val="af1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Подпрограмма 3 включает в себя следующие основные мероприятия:</w:t>
      </w:r>
    </w:p>
    <w:p w:rsidR="00D86811" w:rsidRPr="00244711" w:rsidRDefault="00D86811" w:rsidP="00D86811">
      <w:pPr>
        <w:pStyle w:val="af1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Обеспечение функционирования Управления культуры по реализации муниципальной программы;</w:t>
      </w:r>
    </w:p>
    <w:p w:rsidR="00D86811" w:rsidRPr="00244711" w:rsidRDefault="00D86811" w:rsidP="00D86811">
      <w:pPr>
        <w:pStyle w:val="af1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Обеспечение функционирования централизованной бухгалтерии Управления культуры по реализации муниципальной программы;</w:t>
      </w:r>
    </w:p>
    <w:p w:rsidR="00D86811" w:rsidRPr="00244711" w:rsidRDefault="00D86811" w:rsidP="00D86811">
      <w:pPr>
        <w:pStyle w:val="af1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Ежемесячные выплаты стимулирующего характера работникам муниципальных учреждений культуры.</w:t>
      </w:r>
    </w:p>
    <w:p w:rsidR="00D86811" w:rsidRPr="00244711" w:rsidRDefault="00D86811" w:rsidP="00D86811">
      <w:pPr>
        <w:pStyle w:val="af1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обеспечение подпрограммы 3 «Обеспечение деятельности по реализации муниципальной программы «Развитие культуры в городе Новокузнецке» на 2018 год и плановый период 2019-2020 гг. в проекте  бюджета города предусмотрены расходы в объеме 161 900,4 руб. из них:</w:t>
      </w:r>
    </w:p>
    <w:p w:rsidR="00D86811" w:rsidRPr="00244711" w:rsidRDefault="00D86811" w:rsidP="00D86811">
      <w:pPr>
        <w:pStyle w:val="af1"/>
        <w:ind w:left="0" w:firstLine="709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43"/>
        <w:gridCol w:w="1701"/>
        <w:gridCol w:w="1701"/>
        <w:gridCol w:w="1840"/>
        <w:gridCol w:w="1562"/>
      </w:tblGrid>
      <w:tr w:rsidR="00D86811" w:rsidRPr="00244711" w:rsidTr="00E46CBB">
        <w:tc>
          <w:tcPr>
            <w:tcW w:w="2943" w:type="dxa"/>
            <w:vMerge w:val="restart"/>
            <w:vAlign w:val="center"/>
          </w:tcPr>
          <w:p w:rsidR="00D86811" w:rsidRPr="00244711" w:rsidRDefault="00D86811" w:rsidP="00E46CBB">
            <w:pPr>
              <w:ind w:firstLine="426"/>
            </w:pPr>
            <w:r w:rsidRPr="00244711"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D86811" w:rsidRPr="00244711" w:rsidTr="00E46CBB">
        <w:tc>
          <w:tcPr>
            <w:tcW w:w="2943" w:type="dxa"/>
            <w:vMerge/>
          </w:tcPr>
          <w:p w:rsidR="00D86811" w:rsidRPr="00244711" w:rsidRDefault="00D86811" w:rsidP="00E46CBB"/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184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1562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2020 год</w:t>
            </w:r>
          </w:p>
        </w:tc>
      </w:tr>
      <w:tr w:rsidR="00D86811" w:rsidRPr="00244711" w:rsidTr="00E46CBB">
        <w:tc>
          <w:tcPr>
            <w:tcW w:w="2943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94 379,4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31 859,8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31 243,3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31 276,3</w:t>
            </w:r>
          </w:p>
        </w:tc>
      </w:tr>
      <w:tr w:rsidR="00D86811" w:rsidRPr="00244711" w:rsidTr="00E46CBB">
        <w:tc>
          <w:tcPr>
            <w:tcW w:w="2943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Областной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67 521,0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22 507,0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22 507,0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22 507,0</w:t>
            </w:r>
          </w:p>
        </w:tc>
      </w:tr>
      <w:tr w:rsidR="00D86811" w:rsidRPr="00244711" w:rsidTr="00E46CBB">
        <w:tc>
          <w:tcPr>
            <w:tcW w:w="2943" w:type="dxa"/>
          </w:tcPr>
          <w:p w:rsidR="00D86811" w:rsidRPr="00244711" w:rsidRDefault="00D86811" w:rsidP="00E46CBB">
            <w:r w:rsidRPr="00244711">
              <w:t>ИТОГО: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161 900,4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54 366,8</w:t>
            </w:r>
          </w:p>
        </w:tc>
        <w:tc>
          <w:tcPr>
            <w:tcW w:w="184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53 750,3</w:t>
            </w:r>
          </w:p>
        </w:tc>
        <w:tc>
          <w:tcPr>
            <w:tcW w:w="1562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53 783,3</w:t>
            </w:r>
          </w:p>
        </w:tc>
      </w:tr>
    </w:tbl>
    <w:p w:rsidR="00D86811" w:rsidRPr="00244711" w:rsidRDefault="00D86811" w:rsidP="00D86811">
      <w:pPr>
        <w:pStyle w:val="2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811" w:rsidRPr="00244711" w:rsidRDefault="00D86811" w:rsidP="00D86811">
      <w:pPr>
        <w:pStyle w:val="3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К концу 2020 года будут достигнуты следующие значения показателей:</w:t>
      </w:r>
    </w:p>
    <w:p w:rsidR="00D86811" w:rsidRPr="00244711" w:rsidRDefault="00D86811" w:rsidP="00D86811">
      <w:pPr>
        <w:pStyle w:val="3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1. Фактическое выполнение муниципального задания муниципальными учреждениями культуры и муниципальными образовательными учреждениями в сфере культуры на качественном уровне на 100 %;</w:t>
      </w:r>
    </w:p>
    <w:p w:rsidR="00D86811" w:rsidRPr="00244711" w:rsidRDefault="00D86811" w:rsidP="00D86811">
      <w:pPr>
        <w:pStyle w:val="3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2. Фонд оплаты труда основного персонала от общего фонда оплаты труда учреждений, подведомственных Управлению культуры, останется стабильным и составит не менее 60 %.</w:t>
      </w:r>
    </w:p>
    <w:p w:rsidR="00D86811" w:rsidRPr="00244711" w:rsidRDefault="00D86811" w:rsidP="00D86811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Подпрограмма 4 «Подготовка и проведение празднования 400-летия основания Новокузнецка</w:t>
      </w:r>
    </w:p>
    <w:p w:rsidR="00D86811" w:rsidRPr="00244711" w:rsidRDefault="00D86811" w:rsidP="00D86811">
      <w:pPr>
        <w:suppressAutoHyphens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Цель подпрограммы: обеспечение духовного развития населения города Новокузнецка, его творческой инициативы и социально-культурной активности.</w:t>
      </w:r>
    </w:p>
    <w:p w:rsidR="00D86811" w:rsidRPr="00244711" w:rsidRDefault="00D86811" w:rsidP="00D86811">
      <w:pPr>
        <w:suppressAutoHyphens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Задачи подпрограммы:</w:t>
      </w:r>
    </w:p>
    <w:p w:rsidR="00D86811" w:rsidRPr="00244711" w:rsidRDefault="00D86811" w:rsidP="00D86811">
      <w:pPr>
        <w:suppressAutoHyphens/>
        <w:ind w:firstLine="70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1. Сохранение памятников культурного наследия, расположенных на территории Новокузнецкого городского округа;</w:t>
      </w:r>
    </w:p>
    <w:p w:rsidR="00D86811" w:rsidRPr="00244711" w:rsidRDefault="00D86811" w:rsidP="00D86811">
      <w:pPr>
        <w:tabs>
          <w:tab w:val="left" w:pos="709"/>
        </w:tabs>
        <w:jc w:val="both"/>
        <w:rPr>
          <w:sz w:val="28"/>
          <w:szCs w:val="28"/>
        </w:rPr>
      </w:pPr>
      <w:r w:rsidRPr="00244711">
        <w:rPr>
          <w:sz w:val="28"/>
          <w:szCs w:val="28"/>
        </w:rPr>
        <w:tab/>
        <w:t>2. Повышение качества оказываемых услуг муниципальными учреждениями культуры Новокузнецкого городского округа.</w:t>
      </w:r>
    </w:p>
    <w:p w:rsidR="00D86811" w:rsidRPr="00244711" w:rsidRDefault="00D86811" w:rsidP="00D8681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Подпрограмма 4 включает в себя следующие мероприятия:</w:t>
      </w:r>
    </w:p>
    <w:p w:rsidR="00D86811" w:rsidRPr="00244711" w:rsidRDefault="00D86811" w:rsidP="00D86811">
      <w:pPr>
        <w:pStyle w:val="style1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244711">
        <w:rPr>
          <w:rFonts w:ascii="Times New Roman" w:hAnsi="Times New Roman"/>
          <w:sz w:val="28"/>
          <w:szCs w:val="28"/>
        </w:rPr>
        <w:t>- Основное мероприятие 4.1 «</w:t>
      </w:r>
      <w:r w:rsidRPr="00244711">
        <w:rPr>
          <w:rFonts w:ascii="Times New Roman" w:hAnsi="Times New Roman"/>
          <w:bCs/>
          <w:sz w:val="28"/>
          <w:szCs w:val="28"/>
        </w:rPr>
        <w:t>Реставрационные работы объектов культурного наследия и иные работы</w:t>
      </w:r>
      <w:r w:rsidRPr="00244711">
        <w:rPr>
          <w:rFonts w:ascii="Times New Roman" w:hAnsi="Times New Roman"/>
          <w:sz w:val="28"/>
          <w:szCs w:val="28"/>
        </w:rPr>
        <w:t>»;</w:t>
      </w:r>
    </w:p>
    <w:p w:rsidR="00D86811" w:rsidRPr="00244711" w:rsidRDefault="00D86811" w:rsidP="00D8681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Основное мероприятие 4.2 «Подготовка и проведение культурно-массовых мероприятий, фестивалей и конкурсов, обеспечение просветительской, издательской деятельности».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43"/>
        <w:gridCol w:w="1701"/>
        <w:gridCol w:w="1701"/>
        <w:gridCol w:w="1840"/>
        <w:gridCol w:w="1562"/>
      </w:tblGrid>
      <w:tr w:rsidR="00D86811" w:rsidRPr="00244711" w:rsidTr="00E46CBB">
        <w:tc>
          <w:tcPr>
            <w:tcW w:w="2943" w:type="dxa"/>
            <w:vMerge w:val="restart"/>
            <w:vAlign w:val="center"/>
          </w:tcPr>
          <w:p w:rsidR="00D86811" w:rsidRPr="00244711" w:rsidRDefault="00D86811" w:rsidP="00E46CBB">
            <w:pPr>
              <w:ind w:firstLine="426"/>
            </w:pPr>
            <w:r w:rsidRPr="00244711"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D86811" w:rsidRPr="00244711" w:rsidTr="00E46CBB">
        <w:tc>
          <w:tcPr>
            <w:tcW w:w="2943" w:type="dxa"/>
            <w:vMerge/>
          </w:tcPr>
          <w:p w:rsidR="00D86811" w:rsidRPr="00244711" w:rsidRDefault="00D86811" w:rsidP="00E46CBB"/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184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1562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2020год</w:t>
            </w:r>
          </w:p>
        </w:tc>
      </w:tr>
      <w:tr w:rsidR="00D86811" w:rsidRPr="00244711" w:rsidTr="00E46CBB">
        <w:tc>
          <w:tcPr>
            <w:tcW w:w="2943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Федеральный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</w:tr>
      <w:tr w:rsidR="00D86811" w:rsidRPr="00244711" w:rsidTr="00E46CBB">
        <w:tc>
          <w:tcPr>
            <w:tcW w:w="2943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Областной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</w:tr>
      <w:tr w:rsidR="00D86811" w:rsidRPr="00244711" w:rsidTr="00E46CBB">
        <w:tc>
          <w:tcPr>
            <w:tcW w:w="2943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55 600,0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55 600,0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</w:tr>
      <w:tr w:rsidR="00D86811" w:rsidRPr="00244711" w:rsidTr="00E46CBB">
        <w:tc>
          <w:tcPr>
            <w:tcW w:w="2943" w:type="dxa"/>
          </w:tcPr>
          <w:p w:rsidR="00D86811" w:rsidRPr="00244711" w:rsidRDefault="00D86811" w:rsidP="00E46CBB">
            <w:r w:rsidRPr="00244711">
              <w:t>ИТОГО: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55 600,0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55 600,0</w:t>
            </w:r>
          </w:p>
        </w:tc>
        <w:tc>
          <w:tcPr>
            <w:tcW w:w="184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  <w:tc>
          <w:tcPr>
            <w:tcW w:w="1562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</w:tr>
    </w:tbl>
    <w:p w:rsidR="00D86811" w:rsidRPr="00244711" w:rsidRDefault="00D86811" w:rsidP="00D86811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D86811" w:rsidRPr="00244711" w:rsidRDefault="00D86811" w:rsidP="00D86811">
      <w:pPr>
        <w:suppressAutoHyphens/>
        <w:ind w:firstLine="567"/>
        <w:rPr>
          <w:sz w:val="28"/>
          <w:szCs w:val="28"/>
        </w:rPr>
      </w:pPr>
      <w:r w:rsidRPr="00244711">
        <w:rPr>
          <w:sz w:val="28"/>
          <w:szCs w:val="28"/>
        </w:rPr>
        <w:t>К концу 2018 года реализация подпрограммы 4 позволит достичь:</w:t>
      </w:r>
    </w:p>
    <w:p w:rsidR="00D86811" w:rsidRPr="00244711" w:rsidRDefault="00D86811" w:rsidP="00D86811">
      <w:pPr>
        <w:suppressAutoHyphens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1. </w:t>
      </w:r>
      <w:proofErr w:type="gramStart"/>
      <w:r w:rsidRPr="00244711">
        <w:rPr>
          <w:sz w:val="28"/>
          <w:szCs w:val="28"/>
        </w:rPr>
        <w:t>Снижение доли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муниципальных собственности, с 8 % до 4 %;</w:t>
      </w:r>
      <w:proofErr w:type="gramEnd"/>
    </w:p>
    <w:p w:rsidR="00D86811" w:rsidRPr="00244711" w:rsidRDefault="00D86811" w:rsidP="00D86811">
      <w:pPr>
        <w:tabs>
          <w:tab w:val="left" w:pos="851"/>
        </w:tabs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2. </w:t>
      </w:r>
      <w:proofErr w:type="gramStart"/>
      <w:r w:rsidRPr="00244711">
        <w:rPr>
          <w:sz w:val="28"/>
          <w:szCs w:val="28"/>
        </w:rPr>
        <w:t>Доля проведенных мероприятий от запланированных в период 2016-2018 годы, вошедших в подпрограмму 4 «Подготовка и проведение празднования 400-летия основания Новокузнецка», в объеме 100 %.</w:t>
      </w:r>
      <w:proofErr w:type="gramEnd"/>
    </w:p>
    <w:p w:rsidR="00D86811" w:rsidRPr="00244711" w:rsidRDefault="00D86811" w:rsidP="00D86811">
      <w:pPr>
        <w:pStyle w:val="ConsPlusCell"/>
        <w:ind w:firstLine="709"/>
        <w:jc w:val="both"/>
        <w:rPr>
          <w:spacing w:val="-6"/>
        </w:rPr>
      </w:pPr>
      <w:r w:rsidRPr="00244711">
        <w:rPr>
          <w:b/>
          <w:bCs/>
        </w:rPr>
        <w:t>Отдельное мероприятие «Финансовое оздоровление отрасли культуры</w:t>
      </w:r>
      <w:r w:rsidRPr="00244711">
        <w:t xml:space="preserve"> </w:t>
      </w:r>
      <w:r w:rsidRPr="00244711">
        <w:rPr>
          <w:b/>
        </w:rPr>
        <w:t>в Новокузнецком городском округе</w:t>
      </w:r>
      <w:r w:rsidRPr="00244711">
        <w:rPr>
          <w:b/>
          <w:bCs/>
        </w:rPr>
        <w:t xml:space="preserve">» </w:t>
      </w:r>
      <w:r w:rsidRPr="00244711">
        <w:rPr>
          <w:bCs/>
        </w:rPr>
        <w:t>основная цель отдельного мероприятия программы – п</w:t>
      </w:r>
      <w:r w:rsidRPr="00244711">
        <w:t>овышение эффективности использования бюджетных средств.</w:t>
      </w:r>
      <w:r w:rsidRPr="00244711">
        <w:rPr>
          <w:spacing w:val="-6"/>
        </w:rPr>
        <w:t xml:space="preserve"> 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обеспечение о</w:t>
      </w:r>
      <w:r w:rsidRPr="00244711">
        <w:rPr>
          <w:bCs/>
          <w:sz w:val="28"/>
          <w:szCs w:val="28"/>
        </w:rPr>
        <w:t xml:space="preserve">тдельного мероприятия «Финансовое оздоровление отрасли культуры в </w:t>
      </w:r>
      <w:r w:rsidRPr="00244711">
        <w:rPr>
          <w:sz w:val="28"/>
          <w:szCs w:val="28"/>
        </w:rPr>
        <w:t>Новокузнецком городском округе</w:t>
      </w:r>
      <w:r w:rsidRPr="00244711">
        <w:rPr>
          <w:bCs/>
          <w:sz w:val="28"/>
          <w:szCs w:val="28"/>
        </w:rPr>
        <w:t>»</w:t>
      </w:r>
      <w:r w:rsidRPr="00244711">
        <w:rPr>
          <w:b/>
          <w:bCs/>
          <w:sz w:val="28"/>
          <w:szCs w:val="28"/>
        </w:rPr>
        <w:t xml:space="preserve"> </w:t>
      </w:r>
      <w:r w:rsidRPr="00244711">
        <w:rPr>
          <w:sz w:val="28"/>
          <w:szCs w:val="28"/>
        </w:rPr>
        <w:t>на 2018 год и плановый период 2019-2020 гг. в проекте бюджета города предусмотрены расходы в объеме 3 297,9 тыс. руб. из них: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1701"/>
        <w:gridCol w:w="1701"/>
        <w:gridCol w:w="1560"/>
        <w:gridCol w:w="1417"/>
      </w:tblGrid>
      <w:tr w:rsidR="00D86811" w:rsidRPr="00244711" w:rsidTr="00E46CBB">
        <w:tc>
          <w:tcPr>
            <w:tcW w:w="3544" w:type="dxa"/>
            <w:vMerge w:val="restart"/>
            <w:vAlign w:val="center"/>
          </w:tcPr>
          <w:p w:rsidR="00D86811" w:rsidRPr="00244711" w:rsidRDefault="00D86811" w:rsidP="00E46CBB">
            <w:pPr>
              <w:ind w:firstLine="426"/>
            </w:pPr>
            <w:r w:rsidRPr="00244711">
              <w:t>Источник финансирования</w:t>
            </w:r>
          </w:p>
        </w:tc>
        <w:tc>
          <w:tcPr>
            <w:tcW w:w="6379" w:type="dxa"/>
            <w:gridSpan w:val="4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D86811" w:rsidRPr="00244711" w:rsidTr="00E46CBB">
        <w:tc>
          <w:tcPr>
            <w:tcW w:w="3544" w:type="dxa"/>
            <w:vMerge/>
          </w:tcPr>
          <w:p w:rsidR="00D86811" w:rsidRPr="00244711" w:rsidRDefault="00D86811" w:rsidP="00E46CBB"/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156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1417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2020 год</w:t>
            </w:r>
          </w:p>
        </w:tc>
      </w:tr>
      <w:tr w:rsidR="00D86811" w:rsidRPr="00244711" w:rsidTr="00E46CBB">
        <w:tc>
          <w:tcPr>
            <w:tcW w:w="3544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3 297,9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3 297,9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</w:t>
            </w:r>
          </w:p>
        </w:tc>
      </w:tr>
      <w:tr w:rsidR="00D86811" w:rsidRPr="00244711" w:rsidTr="00E46CBB">
        <w:tc>
          <w:tcPr>
            <w:tcW w:w="3544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из них: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</w:p>
        </w:tc>
      </w:tr>
      <w:tr w:rsidR="00D86811" w:rsidRPr="00244711" w:rsidTr="00E46CBB">
        <w:tc>
          <w:tcPr>
            <w:tcW w:w="3544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Управление культуры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3 297,9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3 297,9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</w:p>
        </w:tc>
      </w:tr>
      <w:tr w:rsidR="00D86811" w:rsidRPr="00244711" w:rsidTr="00E46CBB">
        <w:trPr>
          <w:trHeight w:val="237"/>
        </w:trPr>
        <w:tc>
          <w:tcPr>
            <w:tcW w:w="3544" w:type="dxa"/>
          </w:tcPr>
          <w:p w:rsidR="00D86811" w:rsidRPr="00244711" w:rsidRDefault="00D86811" w:rsidP="00E46CBB">
            <w:r w:rsidRPr="00244711">
              <w:t>ИТОГО: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3 297,9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3 297,9</w:t>
            </w:r>
          </w:p>
        </w:tc>
        <w:tc>
          <w:tcPr>
            <w:tcW w:w="156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</w:t>
            </w:r>
          </w:p>
        </w:tc>
        <w:tc>
          <w:tcPr>
            <w:tcW w:w="1417" w:type="dxa"/>
            <w:vAlign w:val="center"/>
          </w:tcPr>
          <w:p w:rsidR="00D86811" w:rsidRPr="00244711" w:rsidRDefault="00D86811" w:rsidP="00E46CBB">
            <w:pPr>
              <w:ind w:left="-247" w:firstLine="247"/>
              <w:jc w:val="center"/>
            </w:pPr>
            <w:r w:rsidRPr="00244711">
              <w:t>0</w:t>
            </w:r>
          </w:p>
        </w:tc>
      </w:tr>
    </w:tbl>
    <w:p w:rsidR="00D86811" w:rsidRPr="00244711" w:rsidRDefault="00D86811" w:rsidP="00D86811">
      <w:pPr>
        <w:pStyle w:val="ConsPlusCell"/>
        <w:ind w:firstLine="709"/>
        <w:jc w:val="both"/>
        <w:rPr>
          <w:spacing w:val="-6"/>
          <w:sz w:val="24"/>
          <w:szCs w:val="24"/>
        </w:rPr>
      </w:pPr>
    </w:p>
    <w:p w:rsidR="00D86811" w:rsidRPr="00244711" w:rsidRDefault="00D86811" w:rsidP="00D86811">
      <w:pPr>
        <w:pStyle w:val="ConsPlusCell"/>
        <w:ind w:firstLine="709"/>
        <w:jc w:val="both"/>
      </w:pPr>
      <w:r w:rsidRPr="00244711">
        <w:rPr>
          <w:spacing w:val="-6"/>
        </w:rPr>
        <w:t>Эффективность результатов достижения целей и задач отдельным мероприятия характеризуется следующим показателем:</w:t>
      </w:r>
      <w:r w:rsidRPr="00244711">
        <w:t xml:space="preserve"> сокращения задолженности по бюджетным обязательствам прошлых отчетных периодов. </w:t>
      </w:r>
    </w:p>
    <w:p w:rsidR="00D86811" w:rsidRPr="00244711" w:rsidRDefault="00D86811" w:rsidP="00D86811">
      <w:pPr>
        <w:pStyle w:val="ConsPlusCell"/>
        <w:ind w:firstLine="709"/>
        <w:jc w:val="both"/>
        <w:rPr>
          <w:b/>
          <w:bCs/>
          <w:spacing w:val="-4"/>
        </w:rPr>
      </w:pPr>
      <w:r w:rsidRPr="00244711">
        <w:rPr>
          <w:b/>
          <w:bCs/>
          <w:spacing w:val="-4"/>
        </w:rPr>
        <w:t>Отдельное мероприятие «</w:t>
      </w:r>
      <w:r w:rsidRPr="00244711">
        <w:rPr>
          <w:b/>
        </w:rPr>
        <w:t>Охрана и сохранение объектов культурного наследия, находящихся в собственности Новокузнецкого городского округа</w:t>
      </w:r>
      <w:r w:rsidRPr="00244711">
        <w:rPr>
          <w:b/>
          <w:bCs/>
          <w:spacing w:val="-4"/>
        </w:rPr>
        <w:t>»</w:t>
      </w:r>
    </w:p>
    <w:p w:rsidR="00D86811" w:rsidRPr="00244711" w:rsidRDefault="00D86811" w:rsidP="00D86811">
      <w:pPr>
        <w:ind w:firstLine="709"/>
        <w:jc w:val="both"/>
        <w:rPr>
          <w:color w:val="000000"/>
          <w:sz w:val="28"/>
          <w:szCs w:val="28"/>
        </w:rPr>
      </w:pPr>
      <w:r w:rsidRPr="00244711">
        <w:rPr>
          <w:b/>
          <w:bCs/>
          <w:sz w:val="28"/>
          <w:szCs w:val="28"/>
        </w:rPr>
        <w:t>Цель отдельного мероприятия:</w:t>
      </w:r>
      <w:r w:rsidRPr="00244711">
        <w:rPr>
          <w:sz w:val="28"/>
          <w:szCs w:val="28"/>
        </w:rPr>
        <w:t xml:space="preserve"> изучение, </w:t>
      </w:r>
      <w:r w:rsidRPr="00244711">
        <w:rPr>
          <w:color w:val="000000"/>
          <w:sz w:val="28"/>
          <w:szCs w:val="28"/>
        </w:rPr>
        <w:t xml:space="preserve">сохранение, реставрация, использование и популяризация объектов культурного наследия, а также </w:t>
      </w:r>
      <w:r w:rsidRPr="00244711">
        <w:rPr>
          <w:sz w:val="28"/>
          <w:szCs w:val="28"/>
        </w:rPr>
        <w:t>историко-культурных комплексов</w:t>
      </w:r>
      <w:r w:rsidRPr="00244711">
        <w:rPr>
          <w:color w:val="000000"/>
          <w:sz w:val="28"/>
          <w:szCs w:val="28"/>
        </w:rPr>
        <w:t xml:space="preserve"> Новокузнецкого городского округа.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Для достижения поставленных целей предусматривается решение следующих задач: </w:t>
      </w:r>
    </w:p>
    <w:p w:rsidR="00D86811" w:rsidRPr="00244711" w:rsidRDefault="00D86811" w:rsidP="00D86811">
      <w:pPr>
        <w:pStyle w:val="2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4711">
        <w:rPr>
          <w:rFonts w:ascii="Times New Roman" w:hAnsi="Times New Roman" w:cs="Times New Roman"/>
          <w:color w:val="000000"/>
          <w:sz w:val="28"/>
          <w:szCs w:val="28"/>
        </w:rPr>
        <w:t xml:space="preserve">- определение фактического состояния объектов культурного наследия; </w:t>
      </w:r>
    </w:p>
    <w:p w:rsidR="00D86811" w:rsidRPr="00244711" w:rsidRDefault="00D86811" w:rsidP="00D86811">
      <w:pPr>
        <w:pStyle w:val="2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поиск и постановка на государственный учет памятников археологического наследия;</w:t>
      </w:r>
    </w:p>
    <w:p w:rsidR="00D86811" w:rsidRPr="00244711" w:rsidRDefault="00D86811" w:rsidP="00D86811">
      <w:pPr>
        <w:pStyle w:val="26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4711">
        <w:rPr>
          <w:rFonts w:ascii="Times New Roman" w:hAnsi="Times New Roman" w:cs="Times New Roman"/>
          <w:color w:val="000000"/>
          <w:sz w:val="28"/>
          <w:szCs w:val="28"/>
        </w:rPr>
        <w:t xml:space="preserve">- разработка и реализация проектов охранных мероприятий (реставрации, реконструкции)  по спасению и сохранению объектов культурного наследия, </w:t>
      </w:r>
      <w:r w:rsidRPr="00244711">
        <w:rPr>
          <w:rFonts w:ascii="Times New Roman" w:hAnsi="Times New Roman" w:cs="Times New Roman"/>
          <w:sz w:val="28"/>
          <w:szCs w:val="28"/>
        </w:rPr>
        <w:t>памятников истории и археологии</w:t>
      </w:r>
      <w:r w:rsidRPr="0024471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6811" w:rsidRPr="00244711" w:rsidRDefault="00D86811" w:rsidP="00D86811">
      <w:pPr>
        <w:pStyle w:val="af0"/>
        <w:tabs>
          <w:tab w:val="left" w:pos="851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обеспечение реализации государственной политики в сфере сохранения, использования, популяризации и государственной охраны объектов культурного наследия (памятников истории и археологии) на территории Новокузнецкого городского округа.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обеспечение о</w:t>
      </w:r>
      <w:r w:rsidRPr="00244711">
        <w:rPr>
          <w:bCs/>
          <w:sz w:val="28"/>
          <w:szCs w:val="28"/>
        </w:rPr>
        <w:t>тдельного мероприятия «</w:t>
      </w:r>
      <w:r w:rsidRPr="00244711">
        <w:rPr>
          <w:sz w:val="28"/>
          <w:szCs w:val="28"/>
        </w:rPr>
        <w:t>Охрана и сохранение объектов культурного наследия, находящихся в собственности Новокузнецкого городского округа</w:t>
      </w:r>
      <w:r w:rsidRPr="00244711">
        <w:rPr>
          <w:bCs/>
          <w:sz w:val="28"/>
          <w:szCs w:val="28"/>
        </w:rPr>
        <w:t>»</w:t>
      </w:r>
      <w:r w:rsidRPr="00244711">
        <w:rPr>
          <w:b/>
          <w:bCs/>
          <w:sz w:val="28"/>
          <w:szCs w:val="28"/>
        </w:rPr>
        <w:t xml:space="preserve"> </w:t>
      </w:r>
      <w:r w:rsidRPr="00244711">
        <w:rPr>
          <w:sz w:val="28"/>
          <w:szCs w:val="28"/>
        </w:rPr>
        <w:t>на 2018 год и плановый период 2019-2020 гг. в проекте бюджета города расходы не предусмотрены.</w:t>
      </w:r>
    </w:p>
    <w:p w:rsidR="00D86811" w:rsidRPr="00244711" w:rsidRDefault="00D86811" w:rsidP="00D86811">
      <w:pPr>
        <w:pStyle w:val="af0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244711">
        <w:rPr>
          <w:b/>
          <w:bCs/>
          <w:sz w:val="28"/>
          <w:szCs w:val="28"/>
        </w:rPr>
        <w:t xml:space="preserve">Отдельное мероприятие «Проведение культурно-массовых мероприятий всероссийского, регионального, областного и городского значения </w:t>
      </w:r>
      <w:r w:rsidRPr="00244711">
        <w:rPr>
          <w:b/>
          <w:sz w:val="28"/>
          <w:szCs w:val="28"/>
        </w:rPr>
        <w:t>в Новокузнецком городском округе</w:t>
      </w:r>
      <w:r w:rsidRPr="00244711">
        <w:rPr>
          <w:b/>
          <w:bCs/>
          <w:sz w:val="28"/>
          <w:szCs w:val="28"/>
        </w:rPr>
        <w:t>»</w:t>
      </w:r>
    </w:p>
    <w:p w:rsidR="00D86811" w:rsidRPr="00244711" w:rsidRDefault="00D86811" w:rsidP="00D86811">
      <w:pPr>
        <w:pStyle w:val="af0"/>
        <w:spacing w:before="0" w:beforeAutospacing="0" w:after="0" w:afterAutospacing="0"/>
        <w:ind w:firstLine="709"/>
        <w:jc w:val="both"/>
        <w:rPr>
          <w:spacing w:val="-6"/>
          <w:sz w:val="28"/>
          <w:szCs w:val="28"/>
        </w:rPr>
      </w:pPr>
      <w:r w:rsidRPr="00244711">
        <w:rPr>
          <w:b/>
          <w:bCs/>
          <w:sz w:val="28"/>
          <w:szCs w:val="28"/>
        </w:rPr>
        <w:t xml:space="preserve">Основная </w:t>
      </w:r>
      <w:r w:rsidRPr="00244711">
        <w:rPr>
          <w:b/>
          <w:spacing w:val="-6"/>
          <w:sz w:val="28"/>
          <w:szCs w:val="28"/>
        </w:rPr>
        <w:t>цель</w:t>
      </w:r>
      <w:r w:rsidRPr="00244711">
        <w:rPr>
          <w:spacing w:val="-6"/>
          <w:sz w:val="28"/>
          <w:szCs w:val="28"/>
        </w:rPr>
        <w:t xml:space="preserve"> отдельного мероприятия: создание условий для интеллектуального и культурного развития, нравственного и эстетического воспитания, а также поддержка и развитие творческого потенциала горожан.</w:t>
      </w:r>
    </w:p>
    <w:p w:rsidR="00D86811" w:rsidRPr="00244711" w:rsidRDefault="00D86811" w:rsidP="00D86811">
      <w:pPr>
        <w:pStyle w:val="af0"/>
        <w:spacing w:before="0" w:beforeAutospacing="0" w:after="0" w:afterAutospacing="0"/>
        <w:ind w:firstLine="709"/>
        <w:jc w:val="both"/>
        <w:rPr>
          <w:spacing w:val="-6"/>
          <w:sz w:val="28"/>
          <w:szCs w:val="28"/>
        </w:rPr>
      </w:pPr>
      <w:r w:rsidRPr="00244711">
        <w:rPr>
          <w:spacing w:val="-6"/>
          <w:sz w:val="28"/>
          <w:szCs w:val="28"/>
        </w:rPr>
        <w:t>Задачи:</w:t>
      </w:r>
    </w:p>
    <w:p w:rsidR="00D86811" w:rsidRPr="00244711" w:rsidRDefault="00D86811" w:rsidP="00D86811">
      <w:pPr>
        <w:pStyle w:val="af0"/>
        <w:spacing w:before="0" w:beforeAutospacing="0" w:after="0" w:afterAutospacing="0"/>
        <w:ind w:firstLine="709"/>
        <w:jc w:val="both"/>
        <w:rPr>
          <w:spacing w:val="-6"/>
          <w:sz w:val="28"/>
          <w:szCs w:val="28"/>
        </w:rPr>
      </w:pPr>
      <w:r w:rsidRPr="00244711">
        <w:rPr>
          <w:spacing w:val="-6"/>
          <w:sz w:val="28"/>
          <w:szCs w:val="28"/>
        </w:rPr>
        <w:t>- усиление роли культуры как фактора, способствующего повышению качества жизни и уровня комфортности населения города;</w:t>
      </w:r>
    </w:p>
    <w:p w:rsidR="00D86811" w:rsidRPr="00244711" w:rsidRDefault="00D86811" w:rsidP="00D86811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244711">
        <w:rPr>
          <w:spacing w:val="-6"/>
          <w:sz w:val="28"/>
          <w:szCs w:val="28"/>
        </w:rPr>
        <w:t>- поддержка многообразия культурной жизни города;</w:t>
      </w:r>
    </w:p>
    <w:p w:rsidR="00D86811" w:rsidRPr="00244711" w:rsidRDefault="00D86811" w:rsidP="00D86811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244711">
        <w:rPr>
          <w:spacing w:val="-6"/>
          <w:sz w:val="28"/>
          <w:szCs w:val="28"/>
        </w:rPr>
        <w:t>- создание благоприятной культурной среды для воспитания и развития личности, формирования у жителей позитивных ценностных установок;</w:t>
      </w:r>
    </w:p>
    <w:p w:rsidR="00D86811" w:rsidRPr="00244711" w:rsidRDefault="00D86811" w:rsidP="00D86811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244711">
        <w:rPr>
          <w:spacing w:val="-6"/>
          <w:sz w:val="28"/>
          <w:szCs w:val="28"/>
        </w:rPr>
        <w:t>- обеспечение культурного обслуживания населения с учетом культурных интересов и потребностей, различных социально-возрастных групп.</w:t>
      </w:r>
    </w:p>
    <w:p w:rsidR="00D86811" w:rsidRPr="00244711" w:rsidRDefault="00D86811" w:rsidP="00D86811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244711">
        <w:rPr>
          <w:spacing w:val="-6"/>
          <w:sz w:val="28"/>
          <w:szCs w:val="28"/>
        </w:rPr>
        <w:t xml:space="preserve">Реализация поставленной цели и задач данного мероприятия  будет осуществляться помимо Управления культуры 7 соисполнителями. 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обеспечение о</w:t>
      </w:r>
      <w:r w:rsidRPr="00244711">
        <w:rPr>
          <w:bCs/>
          <w:sz w:val="28"/>
          <w:szCs w:val="28"/>
        </w:rPr>
        <w:t xml:space="preserve">тдельного мероприятия «Проведение культурно-массовых мероприятий всероссийского, регионального, областного и городского значения </w:t>
      </w:r>
      <w:r w:rsidRPr="00244711">
        <w:rPr>
          <w:sz w:val="28"/>
          <w:szCs w:val="28"/>
        </w:rPr>
        <w:t>в Новокузнецком городском округе</w:t>
      </w:r>
      <w:r w:rsidRPr="00244711">
        <w:rPr>
          <w:bCs/>
          <w:sz w:val="28"/>
          <w:szCs w:val="28"/>
        </w:rPr>
        <w:t>»</w:t>
      </w:r>
      <w:r w:rsidRPr="00244711">
        <w:rPr>
          <w:b/>
          <w:bCs/>
          <w:sz w:val="28"/>
          <w:szCs w:val="28"/>
        </w:rPr>
        <w:t xml:space="preserve"> </w:t>
      </w:r>
      <w:r w:rsidRPr="00244711">
        <w:rPr>
          <w:sz w:val="28"/>
          <w:szCs w:val="28"/>
        </w:rPr>
        <w:t>на 2018 год и плановый период 2019-2020 гг. в проекте  бюджета города предусмотрены  расходы в объеме 11 942,3 тыс. руб. из них: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701"/>
        <w:gridCol w:w="1701"/>
        <w:gridCol w:w="1840"/>
        <w:gridCol w:w="1562"/>
      </w:tblGrid>
      <w:tr w:rsidR="00D86811" w:rsidRPr="00244711" w:rsidTr="00E46CBB">
        <w:tc>
          <w:tcPr>
            <w:tcW w:w="2660" w:type="dxa"/>
            <w:vMerge w:val="restart"/>
            <w:vAlign w:val="center"/>
          </w:tcPr>
          <w:p w:rsidR="00D86811" w:rsidRPr="00244711" w:rsidRDefault="00D86811" w:rsidP="00E46CBB">
            <w:pPr>
              <w:ind w:firstLine="426"/>
            </w:pPr>
            <w:r w:rsidRPr="00244711"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D86811" w:rsidRPr="00244711" w:rsidTr="00E46CBB">
        <w:tc>
          <w:tcPr>
            <w:tcW w:w="2660" w:type="dxa"/>
            <w:vMerge/>
          </w:tcPr>
          <w:p w:rsidR="00D86811" w:rsidRPr="00244711" w:rsidRDefault="00D86811" w:rsidP="00E46CBB"/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184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1562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2020 год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11 792,4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5 367,4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3 385,0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3 040,0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Областной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150,0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150,0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ВСЕГО, из них: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11 942,3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 xml:space="preserve">5 517,3 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3 385,0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3 040,0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Управление культуры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1 282,1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1 282,1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Администрация города Новокузнецка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380,1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380,1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0,0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Администрация Центрального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1 630,0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830,0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400,0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400,0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Администрация Орджоникидзевского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1 320,0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440,0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440,0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440,0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Администрация Куйбышевского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3 000,0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1 000,0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1 000,0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1 000,0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Администрация Новоильинского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1 000,1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375,1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335,0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290,0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Администрация Кузнецкого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1 200,0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500,0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500,0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200,0</w:t>
            </w:r>
          </w:p>
        </w:tc>
      </w:tr>
      <w:tr w:rsidR="00D86811" w:rsidRPr="00244711" w:rsidTr="00E46CBB">
        <w:tc>
          <w:tcPr>
            <w:tcW w:w="2660" w:type="dxa"/>
            <w:tcBorders>
              <w:bottom w:val="single" w:sz="4" w:space="0" w:color="auto"/>
            </w:tcBorders>
          </w:tcPr>
          <w:p w:rsidR="00D86811" w:rsidRPr="00244711" w:rsidRDefault="00D86811" w:rsidP="00E46CBB">
            <w:r w:rsidRPr="00244711">
              <w:t>Администрация Заводского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2 130,0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710,0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710,0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710,0</w:t>
            </w:r>
          </w:p>
        </w:tc>
      </w:tr>
      <w:tr w:rsidR="00D86811" w:rsidRPr="00244711" w:rsidTr="00E46CBB">
        <w:tc>
          <w:tcPr>
            <w:tcW w:w="2660" w:type="dxa"/>
          </w:tcPr>
          <w:p w:rsidR="00D86811" w:rsidRPr="00244711" w:rsidRDefault="00D86811" w:rsidP="00E46CBB">
            <w:r w:rsidRPr="00244711">
              <w:t>ИТОГО: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11 942,3</w:t>
            </w:r>
          </w:p>
        </w:tc>
        <w:tc>
          <w:tcPr>
            <w:tcW w:w="1701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5 517,3</w:t>
            </w:r>
          </w:p>
        </w:tc>
        <w:tc>
          <w:tcPr>
            <w:tcW w:w="1840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3 385,0</w:t>
            </w:r>
          </w:p>
        </w:tc>
        <w:tc>
          <w:tcPr>
            <w:tcW w:w="1562" w:type="dxa"/>
            <w:vAlign w:val="center"/>
          </w:tcPr>
          <w:p w:rsidR="00D86811" w:rsidRPr="00244711" w:rsidRDefault="00D86811" w:rsidP="00E46CBB">
            <w:pPr>
              <w:jc w:val="center"/>
            </w:pPr>
            <w:r w:rsidRPr="00244711">
              <w:t>3 040,0</w:t>
            </w:r>
          </w:p>
        </w:tc>
      </w:tr>
    </w:tbl>
    <w:p w:rsidR="00D86811" w:rsidRPr="00244711" w:rsidRDefault="00D86811" w:rsidP="00D86811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spacing w:val="-6"/>
          <w:sz w:val="28"/>
          <w:szCs w:val="28"/>
        </w:rPr>
      </w:pPr>
      <w:r w:rsidRPr="00244711">
        <w:rPr>
          <w:bCs/>
          <w:sz w:val="28"/>
          <w:szCs w:val="28"/>
        </w:rPr>
        <w:t>Ожидаемый результат от реализации отдельного мероприятия программы: увеличение к 2020 году количества</w:t>
      </w:r>
      <w:r w:rsidRPr="00244711">
        <w:rPr>
          <w:spacing w:val="-6"/>
          <w:sz w:val="28"/>
          <w:szCs w:val="28"/>
        </w:rPr>
        <w:t xml:space="preserve"> культурно-массовых мероприятий всероссийского, регионального, областного и городского значения, проводимых в Новокузнецком городском округе, в целом за плановый период на 4%.</w:t>
      </w:r>
    </w:p>
    <w:p w:rsidR="00D86811" w:rsidRPr="00244711" w:rsidRDefault="00D86811" w:rsidP="00D86811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9. Муниципальная программа «Организация и развитие пассажирских перевозок и координация работы операторов связи на территории Новокузнецкого городского округа»</w:t>
      </w:r>
    </w:p>
    <w:p w:rsidR="00D86811" w:rsidRPr="00244711" w:rsidRDefault="00D86811" w:rsidP="003F1665">
      <w:pPr>
        <w:ind w:firstLine="709"/>
        <w:jc w:val="both"/>
        <w:rPr>
          <w:bCs/>
          <w:iCs/>
          <w:sz w:val="28"/>
          <w:szCs w:val="28"/>
        </w:rPr>
      </w:pPr>
      <w:r w:rsidRPr="00244711">
        <w:rPr>
          <w:b/>
          <w:bCs/>
          <w:iCs/>
          <w:sz w:val="28"/>
          <w:szCs w:val="28"/>
        </w:rPr>
        <w:t>Цель программы</w:t>
      </w:r>
      <w:r w:rsidRPr="00244711">
        <w:rPr>
          <w:bCs/>
          <w:iCs/>
          <w:sz w:val="28"/>
          <w:szCs w:val="28"/>
        </w:rPr>
        <w:t xml:space="preserve"> – создание условий для наиболее полного удовлетворения потребности населения города в пассажирских перевозках и услугах связи.</w:t>
      </w:r>
    </w:p>
    <w:p w:rsidR="00D86811" w:rsidRPr="00244711" w:rsidRDefault="00D86811" w:rsidP="003F1665">
      <w:pPr>
        <w:ind w:firstLine="709"/>
        <w:jc w:val="both"/>
        <w:rPr>
          <w:bCs/>
          <w:iCs/>
          <w:sz w:val="28"/>
          <w:szCs w:val="28"/>
        </w:rPr>
      </w:pPr>
      <w:r w:rsidRPr="00244711">
        <w:rPr>
          <w:bCs/>
          <w:iCs/>
          <w:sz w:val="28"/>
          <w:szCs w:val="28"/>
        </w:rPr>
        <w:t xml:space="preserve">Достижение указанных целей обеспечивается решением следующих </w:t>
      </w:r>
      <w:r w:rsidRPr="00244711">
        <w:rPr>
          <w:b/>
          <w:bCs/>
          <w:iCs/>
          <w:sz w:val="28"/>
          <w:szCs w:val="28"/>
        </w:rPr>
        <w:t xml:space="preserve">основных задач </w:t>
      </w:r>
      <w:r w:rsidRPr="00244711">
        <w:rPr>
          <w:bCs/>
          <w:iCs/>
          <w:sz w:val="28"/>
          <w:szCs w:val="28"/>
        </w:rPr>
        <w:t>муниципальной программы:</w:t>
      </w:r>
    </w:p>
    <w:p w:rsidR="00D86811" w:rsidRPr="00244711" w:rsidRDefault="00D86811" w:rsidP="003F1665">
      <w:pPr>
        <w:ind w:firstLine="709"/>
        <w:jc w:val="both"/>
        <w:rPr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>- обеспечение бесперебойного и безопасного функционирования пассажирского транспорта;</w:t>
      </w:r>
    </w:p>
    <w:p w:rsidR="00D86811" w:rsidRPr="00244711" w:rsidRDefault="00D86811" w:rsidP="003F1665">
      <w:pPr>
        <w:ind w:firstLine="709"/>
        <w:jc w:val="both"/>
        <w:rPr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>- эффективное осуществление Управлением деятельности по предоставлению населению услуг по перевозке пассажиров транспортом общего пользования и услуг связи;</w:t>
      </w:r>
    </w:p>
    <w:p w:rsidR="00D86811" w:rsidRPr="00244711" w:rsidRDefault="00D86811" w:rsidP="003F1665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>- повышение эффективности использования бюджетных средств.</w:t>
      </w:r>
      <w:r w:rsidRPr="00244711">
        <w:rPr>
          <w:b/>
          <w:color w:val="000000"/>
          <w:sz w:val="28"/>
          <w:szCs w:val="28"/>
        </w:rPr>
        <w:t xml:space="preserve"> </w:t>
      </w:r>
    </w:p>
    <w:p w:rsidR="00D86811" w:rsidRPr="00244711" w:rsidRDefault="00D86811" w:rsidP="003F1665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Муниципальная программа «Организация и развитие пассажирских перевозок и координация работы операторов связи на территории Новокузнецкого городского округа» состоит из двух из двух подпрограмм и отдельного мероприятия:</w:t>
      </w:r>
    </w:p>
    <w:p w:rsidR="00D86811" w:rsidRPr="00244711" w:rsidRDefault="00D86811" w:rsidP="003F1665">
      <w:pPr>
        <w:ind w:firstLine="709"/>
        <w:jc w:val="both"/>
        <w:rPr>
          <w:sz w:val="28"/>
          <w:szCs w:val="28"/>
        </w:rPr>
      </w:pPr>
      <w:r w:rsidRPr="00244711">
        <w:rPr>
          <w:color w:val="000000"/>
          <w:sz w:val="28"/>
          <w:szCs w:val="28"/>
        </w:rPr>
        <w:t>Подпрограмма 1: «Обслуживание населения города Новокузнецка пассажирским транспортом, осуществляющим перевозку по социальному заказу»;</w:t>
      </w:r>
    </w:p>
    <w:p w:rsidR="00D86811" w:rsidRPr="00244711" w:rsidRDefault="00D86811" w:rsidP="003F1665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Подпрограмма 2 «Обеспечение деятельности по предоставлению населению транспортных услуг по перевозке пассажиров транспортом общего пользования и услуг связи»;</w:t>
      </w:r>
    </w:p>
    <w:p w:rsidR="00D86811" w:rsidRPr="00244711" w:rsidRDefault="00D86811" w:rsidP="003F1665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Мероприятие «Финансовое оздоровление сферы управления транспортом Новокузнецкого городского округа».</w:t>
      </w:r>
    </w:p>
    <w:p w:rsidR="00D86811" w:rsidRPr="00244711" w:rsidRDefault="00D86811" w:rsidP="003F1665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Разработчик программы и ответственный  исполнитель управление по транспорту и связи города Новокузнецка.</w:t>
      </w:r>
    </w:p>
    <w:p w:rsidR="00D86811" w:rsidRPr="00244711" w:rsidRDefault="00D86811" w:rsidP="003F1665">
      <w:pPr>
        <w:pStyle w:val="aa"/>
        <w:spacing w:after="0"/>
        <w:ind w:firstLine="709"/>
        <w:jc w:val="both"/>
        <w:rPr>
          <w:color w:val="000000"/>
          <w:sz w:val="28"/>
          <w:szCs w:val="28"/>
        </w:rPr>
      </w:pPr>
      <w:proofErr w:type="gramStart"/>
      <w:r w:rsidRPr="00244711">
        <w:rPr>
          <w:color w:val="000000"/>
          <w:sz w:val="28"/>
          <w:szCs w:val="28"/>
        </w:rPr>
        <w:t>В бюджете на 2018-2020 годы предусмотрены расходы на реализацию муниципальной программы «Организация и развитие пассажирских перевозок и координация работы операторов связи на территории Новокузнецкого городского округа» в сумме 2 343 280,5 тыс. руб., в том числе в 2018 году – 783 890,3 тыс. рублей, в 2019 году – 779 771,9 тыс. рублей и в 2020 году – 779 618,3 тыс. рублей.</w:t>
      </w:r>
      <w:proofErr w:type="gramEnd"/>
      <w:r w:rsidRPr="00244711">
        <w:rPr>
          <w:sz w:val="28"/>
          <w:szCs w:val="28"/>
        </w:rPr>
        <w:t xml:space="preserve"> </w:t>
      </w:r>
      <w:proofErr w:type="gramStart"/>
      <w:r w:rsidRPr="00244711">
        <w:rPr>
          <w:color w:val="000000"/>
          <w:sz w:val="28"/>
          <w:szCs w:val="28"/>
        </w:rPr>
        <w:t xml:space="preserve">Предусмотренные в бюджете объемы бюджетных ассигнования по сравнению с утвержденными в паспорте муниципальной программы снижены </w:t>
      </w:r>
      <w:r w:rsidRPr="00244711">
        <w:rPr>
          <w:sz w:val="28"/>
          <w:szCs w:val="28"/>
        </w:rPr>
        <w:t>в среднем на 14%</w:t>
      </w:r>
      <w:r w:rsidRPr="00244711">
        <w:rPr>
          <w:color w:val="000000"/>
          <w:sz w:val="28"/>
          <w:szCs w:val="28"/>
        </w:rPr>
        <w:t xml:space="preserve">: в 2018 г. на 8 655,1 тыс. руб., в 2019 г. на 69 953,8 тыс. руб., </w:t>
      </w:r>
      <w:r w:rsidRPr="00244711">
        <w:rPr>
          <w:sz w:val="28"/>
          <w:szCs w:val="28"/>
        </w:rPr>
        <w:t>в 2020 г. на 291 818,1 тыс. руб.</w:t>
      </w:r>
      <w:r w:rsidRPr="00244711">
        <w:rPr>
          <w:color w:val="000000"/>
          <w:sz w:val="28"/>
          <w:szCs w:val="28"/>
        </w:rPr>
        <w:t xml:space="preserve"> </w:t>
      </w:r>
      <w:proofErr w:type="gramEnd"/>
    </w:p>
    <w:p w:rsidR="00D86811" w:rsidRPr="00244711" w:rsidRDefault="00D86811" w:rsidP="003F1665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244711">
        <w:rPr>
          <w:sz w:val="28"/>
          <w:szCs w:val="28"/>
        </w:rPr>
        <w:t>Расходы городского бюджета в 2018 – 2020 годах на муниципальную программу</w:t>
      </w:r>
      <w:r w:rsidRPr="00244711">
        <w:rPr>
          <w:rFonts w:eastAsia="Calibri"/>
          <w:color w:val="000000"/>
          <w:sz w:val="28"/>
          <w:szCs w:val="28"/>
        </w:rPr>
        <w:t xml:space="preserve"> «Организация и развитие пассажирских перевозок и координация работы операторов связи на территории Новокузнецкого городского округа» представлены в таблице:</w:t>
      </w:r>
    </w:p>
    <w:p w:rsidR="00D86811" w:rsidRPr="00244711" w:rsidRDefault="00D86811" w:rsidP="00D86811">
      <w:pPr>
        <w:pStyle w:val="a8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  <w:sectPr w:rsidR="00D86811" w:rsidRPr="00244711" w:rsidSect="001F0340">
          <w:pgSz w:w="11906" w:h="16838"/>
          <w:pgMar w:top="567" w:right="567" w:bottom="709" w:left="1701" w:header="567" w:footer="567" w:gutter="0"/>
          <w:cols w:space="708"/>
          <w:titlePg/>
          <w:docGrid w:linePitch="360"/>
        </w:sect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418"/>
        <w:gridCol w:w="1418"/>
        <w:gridCol w:w="1417"/>
        <w:gridCol w:w="1417"/>
        <w:gridCol w:w="1417"/>
        <w:gridCol w:w="1418"/>
        <w:gridCol w:w="1276"/>
        <w:gridCol w:w="1276"/>
        <w:gridCol w:w="1276"/>
      </w:tblGrid>
      <w:tr w:rsidR="00D86811" w:rsidRPr="00244711" w:rsidTr="00E46CBB">
        <w:trPr>
          <w:trHeight w:val="300"/>
          <w:tblHeader/>
        </w:trPr>
        <w:tc>
          <w:tcPr>
            <w:tcW w:w="3402" w:type="dxa"/>
            <w:vMerge w:val="restart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34" w:hanging="34"/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Наименование</w:t>
            </w:r>
          </w:p>
        </w:tc>
        <w:tc>
          <w:tcPr>
            <w:tcW w:w="12333" w:type="dxa"/>
            <w:gridSpan w:val="9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color w:val="000000"/>
              </w:rPr>
              <w:t>Расходы по годам, тыс. руб.</w:t>
            </w:r>
          </w:p>
        </w:tc>
      </w:tr>
      <w:tr w:rsidR="00D86811" w:rsidRPr="00244711" w:rsidTr="00E46CBB">
        <w:trPr>
          <w:trHeight w:val="300"/>
          <w:tblHeader/>
        </w:trPr>
        <w:tc>
          <w:tcPr>
            <w:tcW w:w="3402" w:type="dxa"/>
            <w:vMerge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34" w:hanging="34"/>
              <w:jc w:val="center"/>
              <w:rPr>
                <w:bCs/>
                <w:color w:val="000000"/>
              </w:rPr>
            </w:pPr>
          </w:p>
        </w:tc>
        <w:tc>
          <w:tcPr>
            <w:tcW w:w="4253" w:type="dxa"/>
            <w:gridSpan w:val="3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4252" w:type="dxa"/>
            <w:gridSpan w:val="3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2019г.</w:t>
            </w:r>
          </w:p>
        </w:tc>
        <w:tc>
          <w:tcPr>
            <w:tcW w:w="3828" w:type="dxa"/>
            <w:gridSpan w:val="3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2020г.</w:t>
            </w:r>
          </w:p>
        </w:tc>
      </w:tr>
      <w:tr w:rsidR="00D86811" w:rsidRPr="00244711" w:rsidTr="00E46CBB">
        <w:trPr>
          <w:trHeight w:val="826"/>
          <w:tblHeader/>
        </w:trPr>
        <w:tc>
          <w:tcPr>
            <w:tcW w:w="3402" w:type="dxa"/>
            <w:vMerge/>
            <w:vAlign w:val="center"/>
            <w:hideMark/>
          </w:tcPr>
          <w:p w:rsidR="00D86811" w:rsidRPr="00244711" w:rsidRDefault="00D86811" w:rsidP="00E46CBB">
            <w:pPr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Паспорт МП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Проект бюджета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Отклонение от паспорта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Паспорт МП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Проект бюджета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Паспорт МП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Проект бюджета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ind w:left="34" w:hanging="34"/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</w:rPr>
              <w:t>Отклонение от паспорта</w:t>
            </w:r>
          </w:p>
        </w:tc>
      </w:tr>
      <w:tr w:rsidR="00D86811" w:rsidRPr="00244711" w:rsidTr="00E46CBB">
        <w:trPr>
          <w:trHeight w:val="1546"/>
        </w:trPr>
        <w:tc>
          <w:tcPr>
            <w:tcW w:w="3402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b/>
                <w:bCs/>
                <w:i/>
                <w:iCs/>
                <w:color w:val="000000"/>
              </w:rPr>
              <w:t xml:space="preserve">Программа </w:t>
            </w:r>
            <w:r w:rsidRPr="00244711">
              <w:rPr>
                <w:b/>
                <w:bCs/>
                <w:color w:val="000000"/>
              </w:rPr>
              <w:t>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792 545,4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783 890,3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-8 655,1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849 725,7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779 771,9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-69 953,8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1 071 436,4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779 618,3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-291 818,1</w:t>
            </w:r>
          </w:p>
        </w:tc>
      </w:tr>
      <w:tr w:rsidR="00D86811" w:rsidRPr="00244711" w:rsidTr="00E46CBB">
        <w:trPr>
          <w:trHeight w:val="1679"/>
        </w:trPr>
        <w:tc>
          <w:tcPr>
            <w:tcW w:w="3402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b/>
                <w:bCs/>
                <w:i/>
                <w:iCs/>
                <w:color w:val="000000"/>
              </w:rPr>
              <w:t>Подпрограмма 1:</w:t>
            </w:r>
            <w:r w:rsidRPr="00244711">
              <w:rPr>
                <w:b/>
                <w:bCs/>
                <w:color w:val="000000"/>
              </w:rPr>
              <w:t xml:space="preserve"> «Обслуживание населения города Новокузнецка пассажирским транспортом, осуществляющим перевозку по социальному заказу»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753 686,0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722 674,7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-31 011,3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802 940,0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726 075,9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-76 864,1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1 013 868,5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725 915,8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-287 952,7</w:t>
            </w:r>
          </w:p>
        </w:tc>
      </w:tr>
      <w:tr w:rsidR="00D86811" w:rsidRPr="00244711" w:rsidTr="00E46CBB">
        <w:trPr>
          <w:trHeight w:val="1278"/>
        </w:trPr>
        <w:tc>
          <w:tcPr>
            <w:tcW w:w="3402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</w:rPr>
              <w:t>Мероприятие 1.1: «</w:t>
            </w:r>
            <w:r w:rsidRPr="00244711">
              <w:rPr>
                <w:color w:val="000000"/>
              </w:rPr>
              <w:t>Выполнение социального заказа на перевозку пассажиров автомобильным транспортом»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428 157,0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387 104,0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-41 053,0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449 347,0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393 507,7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-55 839,3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414 340,2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393 428,3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-20 911,9</w:t>
            </w:r>
          </w:p>
        </w:tc>
      </w:tr>
      <w:tr w:rsidR="00D86811" w:rsidRPr="00244711" w:rsidTr="00E46CBB">
        <w:trPr>
          <w:trHeight w:val="50"/>
        </w:trPr>
        <w:tc>
          <w:tcPr>
            <w:tcW w:w="3402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</w:rPr>
              <w:t>Мероприятие 1.2</w:t>
            </w:r>
            <w:r w:rsidRPr="00244711">
              <w:rPr>
                <w:b/>
                <w:bCs/>
                <w:i/>
                <w:iCs/>
                <w:color w:val="000000"/>
              </w:rPr>
              <w:t>:</w:t>
            </w:r>
            <w:r w:rsidRPr="00244711">
              <w:rPr>
                <w:i/>
                <w:iCs/>
                <w:color w:val="000000"/>
              </w:rPr>
              <w:t xml:space="preserve"> </w:t>
            </w:r>
            <w:r w:rsidRPr="00244711">
              <w:rPr>
                <w:color w:val="000000"/>
              </w:rPr>
              <w:t>«Выполнение социального заказа на перевозку пассажиров электротранспортом»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325 529,0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335 570,7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10 041,7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353 593,0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332 568,2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-21 024,8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350 358,3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332 487,5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-17 870,8</w:t>
            </w:r>
          </w:p>
        </w:tc>
      </w:tr>
      <w:tr w:rsidR="00D86811" w:rsidRPr="00244711" w:rsidTr="00E46CBB">
        <w:trPr>
          <w:trHeight w:val="839"/>
        </w:trPr>
        <w:tc>
          <w:tcPr>
            <w:tcW w:w="3402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</w:rPr>
              <w:t>Мероприятие 1.3:</w:t>
            </w:r>
            <w:r w:rsidRPr="00244711">
              <w:rPr>
                <w:color w:val="000000"/>
              </w:rPr>
              <w:t xml:space="preserve"> «Реконструкция и строительство объектов электротранспорта» 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86811" w:rsidRPr="00244711" w:rsidTr="003F1665">
        <w:trPr>
          <w:trHeight w:val="370"/>
        </w:trPr>
        <w:tc>
          <w:tcPr>
            <w:tcW w:w="3402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</w:rPr>
              <w:t>Мероприятие 1.4:</w:t>
            </w:r>
            <w:r w:rsidRPr="00244711">
              <w:rPr>
                <w:color w:val="000000"/>
              </w:rPr>
              <w:t xml:space="preserve"> «Приобретение подвижного состава для электротранспорта»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86811" w:rsidRPr="00244711" w:rsidTr="00E46CBB">
        <w:trPr>
          <w:trHeight w:val="1003"/>
        </w:trPr>
        <w:tc>
          <w:tcPr>
            <w:tcW w:w="3402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</w:rPr>
              <w:t>Мероприятие 1.5:</w:t>
            </w:r>
            <w:r w:rsidRPr="00244711">
              <w:rPr>
                <w:color w:val="000000"/>
              </w:rPr>
              <w:t xml:space="preserve"> «Приобретение специальной техники для обслуживания электротранспорта»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6811" w:rsidRPr="00244711" w:rsidRDefault="00D86811" w:rsidP="00E46CBB">
            <w:pPr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86811" w:rsidRPr="00244711" w:rsidTr="00E46CBB">
        <w:trPr>
          <w:trHeight w:val="2138"/>
        </w:trPr>
        <w:tc>
          <w:tcPr>
            <w:tcW w:w="3402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b/>
                <w:bCs/>
                <w:i/>
                <w:iCs/>
                <w:color w:val="000000"/>
              </w:rPr>
              <w:t>Подпрограмма 2:</w:t>
            </w:r>
            <w:r w:rsidRPr="00244711">
              <w:rPr>
                <w:b/>
                <w:bCs/>
                <w:color w:val="000000"/>
              </w:rPr>
              <w:t xml:space="preserve"> «Обеспечение деятельности по предоставлению населению транспортных услуг по перевозке пассажиров транспортом общего пользования и услуг связи»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38 859,4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53 742,9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14 883,5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46 785,7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53 696,0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6 910,3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57 567,9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53 702,5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b/>
                <w:bCs/>
                <w:color w:val="000000"/>
              </w:rPr>
            </w:pPr>
            <w:r w:rsidRPr="00244711">
              <w:rPr>
                <w:b/>
                <w:bCs/>
                <w:color w:val="000000"/>
                <w:sz w:val="22"/>
                <w:szCs w:val="22"/>
              </w:rPr>
              <w:t>-3 865,4</w:t>
            </w:r>
          </w:p>
        </w:tc>
      </w:tr>
      <w:tr w:rsidR="00D86811" w:rsidRPr="00244711" w:rsidTr="00E46CBB">
        <w:trPr>
          <w:trHeight w:val="278"/>
        </w:trPr>
        <w:tc>
          <w:tcPr>
            <w:tcW w:w="3402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</w:rPr>
              <w:t xml:space="preserve">Мероприятие 2.1: </w:t>
            </w:r>
            <w:r w:rsidRPr="00244711">
              <w:rPr>
                <w:color w:val="000000"/>
              </w:rPr>
              <w:t>«Обеспечение функционирования Управления по реализации муниципальной программы»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11 090,4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8 829,3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-2 261,1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8 961,7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8 782,4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-179,3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8 807,5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8 788,9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-18,6</w:t>
            </w:r>
          </w:p>
        </w:tc>
      </w:tr>
      <w:tr w:rsidR="00D86811" w:rsidRPr="00244711" w:rsidTr="00E46CBB">
        <w:trPr>
          <w:trHeight w:val="1717"/>
        </w:trPr>
        <w:tc>
          <w:tcPr>
            <w:tcW w:w="3402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rPr>
                <w:i/>
                <w:iCs/>
                <w:color w:val="000000"/>
              </w:rPr>
            </w:pPr>
            <w:r w:rsidRPr="00244711">
              <w:rPr>
                <w:i/>
                <w:iCs/>
                <w:color w:val="000000"/>
              </w:rPr>
              <w:t xml:space="preserve">Мероприятие 2.2: </w:t>
            </w:r>
            <w:r w:rsidRPr="00244711">
              <w:rPr>
                <w:color w:val="000000"/>
              </w:rPr>
              <w:t>«Рациональная организация движения пассажирского транспорта с учетом пассажиропотока, а также  совершенствование маршрутной сети»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27 769,0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44 913,6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17 144,6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37 824,0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44 913,6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7 089,6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48 760,4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44 913,6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-3 846,8</w:t>
            </w:r>
          </w:p>
        </w:tc>
      </w:tr>
      <w:tr w:rsidR="00D86811" w:rsidRPr="00244711" w:rsidTr="00E46CBB">
        <w:trPr>
          <w:trHeight w:val="1412"/>
        </w:trPr>
        <w:tc>
          <w:tcPr>
            <w:tcW w:w="3402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rPr>
                <w:b/>
                <w:bCs/>
                <w:i/>
                <w:iCs/>
                <w:color w:val="000000"/>
              </w:rPr>
            </w:pPr>
            <w:r w:rsidRPr="00244711">
              <w:rPr>
                <w:b/>
                <w:bCs/>
                <w:i/>
                <w:iCs/>
                <w:color w:val="000000"/>
              </w:rPr>
              <w:t>Отдельное мероприятие:</w:t>
            </w:r>
            <w:r w:rsidRPr="00244711">
              <w:rPr>
                <w:color w:val="000000"/>
              </w:rPr>
              <w:t xml:space="preserve"> </w:t>
            </w:r>
            <w:r w:rsidRPr="00244711">
              <w:rPr>
                <w:i/>
                <w:iCs/>
                <w:color w:val="000000"/>
              </w:rPr>
              <w:t xml:space="preserve"> </w:t>
            </w:r>
            <w:r w:rsidRPr="00244711">
              <w:rPr>
                <w:color w:val="000000"/>
              </w:rPr>
              <w:t>«Финансовое оздоровление сферы управления транспортом  Новокузнецкого городского округа»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7 472,7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7 472,7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D86811" w:rsidRPr="00244711" w:rsidRDefault="00D86811" w:rsidP="00D86811">
      <w:pPr>
        <w:pStyle w:val="a8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  <w:sectPr w:rsidR="00D86811" w:rsidRPr="00244711" w:rsidSect="00BF50ED">
          <w:pgSz w:w="16838" w:h="11906" w:orient="landscape"/>
          <w:pgMar w:top="1701" w:right="567" w:bottom="567" w:left="709" w:header="567" w:footer="567" w:gutter="0"/>
          <w:cols w:space="708"/>
          <w:titlePg/>
          <w:docGrid w:linePitch="360"/>
        </w:sectPr>
      </w:pPr>
    </w:p>
    <w:p w:rsidR="00D86811" w:rsidRPr="00244711" w:rsidRDefault="00D86811" w:rsidP="00D86811">
      <w:pPr>
        <w:pStyle w:val="aa"/>
        <w:spacing w:after="0"/>
        <w:ind w:firstLine="709"/>
        <w:jc w:val="both"/>
        <w:rPr>
          <w:color w:val="000000"/>
          <w:sz w:val="28"/>
          <w:szCs w:val="28"/>
        </w:rPr>
      </w:pPr>
      <w:r w:rsidRPr="00244711">
        <w:rPr>
          <w:b/>
          <w:color w:val="000000"/>
          <w:sz w:val="28"/>
          <w:szCs w:val="28"/>
        </w:rPr>
        <w:t>Подпрограмма 1</w:t>
      </w:r>
      <w:r w:rsidRPr="00244711">
        <w:rPr>
          <w:color w:val="000000"/>
          <w:sz w:val="28"/>
          <w:szCs w:val="28"/>
        </w:rPr>
        <w:t xml:space="preserve">: </w:t>
      </w:r>
      <w:r w:rsidRPr="00244711">
        <w:rPr>
          <w:b/>
          <w:color w:val="000000"/>
          <w:sz w:val="28"/>
          <w:szCs w:val="28"/>
        </w:rPr>
        <w:t>«Обслуживание населения города Новокузнецка пассажирским транспортом, осуществляющим перевозку по социальному заказу»</w:t>
      </w:r>
      <w:r w:rsidRPr="00244711">
        <w:rPr>
          <w:color w:val="000000"/>
          <w:sz w:val="28"/>
          <w:szCs w:val="28"/>
        </w:rPr>
        <w:t xml:space="preserve"> была рассчитана на такой объем транспортной работы, чтобы обеспечить потребность населения города в перевозках на социально значимых маршрутах. </w:t>
      </w:r>
    </w:p>
    <w:p w:rsidR="00D86811" w:rsidRPr="00244711" w:rsidRDefault="00D86811" w:rsidP="00D86811">
      <w:pPr>
        <w:pStyle w:val="aa"/>
        <w:spacing w:after="0"/>
        <w:ind w:firstLine="709"/>
        <w:jc w:val="both"/>
        <w:rPr>
          <w:i/>
          <w:sz w:val="28"/>
          <w:szCs w:val="28"/>
        </w:rPr>
      </w:pPr>
      <w:proofErr w:type="gramStart"/>
      <w:r w:rsidRPr="00244711">
        <w:rPr>
          <w:color w:val="000000"/>
          <w:sz w:val="28"/>
          <w:szCs w:val="28"/>
        </w:rPr>
        <w:t>Для выполнения мероприятий данной подпрограммы в Муниципальной программе предусмотрено на 2018</w:t>
      </w:r>
      <w:r w:rsidR="004441BB" w:rsidRPr="00244711">
        <w:rPr>
          <w:color w:val="000000"/>
          <w:sz w:val="28"/>
          <w:szCs w:val="28"/>
        </w:rPr>
        <w:t xml:space="preserve"> </w:t>
      </w:r>
      <w:r w:rsidRPr="00244711">
        <w:rPr>
          <w:color w:val="000000"/>
          <w:sz w:val="28"/>
          <w:szCs w:val="28"/>
        </w:rPr>
        <w:t>г. – 753 686 тыс. руб., на 2019</w:t>
      </w:r>
      <w:r w:rsidR="004441BB" w:rsidRPr="00244711">
        <w:rPr>
          <w:color w:val="000000"/>
          <w:sz w:val="28"/>
          <w:szCs w:val="28"/>
        </w:rPr>
        <w:t xml:space="preserve"> </w:t>
      </w:r>
      <w:r w:rsidRPr="00244711">
        <w:rPr>
          <w:color w:val="000000"/>
          <w:sz w:val="28"/>
          <w:szCs w:val="28"/>
        </w:rPr>
        <w:t>г. – 802 940 тыс. руб., на 2020</w:t>
      </w:r>
      <w:r w:rsidR="004441BB" w:rsidRPr="00244711">
        <w:rPr>
          <w:color w:val="000000"/>
          <w:sz w:val="28"/>
          <w:szCs w:val="28"/>
        </w:rPr>
        <w:t xml:space="preserve"> </w:t>
      </w:r>
      <w:r w:rsidRPr="00244711">
        <w:rPr>
          <w:color w:val="000000"/>
          <w:sz w:val="28"/>
          <w:szCs w:val="28"/>
        </w:rPr>
        <w:t>г. – 1 013 868,5 тыс. руб. В проекте бюджета на 2018 г. – 722 674,7 тыс. руб., на 2019</w:t>
      </w:r>
      <w:r w:rsidR="004441BB" w:rsidRPr="00244711">
        <w:rPr>
          <w:color w:val="000000"/>
          <w:sz w:val="28"/>
          <w:szCs w:val="28"/>
        </w:rPr>
        <w:t xml:space="preserve"> </w:t>
      </w:r>
      <w:r w:rsidRPr="00244711">
        <w:rPr>
          <w:color w:val="000000"/>
          <w:sz w:val="28"/>
          <w:szCs w:val="28"/>
        </w:rPr>
        <w:t>г. – 726 075,9 тыс. руб., на 2020</w:t>
      </w:r>
      <w:r w:rsidR="004441BB" w:rsidRPr="00244711">
        <w:rPr>
          <w:color w:val="000000"/>
          <w:sz w:val="28"/>
          <w:szCs w:val="28"/>
        </w:rPr>
        <w:t xml:space="preserve"> </w:t>
      </w:r>
      <w:r w:rsidRPr="00244711">
        <w:rPr>
          <w:color w:val="000000"/>
          <w:sz w:val="28"/>
          <w:szCs w:val="28"/>
        </w:rPr>
        <w:t xml:space="preserve">г. – 725 915,8 тыс. руб. </w:t>
      </w:r>
      <w:proofErr w:type="gramEnd"/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color w:val="000000"/>
          <w:sz w:val="28"/>
          <w:szCs w:val="28"/>
        </w:rPr>
        <w:t xml:space="preserve">Управлению по транспорту и связи предложено сократить расходы на 2018 год (по сравнению с </w:t>
      </w:r>
      <w:proofErr w:type="gramStart"/>
      <w:r w:rsidRPr="00244711">
        <w:rPr>
          <w:color w:val="000000"/>
          <w:sz w:val="28"/>
          <w:szCs w:val="28"/>
        </w:rPr>
        <w:t>утвержденными</w:t>
      </w:r>
      <w:proofErr w:type="gramEnd"/>
      <w:r w:rsidRPr="00244711">
        <w:rPr>
          <w:color w:val="000000"/>
          <w:sz w:val="28"/>
          <w:szCs w:val="28"/>
        </w:rPr>
        <w:t xml:space="preserve"> в паспорте муниципальной программы) на общую сумму 3 1011,3 тыс. руб.</w:t>
      </w:r>
      <w:r w:rsidRPr="00244711">
        <w:rPr>
          <w:color w:val="000000" w:themeColor="text1"/>
          <w:sz w:val="28"/>
          <w:szCs w:val="28"/>
        </w:rPr>
        <w:t xml:space="preserve"> </w:t>
      </w:r>
      <w:r w:rsidRPr="00244711">
        <w:rPr>
          <w:sz w:val="28"/>
          <w:szCs w:val="28"/>
        </w:rPr>
        <w:t xml:space="preserve">Этих средств недостаточно для того, чтобы профинансировать убытки от перевозки пассажиров городским пассажирским транспортом по регулируемым тарифам. В итоге, социальный заказ на городских перевозках придется сократить на 7,4% по автомобильному транспорту и на 9% по городскому электрическому транспорту. </w:t>
      </w:r>
    </w:p>
    <w:p w:rsidR="00D86811" w:rsidRPr="00244711" w:rsidRDefault="00D86811" w:rsidP="00D86811">
      <w:pPr>
        <w:ind w:firstLine="709"/>
        <w:jc w:val="both"/>
        <w:rPr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>С 1 января 2018 года Новокузнецкому городскому округу переданы полномочия по организации пригородных пер</w:t>
      </w:r>
      <w:r w:rsidR="004441BB" w:rsidRPr="00244711">
        <w:rPr>
          <w:color w:val="000000"/>
          <w:sz w:val="28"/>
          <w:szCs w:val="28"/>
        </w:rPr>
        <w:t>евозок, средства в размере</w:t>
      </w:r>
      <w:r w:rsidRPr="00244711">
        <w:rPr>
          <w:color w:val="000000"/>
          <w:sz w:val="28"/>
          <w:szCs w:val="28"/>
        </w:rPr>
        <w:t xml:space="preserve"> 66 104 тыс. руб. предусмотрены в областном бюджете.</w:t>
      </w:r>
    </w:p>
    <w:p w:rsidR="00D86811" w:rsidRPr="00244711" w:rsidRDefault="00D86811" w:rsidP="00D86811">
      <w:pPr>
        <w:pStyle w:val="a8"/>
        <w:spacing w:before="120"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471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Подпрограмма 2</w:t>
      </w:r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4471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«Обеспечение деятельности по предоставлению населению транспортных услуг по перевозке пассажиров транспортом общего пользования и услуг связи» </w:t>
      </w:r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>включает в себя объемы работ, связанные непосредственно с обеспечением и организацией работы предприятий пассажирского транспорта общего пользования.</w:t>
      </w:r>
      <w:r w:rsidRPr="002447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>Для выполнения мероприятий подпрограммы предусмотрено по 38 859,4 тыс. руб. ежегодно, но в связи с передачей в МБУ «Единый центр организации пассажирских перевозок» с 1 октября 2016 года гаража администрации города Новокузнецка, и с 1 февраля 2017 года перевозок детей «школьными автобусами», необходимы дополнительные субсидии. В бюджете на 2018 г. на эту подпрограмму с учетом «Гаража» и «перевозки детей» предусмотрено 53 742,9 тыс. руб., на 2019г. – 53 696 тыс. руб., на 2020г. – 53 702,5 тыс. руб.</w:t>
      </w:r>
    </w:p>
    <w:p w:rsidR="00D86811" w:rsidRPr="00244711" w:rsidRDefault="00D86811" w:rsidP="00D86811">
      <w:pPr>
        <w:pStyle w:val="a8"/>
        <w:spacing w:before="120"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>Расходы на руководство и управление в сфере установленных функций по мероприятию «Обеспечение функционирования Управления по реализации муниципальной программы»</w:t>
      </w:r>
      <w:r w:rsidRPr="00244711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>составят на 2018 год – 8 829,3 тыс. руб., на 2019 год – 8 782,4 тыс. руб., на 2019 год - 8 788,9 тыс. руб., в том числе:</w:t>
      </w:r>
    </w:p>
    <w:p w:rsidR="00D86811" w:rsidRPr="00244711" w:rsidRDefault="00D86811" w:rsidP="00D86811">
      <w:pPr>
        <w:pStyle w:val="a8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на заработную плату предусмотрено по 6 264,1 тыс. руб. ежегодно; </w:t>
      </w:r>
    </w:p>
    <w:p w:rsidR="00D86811" w:rsidRPr="00244711" w:rsidRDefault="00D86811" w:rsidP="00D86811">
      <w:pPr>
        <w:pStyle w:val="a8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>- на оплату транспортного налога 1 750 тыс. руб. ежегодно (за 184 единицы автобусов в составе имущества казны);</w:t>
      </w:r>
    </w:p>
    <w:p w:rsidR="00D86811" w:rsidRPr="00244711" w:rsidRDefault="00D86811" w:rsidP="00D86811">
      <w:pPr>
        <w:pStyle w:val="a8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прочие расходы в 2018г. - 815,2 тыс. руб., в 2019г. – 666,7 тыс. руб., в 2020г. – 774,8 тыс. руб. </w:t>
      </w:r>
    </w:p>
    <w:p w:rsidR="00D86811" w:rsidRPr="00244711" w:rsidRDefault="00D86811" w:rsidP="00D86811">
      <w:pPr>
        <w:pStyle w:val="a8"/>
        <w:spacing w:before="120"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реализацию мероприятия «Рациональная организация движения пассажирского транспорта с учетом пассажиропотока, а также совершенствование маршрутной сети» расходы бюджета составят ежегодно 44 913,6 тыс. руб., в том числе 35 055,8 тыс. руб. – на заработную плату с учетом повышения на 5% и доведения до уровня МРОТ, 9 857,8 тыс. руб. на прочие расходы МБУ «Единый центр по организации пассажирских перевозок». </w:t>
      </w:r>
      <w:proofErr w:type="gramEnd"/>
    </w:p>
    <w:p w:rsidR="00D86811" w:rsidRPr="00244711" w:rsidRDefault="00D86811" w:rsidP="00D86811">
      <w:pPr>
        <w:pStyle w:val="a8"/>
        <w:spacing w:before="120"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Отдельное </w:t>
      </w:r>
      <w:r w:rsidRPr="0024471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мероприятие «Финансовое оздоровление сферы управления транспортом Новокузнецкого городского округа».</w:t>
      </w:r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D86811" w:rsidRPr="00244711" w:rsidRDefault="00D86811" w:rsidP="00D86811">
      <w:pPr>
        <w:pStyle w:val="a8"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Муниципальной программой </w:t>
      </w:r>
      <w:proofErr w:type="gramStart"/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>планировалось в 2017 году 100% выполнение мероприятия и было</w:t>
      </w:r>
      <w:proofErr w:type="gramEnd"/>
      <w:r w:rsidRPr="002447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предусмотрено 13 846 тыс. руб. По состоянию на 01 декабря 2017г. кредиторская задолженность за 2014 год, погашение которой включено в данное мероприятие, не была погашена в полном объеме. Остаток задолженности в размере 7 472,7 тыс. руб. перенесен на 2018 год.</w:t>
      </w:r>
    </w:p>
    <w:p w:rsidR="001F0340" w:rsidRPr="00244711" w:rsidRDefault="001F0340" w:rsidP="00101582">
      <w:pPr>
        <w:jc w:val="center"/>
        <w:rPr>
          <w:b/>
          <w:sz w:val="28"/>
          <w:szCs w:val="28"/>
        </w:rPr>
      </w:pPr>
    </w:p>
    <w:p w:rsidR="00F4038F" w:rsidRPr="00244711" w:rsidRDefault="00F4038F" w:rsidP="00F4038F">
      <w:pPr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10. Муниципальная программа «Управление муниципальным имуществом Новокузнецкого городского округа»</w:t>
      </w:r>
    </w:p>
    <w:p w:rsidR="00F4038F" w:rsidRPr="00244711" w:rsidRDefault="00F4038F" w:rsidP="00F4038F">
      <w:pPr>
        <w:jc w:val="center"/>
        <w:rPr>
          <w:b/>
          <w:sz w:val="28"/>
          <w:szCs w:val="28"/>
        </w:rPr>
      </w:pPr>
    </w:p>
    <w:p w:rsidR="00F4038F" w:rsidRPr="00244711" w:rsidRDefault="00F4038F" w:rsidP="00F4038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Целью</w:t>
      </w:r>
      <w:r w:rsidRPr="00244711">
        <w:rPr>
          <w:sz w:val="28"/>
          <w:szCs w:val="28"/>
        </w:rPr>
        <w:t xml:space="preserve"> муниципальной программы </w:t>
      </w:r>
      <w:r w:rsidRPr="00244711">
        <w:rPr>
          <w:b/>
          <w:sz w:val="28"/>
          <w:szCs w:val="28"/>
        </w:rPr>
        <w:t>«</w:t>
      </w:r>
      <w:r w:rsidRPr="00244711">
        <w:rPr>
          <w:sz w:val="28"/>
          <w:szCs w:val="28"/>
        </w:rPr>
        <w:t xml:space="preserve">Управление муниципальным имуществом» является повышение эффективности управления муниципальным имуществом и отчуждения муниципального имущества, востребованного в коммерческом обороте. </w:t>
      </w:r>
    </w:p>
    <w:p w:rsidR="00F4038F" w:rsidRPr="00244711" w:rsidRDefault="00F4038F" w:rsidP="00F4038F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Достижение указанной цели может быть обеспечено решением следующих </w:t>
      </w:r>
      <w:r w:rsidRPr="00244711">
        <w:rPr>
          <w:b/>
          <w:sz w:val="28"/>
          <w:szCs w:val="28"/>
        </w:rPr>
        <w:t>задач</w:t>
      </w:r>
      <w:r w:rsidRPr="00244711">
        <w:rPr>
          <w:sz w:val="28"/>
          <w:szCs w:val="28"/>
        </w:rPr>
        <w:t>:</w:t>
      </w:r>
    </w:p>
    <w:p w:rsidR="00F4038F" w:rsidRPr="00244711" w:rsidRDefault="00F4038F" w:rsidP="00F4038F">
      <w:pPr>
        <w:pStyle w:val="ConsPlusCell"/>
        <w:ind w:firstLine="851"/>
        <w:jc w:val="both"/>
      </w:pPr>
      <w:r w:rsidRPr="00244711">
        <w:t>- оптимизация состава и структуры муниципального имущества, систематический анализ результатов его учета;</w:t>
      </w:r>
    </w:p>
    <w:p w:rsidR="00F4038F" w:rsidRPr="00244711" w:rsidRDefault="00F4038F" w:rsidP="00F4038F">
      <w:pPr>
        <w:pStyle w:val="af1"/>
        <w:widowControl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увеличение доходов бюджета Новокузнецкого городского округа от использования и реализации муниципального имущества (в том числе реализации земельных участков);</w:t>
      </w:r>
    </w:p>
    <w:p w:rsidR="00F4038F" w:rsidRPr="00244711" w:rsidRDefault="00F4038F" w:rsidP="00F4038F">
      <w:pPr>
        <w:pStyle w:val="ConsPlusCell"/>
        <w:ind w:firstLine="851"/>
        <w:jc w:val="both"/>
      </w:pPr>
      <w:r w:rsidRPr="00244711">
        <w:t xml:space="preserve">- обеспечение </w:t>
      </w:r>
      <w:proofErr w:type="gramStart"/>
      <w:r w:rsidRPr="00244711">
        <w:t>контроля за</w:t>
      </w:r>
      <w:proofErr w:type="gramEnd"/>
      <w:r w:rsidRPr="00244711">
        <w:t xml:space="preserve"> муниципальным имуществом, в том числе за его целевым использованием;</w:t>
      </w:r>
    </w:p>
    <w:p w:rsidR="00F4038F" w:rsidRPr="00244711" w:rsidRDefault="00F4038F" w:rsidP="00F4038F">
      <w:pPr>
        <w:pStyle w:val="ConsPlusCell"/>
        <w:ind w:firstLine="851"/>
        <w:jc w:val="both"/>
      </w:pPr>
      <w:r w:rsidRPr="00244711">
        <w:t>- повышение эффективности использования бюджетных средств.</w:t>
      </w:r>
    </w:p>
    <w:p w:rsidR="00F4038F" w:rsidRPr="00244711" w:rsidRDefault="00F4038F" w:rsidP="00F4038F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Разработчиком и ответственным исполнителем программы является Комитет по управлению муниципальным имуществом администрации города Новокузнецка.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244711">
        <w:rPr>
          <w:sz w:val="28"/>
          <w:szCs w:val="28"/>
        </w:rPr>
        <w:t>Распределение планируемых расходов программы приведены в таблице:</w:t>
      </w:r>
    </w:p>
    <w:p w:rsidR="00F4038F" w:rsidRPr="00244711" w:rsidRDefault="00F4038F" w:rsidP="00F4038F">
      <w:pPr>
        <w:ind w:firstLine="851"/>
        <w:jc w:val="both"/>
        <w:rPr>
          <w:sz w:val="28"/>
          <w:szCs w:val="28"/>
        </w:rPr>
        <w:sectPr w:rsidR="00F4038F" w:rsidRPr="00244711" w:rsidSect="001D09D5">
          <w:footerReference w:type="default" r:id="rId28"/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3367"/>
        <w:gridCol w:w="998"/>
        <w:gridCol w:w="1265"/>
        <w:gridCol w:w="1422"/>
        <w:gridCol w:w="1290"/>
        <w:gridCol w:w="1262"/>
        <w:gridCol w:w="1483"/>
        <w:gridCol w:w="1302"/>
        <w:gridCol w:w="1403"/>
        <w:gridCol w:w="1560"/>
      </w:tblGrid>
      <w:tr w:rsidR="00F4038F" w:rsidRPr="00244711" w:rsidTr="00C74170">
        <w:trPr>
          <w:trHeight w:val="372"/>
        </w:trPr>
        <w:tc>
          <w:tcPr>
            <w:tcW w:w="10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Наименование</w:t>
            </w:r>
          </w:p>
        </w:tc>
        <w:tc>
          <w:tcPr>
            <w:tcW w:w="3903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 xml:space="preserve">Расходы по годам, тыс. руб. </w:t>
            </w:r>
          </w:p>
        </w:tc>
      </w:tr>
      <w:tr w:rsidR="00F4038F" w:rsidRPr="00244711" w:rsidTr="00C74170">
        <w:trPr>
          <w:trHeight w:val="330"/>
        </w:trPr>
        <w:tc>
          <w:tcPr>
            <w:tcW w:w="10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38F" w:rsidRPr="00244711" w:rsidRDefault="00F4038F" w:rsidP="00C74170">
            <w:pPr>
              <w:rPr>
                <w:color w:val="000000"/>
              </w:rPr>
            </w:pPr>
          </w:p>
        </w:tc>
        <w:tc>
          <w:tcPr>
            <w:tcW w:w="12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2018 г</w:t>
            </w:r>
          </w:p>
        </w:tc>
        <w:tc>
          <w:tcPr>
            <w:tcW w:w="131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2019 г.</w:t>
            </w:r>
          </w:p>
        </w:tc>
        <w:tc>
          <w:tcPr>
            <w:tcW w:w="138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2020</w:t>
            </w:r>
            <w:r w:rsidR="004441BB" w:rsidRPr="00244711">
              <w:rPr>
                <w:color w:val="000000"/>
              </w:rPr>
              <w:t xml:space="preserve"> </w:t>
            </w:r>
            <w:r w:rsidRPr="00244711">
              <w:rPr>
                <w:color w:val="000000"/>
              </w:rPr>
              <w:t>г</w:t>
            </w:r>
          </w:p>
        </w:tc>
      </w:tr>
      <w:tr w:rsidR="00F4038F" w:rsidRPr="00244711" w:rsidTr="00C74170">
        <w:trPr>
          <w:trHeight w:val="960"/>
        </w:trPr>
        <w:tc>
          <w:tcPr>
            <w:tcW w:w="10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038F" w:rsidRPr="00244711" w:rsidRDefault="00F4038F" w:rsidP="00C74170">
            <w:pPr>
              <w:rPr>
                <w:color w:val="00000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 xml:space="preserve">Паспорт МП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Паспорт МП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Паспорт МП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Проект бюджета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jc w:val="center"/>
              <w:rPr>
                <w:color w:val="000000"/>
              </w:rPr>
            </w:pPr>
            <w:r w:rsidRPr="00244711">
              <w:rPr>
                <w:color w:val="000000"/>
              </w:rPr>
              <w:t>Отклонение от паспорта</w:t>
            </w:r>
          </w:p>
        </w:tc>
      </w:tr>
      <w:tr w:rsidR="00F4038F" w:rsidRPr="00244711" w:rsidTr="00C74170">
        <w:trPr>
          <w:trHeight w:val="330"/>
        </w:trPr>
        <w:tc>
          <w:tcPr>
            <w:tcW w:w="1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244711">
              <w:rPr>
                <w:sz w:val="22"/>
                <w:szCs w:val="22"/>
              </w:rPr>
              <w:t>Муниципальная программа «Управление муниципальным имуществом Новокузнецкого городского округа»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ind w:right="-248"/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22 803,0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16 977,8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-5 825,2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20 335,3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16 804,8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-3 530,5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20 335,3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16 426,7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-3 908,6</w:t>
            </w:r>
          </w:p>
        </w:tc>
      </w:tr>
      <w:tr w:rsidR="00F4038F" w:rsidRPr="00244711" w:rsidTr="00C74170">
        <w:trPr>
          <w:trHeight w:val="599"/>
        </w:trPr>
        <w:tc>
          <w:tcPr>
            <w:tcW w:w="1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pStyle w:val="af1"/>
              <w:ind w:left="0" w:right="-30" w:firstLine="142"/>
              <w:jc w:val="both"/>
              <w:rPr>
                <w:bCs/>
                <w:color w:val="000000"/>
              </w:rPr>
            </w:pPr>
            <w:r w:rsidRPr="00244711">
              <w:rPr>
                <w:b/>
                <w:sz w:val="22"/>
                <w:szCs w:val="22"/>
              </w:rPr>
              <w:t>Мероприятие 1. «</w:t>
            </w:r>
            <w:r w:rsidRPr="00244711">
              <w:rPr>
                <w:sz w:val="22"/>
                <w:szCs w:val="22"/>
              </w:rPr>
              <w:t>Обеспечение функционирования КУМИ по реализации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17 803,0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sz w:val="22"/>
                <w:szCs w:val="22"/>
              </w:rPr>
              <w:t>16 428,2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-1 374,8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17 274,3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sz w:val="22"/>
                <w:szCs w:val="22"/>
              </w:rPr>
              <w:t>16 304,8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-969,5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17 274,3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sz w:val="22"/>
                <w:szCs w:val="22"/>
              </w:rPr>
              <w:t>16 242,3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-1 032,0</w:t>
            </w:r>
          </w:p>
        </w:tc>
      </w:tr>
      <w:tr w:rsidR="00F4038F" w:rsidRPr="00244711" w:rsidTr="00C74170">
        <w:trPr>
          <w:trHeight w:val="551"/>
        </w:trPr>
        <w:tc>
          <w:tcPr>
            <w:tcW w:w="10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038F" w:rsidRPr="00244711" w:rsidRDefault="00F4038F" w:rsidP="00C74170">
            <w:pPr>
              <w:pStyle w:val="af1"/>
              <w:ind w:left="0" w:right="-30" w:firstLine="142"/>
              <w:jc w:val="both"/>
              <w:rPr>
                <w:bCs/>
                <w:color w:val="000000"/>
              </w:rPr>
            </w:pPr>
            <w:r w:rsidRPr="00244711">
              <w:rPr>
                <w:b/>
                <w:sz w:val="22"/>
                <w:szCs w:val="22"/>
              </w:rPr>
              <w:t>Мероприятие 4. «</w:t>
            </w:r>
            <w:r w:rsidRPr="00244711">
              <w:rPr>
                <w:sz w:val="22"/>
                <w:szCs w:val="22"/>
              </w:rPr>
      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принятие имущества в муниципальную собственность, урегулирование судебных </w:t>
            </w:r>
            <w:proofErr w:type="gramStart"/>
            <w:r w:rsidRPr="00244711">
              <w:rPr>
                <w:sz w:val="22"/>
                <w:szCs w:val="22"/>
              </w:rPr>
              <w:t>споров</w:t>
            </w:r>
            <w:proofErr w:type="gramEnd"/>
            <w:r w:rsidRPr="00244711">
              <w:rPr>
                <w:sz w:val="22"/>
                <w:szCs w:val="22"/>
              </w:rPr>
              <w:t xml:space="preserve"> а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аварийными»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5 000,0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sz w:val="22"/>
                <w:szCs w:val="22"/>
              </w:rPr>
              <w:t>549,6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-4 450,4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3 061,0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sz w:val="22"/>
                <w:szCs w:val="22"/>
              </w:rPr>
              <w:t>500,0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-2 561,0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3 061,0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184,4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4038F" w:rsidRPr="00244711" w:rsidRDefault="00F4038F" w:rsidP="00C74170">
            <w:pPr>
              <w:jc w:val="center"/>
              <w:rPr>
                <w:bCs/>
                <w:color w:val="000000"/>
              </w:rPr>
            </w:pPr>
            <w:r w:rsidRPr="00244711">
              <w:rPr>
                <w:bCs/>
                <w:color w:val="000000"/>
                <w:sz w:val="22"/>
                <w:szCs w:val="22"/>
              </w:rPr>
              <w:t>-2876,6</w:t>
            </w:r>
          </w:p>
        </w:tc>
      </w:tr>
    </w:tbl>
    <w:p w:rsidR="00F4038F" w:rsidRPr="00244711" w:rsidRDefault="00F4038F" w:rsidP="00F4038F">
      <w:pPr>
        <w:ind w:firstLine="709"/>
        <w:jc w:val="both"/>
        <w:rPr>
          <w:sz w:val="28"/>
          <w:szCs w:val="28"/>
        </w:rPr>
        <w:sectPr w:rsidR="00F4038F" w:rsidRPr="00244711" w:rsidSect="001D09D5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F4038F" w:rsidRPr="00244711" w:rsidRDefault="00F4038F" w:rsidP="00F4038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 xml:space="preserve">Программа включает в себя 8 основных мероприятий, </w:t>
      </w:r>
      <w:r w:rsidR="004441BB" w:rsidRPr="00244711">
        <w:rPr>
          <w:rFonts w:ascii="Times New Roman" w:hAnsi="Times New Roman" w:cs="Times New Roman"/>
          <w:sz w:val="28"/>
          <w:szCs w:val="28"/>
        </w:rPr>
        <w:t>из них только по 2 мероприятиям</w:t>
      </w:r>
      <w:r w:rsidRPr="00244711">
        <w:rPr>
          <w:rFonts w:ascii="Times New Roman" w:hAnsi="Times New Roman" w:cs="Times New Roman"/>
          <w:sz w:val="28"/>
          <w:szCs w:val="28"/>
        </w:rPr>
        <w:t xml:space="preserve"> предусматривается расходование бюджетных средств.</w:t>
      </w:r>
    </w:p>
    <w:p w:rsidR="00F4038F" w:rsidRPr="00244711" w:rsidRDefault="00F4038F" w:rsidP="00F4038F">
      <w:pPr>
        <w:pStyle w:val="af1"/>
        <w:ind w:left="0" w:right="-30"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Мероприятие 1. </w:t>
      </w:r>
      <w:r w:rsidRPr="00244711">
        <w:rPr>
          <w:sz w:val="28"/>
          <w:szCs w:val="28"/>
        </w:rPr>
        <w:t>Обеспечение функционирования КУМИ по реализации муниципальной программы "Управление муниципальным имуществом Новокузнецкого городского округа"</w:t>
      </w:r>
    </w:p>
    <w:p w:rsidR="00F4038F" w:rsidRPr="00244711" w:rsidRDefault="00F4038F" w:rsidP="00F4038F">
      <w:pPr>
        <w:pStyle w:val="af1"/>
        <w:ind w:left="0" w:right="-3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 </w:t>
      </w:r>
      <w:proofErr w:type="gramStart"/>
      <w:r w:rsidRPr="00244711">
        <w:rPr>
          <w:sz w:val="28"/>
          <w:szCs w:val="28"/>
        </w:rPr>
        <w:t>На реализацию данного мероприятия в бюджете на 2018 год и плановый период 2019 и 2020 годов предусмотрены расходы в сумме 48 975,3 тыс. руб., в том числе на 2018 год 16 428,2 тыс. руб., на 2019 год в сумме 16 304,8 тыс. руб., на 2020 год в сумме 16 242,3 тыс. руб.</w:t>
      </w:r>
      <w:proofErr w:type="gramEnd"/>
    </w:p>
    <w:p w:rsidR="00F4038F" w:rsidRPr="00244711" w:rsidRDefault="00F4038F" w:rsidP="00F4038F">
      <w:pPr>
        <w:pStyle w:val="af1"/>
        <w:ind w:left="0" w:right="-30"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Мероприятие 4.</w:t>
      </w:r>
      <w:r w:rsidRPr="00244711">
        <w:rPr>
          <w:b/>
          <w:sz w:val="22"/>
          <w:szCs w:val="22"/>
        </w:rPr>
        <w:t xml:space="preserve"> </w:t>
      </w:r>
      <w:r w:rsidRPr="00244711">
        <w:rPr>
          <w:sz w:val="28"/>
          <w:szCs w:val="28"/>
        </w:rPr>
        <w:t xml:space="preserve">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принятие имущества в муниципальную собственность, урегулирование судебных </w:t>
      </w:r>
      <w:proofErr w:type="gramStart"/>
      <w:r w:rsidRPr="00244711">
        <w:rPr>
          <w:sz w:val="28"/>
          <w:szCs w:val="28"/>
        </w:rPr>
        <w:t>споров</w:t>
      </w:r>
      <w:proofErr w:type="gramEnd"/>
      <w:r w:rsidRPr="00244711">
        <w:rPr>
          <w:sz w:val="28"/>
          <w:szCs w:val="28"/>
        </w:rPr>
        <w:t xml:space="preserve"> а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аварийными.</w:t>
      </w:r>
    </w:p>
    <w:p w:rsidR="00F4038F" w:rsidRPr="00244711" w:rsidRDefault="00F4038F" w:rsidP="00F4038F">
      <w:pPr>
        <w:ind w:right="136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Данное мероприятие включает работы по проведение инвентаризаций, включение в реестр муниципальной собственности, обеспечение </w:t>
      </w:r>
      <w:proofErr w:type="gramStart"/>
      <w:r w:rsidRPr="00244711">
        <w:rPr>
          <w:sz w:val="28"/>
          <w:szCs w:val="28"/>
        </w:rPr>
        <w:t>осуществления государственной регистрации прав объектов муниципальной собственности</w:t>
      </w:r>
      <w:proofErr w:type="gramEnd"/>
    </w:p>
    <w:p w:rsidR="00F4038F" w:rsidRPr="00244711" w:rsidRDefault="00F4038F" w:rsidP="00F4038F">
      <w:pPr>
        <w:pStyle w:val="af1"/>
        <w:ind w:left="0" w:right="-30"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>На реализацию данного мероприятия в бюджете на 2018 год и плановый период 2019 и 2019 годов предусмотрены расходы в сумме 1 234,0 тыс. руб., в том числе на 2018 год 549,6 тыс. руб. на погашение кредиторской задолженности, на 2019 год в сумме 500,0 тыс. руб., на 2020 год в сумме 184,4 тыс. руб.</w:t>
      </w:r>
      <w:proofErr w:type="gramEnd"/>
    </w:p>
    <w:p w:rsidR="00B56DCF" w:rsidRPr="00244711" w:rsidRDefault="00B56DCF" w:rsidP="00B56DCF">
      <w:pPr>
        <w:tabs>
          <w:tab w:val="left" w:pos="1830"/>
        </w:tabs>
        <w:ind w:firstLine="708"/>
        <w:jc w:val="both"/>
        <w:rPr>
          <w:color w:val="4F6228" w:themeColor="accent3" w:themeShade="80"/>
          <w:sz w:val="28"/>
          <w:szCs w:val="28"/>
        </w:rPr>
      </w:pPr>
      <w:r w:rsidRPr="00244711">
        <w:rPr>
          <w:color w:val="4F6228" w:themeColor="accent3" w:themeShade="80"/>
          <w:sz w:val="28"/>
          <w:szCs w:val="28"/>
        </w:rPr>
        <w:tab/>
      </w:r>
    </w:p>
    <w:p w:rsidR="00D86811" w:rsidRPr="00244711" w:rsidRDefault="00D86811" w:rsidP="00D86811">
      <w:pPr>
        <w:pStyle w:val="15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b/>
          <w:sz w:val="28"/>
          <w:szCs w:val="28"/>
        </w:rPr>
        <w:t>11. Муниципальная программа «Совершенствование предоставления государственных и муниципальных услуг на базе многофункционального центра в Новокузнецком городском округе»</w:t>
      </w:r>
    </w:p>
    <w:p w:rsidR="00D86811" w:rsidRPr="00244711" w:rsidRDefault="00D86811" w:rsidP="00D86811">
      <w:pPr>
        <w:pStyle w:val="15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Целью </w:t>
      </w:r>
      <w:r w:rsidRPr="00244711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«Совершенствование предоставления государственных и муниципальных услуг на базе многофункционального центра в Новокузнецком городском округе» является оптимизация работы МАУ «МФЦ города Новокузнецка» и повышение качества предоставления государственных и муниципальных услуг в Новокузнецком городском округе.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sz w:val="28"/>
          <w:szCs w:val="28"/>
        </w:rPr>
        <w:t xml:space="preserve">Достижение цели обеспечивается за счёт решения </w:t>
      </w:r>
      <w:r w:rsidRPr="00244711">
        <w:rPr>
          <w:rFonts w:ascii="Times New Roman" w:eastAsia="Times New Roman" w:hAnsi="Times New Roman" w:cs="Times New Roman"/>
          <w:b/>
          <w:sz w:val="28"/>
          <w:szCs w:val="28"/>
        </w:rPr>
        <w:t>задач</w:t>
      </w:r>
      <w:r w:rsidRPr="00244711">
        <w:rPr>
          <w:rFonts w:ascii="Times New Roman" w:eastAsia="Times New Roman" w:hAnsi="Times New Roman" w:cs="Times New Roman"/>
          <w:sz w:val="28"/>
          <w:szCs w:val="28"/>
        </w:rPr>
        <w:t xml:space="preserve"> программы, которыми являются: 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sz w:val="28"/>
          <w:szCs w:val="28"/>
        </w:rPr>
        <w:t>- повышение доступности государственных и муниципальных услуг, предоставляемых многофункциональными центрами (далее — МФЦ) по принципу «одного окна» для населения Новокузнецкого городского округа;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sz w:val="28"/>
          <w:szCs w:val="28"/>
        </w:rPr>
        <w:t>- эффективное управление реализацией муниципальной программы;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sz w:val="28"/>
          <w:szCs w:val="28"/>
        </w:rPr>
        <w:t>- повышение эффективности использования бюджетных средств.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sz w:val="28"/>
          <w:szCs w:val="28"/>
        </w:rPr>
        <w:t xml:space="preserve">Достижение поставленной цели и решение задач программы предполагается путем выполнения комплекса </w:t>
      </w:r>
      <w:r w:rsidRPr="00244711">
        <w:rPr>
          <w:rFonts w:ascii="Times New Roman" w:eastAsia="Times New Roman" w:hAnsi="Times New Roman" w:cs="Times New Roman"/>
          <w:b/>
          <w:sz w:val="28"/>
          <w:szCs w:val="28"/>
        </w:rPr>
        <w:t>программных мероприятий</w:t>
      </w:r>
      <w:r w:rsidRPr="0024471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sz w:val="28"/>
          <w:szCs w:val="28"/>
        </w:rPr>
        <w:t>- развитие сети МФЦ в Новокузнецком городском округе;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sz w:val="28"/>
          <w:szCs w:val="28"/>
        </w:rPr>
        <w:t>- обеспечение функционирования МАУ «МФЦ города Новокузнецка»;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sz w:val="28"/>
          <w:szCs w:val="28"/>
        </w:rPr>
        <w:t>- финансовое оздоровление МАУ «МФЦ города Новокузнецка».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В бюджете Новокузнецкого городского округа предусмотрены бюджетные ассигнования на реализацию муниципальной программы «</w:t>
      </w:r>
      <w:r w:rsidRPr="00244711">
        <w:rPr>
          <w:rFonts w:ascii="Times New Roman" w:eastAsia="Times New Roman" w:hAnsi="Times New Roman" w:cs="Times New Roman"/>
          <w:sz w:val="28"/>
          <w:szCs w:val="28"/>
        </w:rPr>
        <w:t>Совершенствование предоставления государственных и муниципальных услуг на базе многофункционального центра в Новокузнецком городском округе</w:t>
      </w:r>
      <w:r w:rsidRPr="002447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Кроме того, реализация программы будет осуществляться за счет внебюджетных средств.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ins w:id="8" w:author="veronika" w:date="2016-12-12T16:35:00Z"/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Распределение планируемых расходов:</w:t>
      </w:r>
    </w:p>
    <w:p w:rsidR="00D86811" w:rsidRPr="00244711" w:rsidRDefault="00D86811" w:rsidP="00D86811">
      <w:pPr>
        <w:pStyle w:val="af1"/>
        <w:ind w:left="0" w:firstLine="709"/>
        <w:jc w:val="both"/>
        <w:rPr>
          <w:ins w:id="9" w:author="veronika" w:date="2016-12-12T16:35:00Z"/>
          <w:sz w:val="28"/>
          <w:szCs w:val="28"/>
        </w:rPr>
        <w:sectPr w:rsidR="00D86811" w:rsidRPr="00244711" w:rsidSect="000105EE"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1276"/>
        <w:gridCol w:w="1417"/>
        <w:gridCol w:w="1560"/>
        <w:gridCol w:w="1560"/>
        <w:gridCol w:w="1417"/>
        <w:gridCol w:w="1417"/>
        <w:gridCol w:w="1418"/>
        <w:gridCol w:w="1559"/>
        <w:gridCol w:w="1276"/>
      </w:tblGrid>
      <w:tr w:rsidR="00D86811" w:rsidRPr="00244711" w:rsidTr="00E46CBB">
        <w:trPr>
          <w:trHeight w:val="255"/>
        </w:trPr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94"/>
              <w:jc w:val="center"/>
            </w:pPr>
            <w:r w:rsidRPr="00244711">
              <w:t>Наименование</w:t>
            </w:r>
          </w:p>
        </w:tc>
        <w:tc>
          <w:tcPr>
            <w:tcW w:w="12900" w:type="dxa"/>
            <w:gridSpan w:val="9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rPr>
                <w:color w:val="000000"/>
              </w:rPr>
              <w:t>Расходы по годам, тыс. руб.</w:t>
            </w:r>
          </w:p>
        </w:tc>
      </w:tr>
      <w:tr w:rsidR="00D86811" w:rsidRPr="00244711" w:rsidTr="00E46CBB">
        <w:trPr>
          <w:trHeight w:val="285"/>
        </w:trPr>
        <w:tc>
          <w:tcPr>
            <w:tcW w:w="2977" w:type="dxa"/>
            <w:vMerge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</w:p>
        </w:tc>
        <w:tc>
          <w:tcPr>
            <w:tcW w:w="4253" w:type="dxa"/>
            <w:gridSpan w:val="3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4394" w:type="dxa"/>
            <w:gridSpan w:val="3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2020 год</w:t>
            </w:r>
          </w:p>
        </w:tc>
      </w:tr>
      <w:tr w:rsidR="00D86811" w:rsidRPr="00244711" w:rsidTr="00E46CBB">
        <w:trPr>
          <w:trHeight w:val="765"/>
        </w:trPr>
        <w:tc>
          <w:tcPr>
            <w:tcW w:w="2977" w:type="dxa"/>
            <w:vMerge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08"/>
              <w:jc w:val="center"/>
            </w:pPr>
            <w:r w:rsidRPr="00244711">
              <w:t>Отклонение от паспорта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Отклонение от паспорта 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jc w:val="center"/>
            </w:pPr>
            <w:r w:rsidRPr="00244711">
              <w:t>Отклонение от паспорта</w:t>
            </w:r>
          </w:p>
        </w:tc>
      </w:tr>
      <w:tr w:rsidR="00D86811" w:rsidRPr="00244711" w:rsidTr="00E46CBB">
        <w:trPr>
          <w:trHeight w:val="255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244711">
              <w:rPr>
                <w:b/>
                <w:bCs/>
              </w:rPr>
              <w:t>ИТОГО ПО ПРОГРАММЕ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69 907,5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</w:rPr>
              <w:t>66 963,2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-2 944,3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70 821,0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</w:rPr>
              <w:t>65 963,2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-4 857,8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84 440,0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</w:rPr>
              <w:t>65 963,2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-18 476,8</w:t>
            </w:r>
          </w:p>
        </w:tc>
      </w:tr>
      <w:tr w:rsidR="00D86811" w:rsidRPr="00244711" w:rsidTr="00E46CBB">
        <w:trPr>
          <w:trHeight w:val="255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244711">
              <w:rPr>
                <w:bCs/>
              </w:rPr>
              <w:t xml:space="preserve"> 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66 824,0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66 963,2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139,2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68 421,0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65 963,2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-2 457,8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82 040,0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65 963,2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-16 076,8</w:t>
            </w:r>
          </w:p>
        </w:tc>
      </w:tr>
      <w:tr w:rsidR="00D86811" w:rsidRPr="00244711" w:rsidTr="00E46CBB">
        <w:trPr>
          <w:trHeight w:val="343"/>
        </w:trPr>
        <w:tc>
          <w:tcPr>
            <w:tcW w:w="2977" w:type="dxa"/>
            <w:shd w:val="clear" w:color="auto" w:fill="auto"/>
            <w:hideMark/>
          </w:tcPr>
          <w:p w:rsidR="00D86811" w:rsidRPr="00244711" w:rsidRDefault="00D86811" w:rsidP="00E46CBB">
            <w:r w:rsidRPr="00244711">
              <w:rPr>
                <w:bCs/>
              </w:rPr>
              <w:t>Внебюджетные средства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2 400,0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-2 400,0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2 400,0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-2 400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2 400,0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86811" w:rsidRPr="00244711" w:rsidRDefault="00D86811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-2 400,0</w:t>
            </w:r>
          </w:p>
        </w:tc>
      </w:tr>
      <w:tr w:rsidR="00D86811" w:rsidRPr="00244711" w:rsidTr="00E46CBB">
        <w:trPr>
          <w:trHeight w:val="937"/>
        </w:trPr>
        <w:tc>
          <w:tcPr>
            <w:tcW w:w="2977" w:type="dxa"/>
            <w:shd w:val="clear" w:color="auto" w:fill="auto"/>
            <w:vAlign w:val="center"/>
            <w:hideMark/>
          </w:tcPr>
          <w:p w:rsidR="00D86811" w:rsidRPr="00244711" w:rsidRDefault="00D86811" w:rsidP="00E46CBB">
            <w:pPr>
              <w:tabs>
                <w:tab w:val="left" w:pos="4442"/>
              </w:tabs>
            </w:pPr>
            <w:r w:rsidRPr="00244711">
              <w:rPr>
                <w:b/>
              </w:rPr>
              <w:t>Основное мероприятие 1</w:t>
            </w:r>
            <w:r w:rsidRPr="00244711">
              <w:t xml:space="preserve"> «Развитие сети МФЦ в Новокузнецком городском округе»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683,5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-683,5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</w:tr>
      <w:tr w:rsidR="00D86811" w:rsidRPr="00244711" w:rsidTr="00E46CBB">
        <w:trPr>
          <w:trHeight w:val="1082"/>
        </w:trPr>
        <w:tc>
          <w:tcPr>
            <w:tcW w:w="2977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pStyle w:val="ConsPlusNormal"/>
              <w:ind w:firstLine="0"/>
              <w:rPr>
                <w:b/>
                <w:sz w:val="24"/>
                <w:szCs w:val="24"/>
              </w:rPr>
            </w:pPr>
            <w:r w:rsidRPr="0024471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</w:t>
            </w:r>
            <w:r w:rsidRPr="00244711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деятельности МАУ «МФЦ города Новокузнецка»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66 824,0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66 963,2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139,2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68 421,0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65 963,2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-2 457,8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82 040,0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65 963,2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-16 076,8</w:t>
            </w:r>
          </w:p>
        </w:tc>
      </w:tr>
      <w:tr w:rsidR="00D86811" w:rsidRPr="00244711" w:rsidTr="00E46CBB">
        <w:trPr>
          <w:trHeight w:val="956"/>
        </w:trPr>
        <w:tc>
          <w:tcPr>
            <w:tcW w:w="2977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71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</w:t>
            </w:r>
          </w:p>
          <w:p w:rsidR="00D86811" w:rsidRPr="00244711" w:rsidRDefault="00D86811" w:rsidP="00E46C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244711">
              <w:rPr>
                <w:rFonts w:ascii="Times New Roman" w:hAnsi="Times New Roman" w:cs="Times New Roman"/>
                <w:sz w:val="24"/>
                <w:szCs w:val="28"/>
              </w:rPr>
              <w:t>Финансовое оздоровление МАУ «МФЦ города Новокузнецка»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</w:t>
            </w:r>
          </w:p>
        </w:tc>
      </w:tr>
      <w:tr w:rsidR="00D86811" w:rsidRPr="00244711" w:rsidTr="00E46CBB">
        <w:trPr>
          <w:trHeight w:val="371"/>
        </w:trPr>
        <w:tc>
          <w:tcPr>
            <w:tcW w:w="2977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711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66 824,0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66 963,2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139,2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68 421,0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65 963,2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-2 457,8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82 040,0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65 963,2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-16 076,8</w:t>
            </w:r>
          </w:p>
        </w:tc>
      </w:tr>
      <w:tr w:rsidR="00D86811" w:rsidRPr="00244711" w:rsidTr="00E46CBB">
        <w:trPr>
          <w:trHeight w:val="405"/>
        </w:trPr>
        <w:tc>
          <w:tcPr>
            <w:tcW w:w="2977" w:type="dxa"/>
            <w:shd w:val="clear" w:color="auto" w:fill="auto"/>
            <w:vAlign w:val="bottom"/>
            <w:hideMark/>
          </w:tcPr>
          <w:p w:rsidR="00D86811" w:rsidRPr="00244711" w:rsidRDefault="00D86811" w:rsidP="00E46CB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711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2 400,0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-2 400,0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2 400,0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-2 400,0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2 400,0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6811" w:rsidRPr="00244711" w:rsidRDefault="00D86811" w:rsidP="00E46CBB">
            <w:pPr>
              <w:ind w:left="-108" w:right="-187"/>
              <w:jc w:val="center"/>
            </w:pPr>
            <w:r w:rsidRPr="00244711">
              <w:t>-2 400,0</w:t>
            </w:r>
          </w:p>
        </w:tc>
      </w:tr>
    </w:tbl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6811" w:rsidRPr="00244711" w:rsidRDefault="00D86811" w:rsidP="00D86811">
      <w:pPr>
        <w:pStyle w:val="af1"/>
        <w:ind w:left="0" w:firstLine="709"/>
        <w:jc w:val="both"/>
        <w:rPr>
          <w:ins w:id="10" w:author="veronika" w:date="2016-12-12T16:35:00Z"/>
          <w:sz w:val="28"/>
          <w:szCs w:val="28"/>
        </w:rPr>
        <w:sectPr w:rsidR="00D86811" w:rsidRPr="00244711" w:rsidSect="0045192D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sz w:val="28"/>
          <w:szCs w:val="28"/>
        </w:rPr>
        <w:t>По мероприятию на обеспечение функционирования МАУ «МФЦ города Новокузнецка» в 2018 году запланированы расходы в сумме 66 963,2 тыс. руб., в 2019 году – 65 963,2 тыс. руб., в 2020 году – 65 963,2  тыс. руб.</w:t>
      </w:r>
    </w:p>
    <w:p w:rsidR="00D86811" w:rsidRPr="00244711" w:rsidRDefault="00D86811" w:rsidP="00D86811">
      <w:pPr>
        <w:pStyle w:val="15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44711">
        <w:rPr>
          <w:rFonts w:ascii="Times New Roman" w:eastAsia="Times New Roman" w:hAnsi="Times New Roman" w:cs="Times New Roman"/>
          <w:sz w:val="28"/>
          <w:szCs w:val="28"/>
        </w:rPr>
        <w:t>Таким образом, субсидии на выполнение муниципального задания составят в 2018 году – 66 963,2 тыс. руб., в 2019 году – 65 963,2 тыс. руб., в 2020 году – 65 963,2  тыс. руб., в том числе субсидии на выплату заработной платы в 2018 году составят 65 963,2  тыс. руб., в 2019 - 2020 годах – 65 963,2  тыс. руб. ежегодно.</w:t>
      </w:r>
      <w:proofErr w:type="gramEnd"/>
    </w:p>
    <w:p w:rsidR="00BF50ED" w:rsidRPr="00244711" w:rsidRDefault="00BF50ED" w:rsidP="002D173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86811" w:rsidRPr="00244711" w:rsidRDefault="00D86811" w:rsidP="00D8681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44711">
        <w:rPr>
          <w:rFonts w:eastAsia="Calibri"/>
          <w:b/>
          <w:sz w:val="28"/>
          <w:szCs w:val="28"/>
          <w:lang w:eastAsia="en-US"/>
        </w:rPr>
        <w:t>12. Муниципальная программа «Развитие субъектов малого и среднего предпринимательства в городе Новокузнецке»</w:t>
      </w:r>
    </w:p>
    <w:p w:rsidR="00D86811" w:rsidRPr="00244711" w:rsidRDefault="00D86811" w:rsidP="00D86811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D86811" w:rsidRPr="00244711" w:rsidRDefault="00D86811" w:rsidP="00D86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244711">
        <w:rPr>
          <w:rFonts w:ascii="Times New Roman" w:hAnsi="Times New Roman" w:cs="Times New Roman"/>
          <w:sz w:val="28"/>
          <w:szCs w:val="28"/>
        </w:rPr>
        <w:t>программы – создание благоприятных условий для развития субъектов малого и среднего предпринимательства, организаций, образующих инфраструктуру поддержки субъектов малого и среднего предпринимательства, осуществляющих деятельность на территории Новокузнецкого городского округа.</w:t>
      </w:r>
    </w:p>
    <w:p w:rsidR="00D86811" w:rsidRPr="00244711" w:rsidRDefault="00D86811" w:rsidP="00D868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 xml:space="preserve">Достижение указанных целей обеспечивается решением следующих основных </w:t>
      </w:r>
      <w:r w:rsidRPr="00244711">
        <w:rPr>
          <w:rFonts w:ascii="Times New Roman" w:hAnsi="Times New Roman" w:cs="Times New Roman"/>
          <w:b/>
          <w:sz w:val="28"/>
          <w:szCs w:val="28"/>
        </w:rPr>
        <w:t>задач</w:t>
      </w:r>
      <w:r w:rsidRPr="00244711">
        <w:rPr>
          <w:rFonts w:ascii="Times New Roman" w:hAnsi="Times New Roman" w:cs="Times New Roman"/>
          <w:sz w:val="28"/>
          <w:szCs w:val="28"/>
        </w:rPr>
        <w:t xml:space="preserve"> муниципальной программы:</w:t>
      </w:r>
    </w:p>
    <w:p w:rsidR="00D86811" w:rsidRPr="00244711" w:rsidRDefault="00D86811" w:rsidP="00D86811">
      <w:pPr>
        <w:pStyle w:val="ConsPlusCell"/>
        <w:ind w:right="128" w:firstLine="709"/>
        <w:jc w:val="both"/>
      </w:pPr>
      <w:r w:rsidRPr="00244711">
        <w:t xml:space="preserve">1. Содействие в финансовом обеспечении реализации и развития </w:t>
      </w:r>
      <w:proofErr w:type="spellStart"/>
      <w:proofErr w:type="gramStart"/>
      <w:r w:rsidRPr="00244711">
        <w:t>бизнес-проектов</w:t>
      </w:r>
      <w:proofErr w:type="spellEnd"/>
      <w:proofErr w:type="gramEnd"/>
      <w:r w:rsidRPr="00244711">
        <w:t xml:space="preserve"> субъектов малого и среднего предпринимательства, организаций, образующих инфраструктуру поддержки субъектов малого и среднего предпринимательства.</w:t>
      </w:r>
    </w:p>
    <w:p w:rsidR="00D86811" w:rsidRPr="00244711" w:rsidRDefault="00D86811" w:rsidP="00D8681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44711">
        <w:rPr>
          <w:rFonts w:eastAsiaTheme="minorHAnsi"/>
          <w:bCs/>
          <w:sz w:val="28"/>
          <w:szCs w:val="28"/>
          <w:lang w:eastAsia="en-US"/>
        </w:rPr>
        <w:t xml:space="preserve">2. Содействие в имущественном обеспечении реализации и развития </w:t>
      </w:r>
      <w:proofErr w:type="spellStart"/>
      <w:proofErr w:type="gramStart"/>
      <w:r w:rsidRPr="00244711">
        <w:rPr>
          <w:rFonts w:eastAsiaTheme="minorHAnsi"/>
          <w:bCs/>
          <w:sz w:val="28"/>
          <w:szCs w:val="28"/>
          <w:lang w:eastAsia="en-US"/>
        </w:rPr>
        <w:t>бизнес-проектов</w:t>
      </w:r>
      <w:proofErr w:type="spellEnd"/>
      <w:proofErr w:type="gramEnd"/>
      <w:r w:rsidRPr="00244711">
        <w:rPr>
          <w:rFonts w:eastAsiaTheme="minorHAnsi"/>
          <w:bCs/>
          <w:sz w:val="28"/>
          <w:szCs w:val="28"/>
          <w:lang w:eastAsia="en-US"/>
        </w:rPr>
        <w:t xml:space="preserve"> субъектов малого и среднего предпринимательства, организаций, образующих инфраструктуру поддержки субъектов малого и среднего предпринимательства.</w:t>
      </w:r>
    </w:p>
    <w:p w:rsidR="00D86811" w:rsidRPr="00244711" w:rsidRDefault="00D86811" w:rsidP="00D8681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44711">
        <w:rPr>
          <w:rFonts w:eastAsiaTheme="minorHAnsi"/>
          <w:bCs/>
          <w:sz w:val="28"/>
          <w:szCs w:val="28"/>
          <w:lang w:eastAsia="en-US"/>
        </w:rPr>
        <w:t xml:space="preserve">3. Обеспечение информационной поддержки для реализации и развития </w:t>
      </w:r>
      <w:proofErr w:type="spellStart"/>
      <w:proofErr w:type="gramStart"/>
      <w:r w:rsidRPr="00244711">
        <w:rPr>
          <w:rFonts w:eastAsiaTheme="minorHAnsi"/>
          <w:bCs/>
          <w:sz w:val="28"/>
          <w:szCs w:val="28"/>
          <w:lang w:eastAsia="en-US"/>
        </w:rPr>
        <w:t>бизнес-проектов</w:t>
      </w:r>
      <w:proofErr w:type="spellEnd"/>
      <w:proofErr w:type="gramEnd"/>
      <w:r w:rsidRPr="00244711">
        <w:rPr>
          <w:rFonts w:eastAsiaTheme="minorHAnsi"/>
          <w:bCs/>
          <w:sz w:val="28"/>
          <w:szCs w:val="28"/>
          <w:lang w:eastAsia="en-US"/>
        </w:rPr>
        <w:t xml:space="preserve"> субъектов малого и среднего предпринимательства, организаций, образующих инфраструктуру поддержки субъектов малого и среднего предпринимательства.</w:t>
      </w:r>
    </w:p>
    <w:p w:rsidR="00D86811" w:rsidRPr="00244711" w:rsidRDefault="00D86811" w:rsidP="00D8681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44711">
        <w:rPr>
          <w:rFonts w:eastAsiaTheme="minorHAnsi"/>
          <w:bCs/>
          <w:sz w:val="28"/>
          <w:szCs w:val="28"/>
          <w:lang w:eastAsia="en-US"/>
        </w:rPr>
        <w:t xml:space="preserve">4. Обеспечение консультационной поддержки для реализации и развития </w:t>
      </w:r>
      <w:proofErr w:type="spellStart"/>
      <w:proofErr w:type="gramStart"/>
      <w:r w:rsidRPr="00244711">
        <w:rPr>
          <w:rFonts w:eastAsiaTheme="minorHAnsi"/>
          <w:bCs/>
          <w:sz w:val="28"/>
          <w:szCs w:val="28"/>
          <w:lang w:eastAsia="en-US"/>
        </w:rPr>
        <w:t>бизнес-проектов</w:t>
      </w:r>
      <w:proofErr w:type="spellEnd"/>
      <w:proofErr w:type="gramEnd"/>
      <w:r w:rsidRPr="00244711">
        <w:rPr>
          <w:rFonts w:eastAsiaTheme="minorHAnsi"/>
          <w:bCs/>
          <w:sz w:val="28"/>
          <w:szCs w:val="28"/>
          <w:lang w:eastAsia="en-US"/>
        </w:rPr>
        <w:t xml:space="preserve"> субъектов малого и среднего предпринимательства.</w:t>
      </w:r>
    </w:p>
    <w:p w:rsidR="00D86811" w:rsidRPr="00244711" w:rsidRDefault="00D86811" w:rsidP="00D8681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244711">
        <w:rPr>
          <w:rFonts w:eastAsiaTheme="minorHAnsi"/>
          <w:bCs/>
          <w:sz w:val="28"/>
          <w:szCs w:val="28"/>
          <w:lang w:eastAsia="en-US"/>
        </w:rPr>
        <w:t>5. Повышение качества услуг, оказываемых муниципальным автономным учреждением "Центр содействия малому и среднему предпринимательству».</w:t>
      </w:r>
    </w:p>
    <w:p w:rsidR="00D86811" w:rsidRPr="00244711" w:rsidRDefault="00D86811" w:rsidP="00D8681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244711">
        <w:rPr>
          <w:rFonts w:eastAsiaTheme="minorHAnsi"/>
          <w:bCs/>
          <w:sz w:val="28"/>
          <w:szCs w:val="28"/>
          <w:lang w:eastAsia="en-US"/>
        </w:rPr>
        <w:t xml:space="preserve">6. Повышение уровня доступности и </w:t>
      </w:r>
      <w:proofErr w:type="gramStart"/>
      <w:r w:rsidRPr="00244711">
        <w:rPr>
          <w:rFonts w:eastAsiaTheme="minorHAnsi"/>
          <w:bCs/>
          <w:sz w:val="28"/>
          <w:szCs w:val="28"/>
          <w:lang w:eastAsia="en-US"/>
        </w:rPr>
        <w:t>качества</w:t>
      </w:r>
      <w:proofErr w:type="gramEnd"/>
      <w:r w:rsidRPr="00244711">
        <w:rPr>
          <w:rFonts w:eastAsiaTheme="minorHAnsi"/>
          <w:bCs/>
          <w:sz w:val="28"/>
          <w:szCs w:val="28"/>
          <w:lang w:eastAsia="en-US"/>
        </w:rPr>
        <w:t xml:space="preserve"> предоставляемых государственных и муниципальных услуг, оказываемых субъектам малого и среднего </w:t>
      </w:r>
      <w:proofErr w:type="spellStart"/>
      <w:r w:rsidRPr="00244711">
        <w:rPr>
          <w:rFonts w:eastAsiaTheme="minorHAnsi"/>
          <w:bCs/>
          <w:sz w:val="28"/>
          <w:szCs w:val="28"/>
          <w:lang w:eastAsia="en-US"/>
        </w:rPr>
        <w:t>предпренимательства</w:t>
      </w:r>
      <w:proofErr w:type="spellEnd"/>
      <w:r w:rsidRPr="00244711">
        <w:rPr>
          <w:rFonts w:eastAsiaTheme="minorHAnsi"/>
          <w:bCs/>
          <w:sz w:val="28"/>
          <w:szCs w:val="28"/>
          <w:lang w:eastAsia="en-US"/>
        </w:rPr>
        <w:t xml:space="preserve"> муниципальным автономным учреждением «Многофункциональный центр города Новокузнецка по предоставлению государственных и муниципальных услуг».</w:t>
      </w:r>
    </w:p>
    <w:p w:rsidR="00D86811" w:rsidRPr="00244711" w:rsidRDefault="00D86811" w:rsidP="00D8681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244711">
        <w:rPr>
          <w:rFonts w:eastAsiaTheme="minorHAnsi"/>
          <w:bCs/>
          <w:sz w:val="28"/>
          <w:szCs w:val="28"/>
          <w:lang w:eastAsia="en-US"/>
        </w:rPr>
        <w:t>7. Содействие повышению образовательного уровня в сфере ведения бизнеса субъектов малого и среднего предпринимательства.</w:t>
      </w:r>
    </w:p>
    <w:p w:rsidR="00D86811" w:rsidRPr="00244711" w:rsidRDefault="00D86811" w:rsidP="00D86811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Муниципальная программа </w:t>
      </w:r>
      <w:r w:rsidRPr="00244711">
        <w:rPr>
          <w:rFonts w:eastAsia="Calibri"/>
          <w:sz w:val="28"/>
          <w:szCs w:val="28"/>
          <w:lang w:eastAsia="en-US"/>
        </w:rPr>
        <w:t>«Развитие субъектов малого и среднего предпринимательства в городе Новокузнецке»</w:t>
      </w:r>
      <w:r w:rsidRPr="00244711">
        <w:rPr>
          <w:sz w:val="28"/>
          <w:szCs w:val="28"/>
        </w:rPr>
        <w:t xml:space="preserve"> на 2018г. и плановый период 2019-2020 гг. состоит из семи отдельных мероприятий:</w:t>
      </w:r>
    </w:p>
    <w:p w:rsidR="00D86811" w:rsidRPr="00244711" w:rsidRDefault="00D86811" w:rsidP="00D86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rFonts w:eastAsiaTheme="minorHAnsi"/>
          <w:sz w:val="28"/>
          <w:szCs w:val="28"/>
          <w:lang w:eastAsia="en-US"/>
        </w:rPr>
        <w:t>1. 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предпринимательства.</w:t>
      </w:r>
    </w:p>
    <w:p w:rsidR="00D86811" w:rsidRPr="00244711" w:rsidRDefault="00D86811" w:rsidP="00D86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rFonts w:eastAsiaTheme="minorHAnsi"/>
          <w:sz w:val="28"/>
          <w:szCs w:val="28"/>
          <w:lang w:eastAsia="en-US"/>
        </w:rPr>
        <w:t>2. Имущественная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предпринимательства.</w:t>
      </w:r>
    </w:p>
    <w:p w:rsidR="00D86811" w:rsidRPr="00244711" w:rsidRDefault="00D86811" w:rsidP="00D86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rFonts w:eastAsiaTheme="minorHAnsi"/>
          <w:sz w:val="28"/>
          <w:szCs w:val="28"/>
          <w:lang w:eastAsia="en-US"/>
        </w:rPr>
        <w:t>3. Информационная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предпринимательства.</w:t>
      </w:r>
    </w:p>
    <w:p w:rsidR="00D86811" w:rsidRPr="00244711" w:rsidRDefault="00D86811" w:rsidP="00D86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rFonts w:eastAsiaTheme="minorHAnsi"/>
          <w:sz w:val="28"/>
          <w:szCs w:val="28"/>
          <w:lang w:eastAsia="en-US"/>
        </w:rPr>
        <w:t>4.    Обеспечение функционирования Центра.</w:t>
      </w:r>
    </w:p>
    <w:p w:rsidR="00D86811" w:rsidRPr="00244711" w:rsidRDefault="00D86811" w:rsidP="00D86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rFonts w:eastAsiaTheme="minorHAnsi"/>
          <w:sz w:val="28"/>
          <w:szCs w:val="28"/>
          <w:lang w:eastAsia="en-US"/>
        </w:rPr>
        <w:t>5. Консультационная поддержка субъектов малого и среднего предпринимательства.</w:t>
      </w:r>
    </w:p>
    <w:p w:rsidR="00D86811" w:rsidRPr="00244711" w:rsidRDefault="00D86811" w:rsidP="00D86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rFonts w:eastAsiaTheme="minorHAnsi"/>
          <w:sz w:val="28"/>
          <w:szCs w:val="28"/>
          <w:lang w:eastAsia="en-US"/>
        </w:rPr>
        <w:t>6.  Содействие в предоставлении государственных и муниципальных услуг субъектам малого и среднего предпринимательства в МФЦ.</w:t>
      </w:r>
    </w:p>
    <w:p w:rsidR="00D86811" w:rsidRPr="00244711" w:rsidRDefault="00D86811" w:rsidP="00D868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4711">
        <w:rPr>
          <w:rFonts w:eastAsiaTheme="minorHAnsi"/>
          <w:sz w:val="28"/>
          <w:szCs w:val="28"/>
          <w:lang w:eastAsia="en-US"/>
        </w:rPr>
        <w:t>7. Предоставление образовательной поддержки субъектам малого и среднего предпринимательства.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Исполнителями программы являются: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Комитет по управлению муниципальным имуществом;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Муниципальное автономное учреждение «Многофункциональный центр города Новокузнецка по предоставлению государственных и муниципальных услуг»;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Муниципальное автономное учреждение «Центр содействия малому и среднему предпринимательству».</w:t>
      </w:r>
    </w:p>
    <w:p w:rsidR="00D86811" w:rsidRPr="00244711" w:rsidRDefault="00D86811" w:rsidP="00D86811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На реализацию муниципальной программы </w:t>
      </w:r>
      <w:r w:rsidRPr="00244711">
        <w:rPr>
          <w:rFonts w:eastAsia="Calibri"/>
          <w:sz w:val="28"/>
          <w:szCs w:val="28"/>
          <w:lang w:eastAsia="en-US"/>
        </w:rPr>
        <w:t>«Развитие субъектов малого и среднего предпринимательства в городе Новокузнецке»</w:t>
      </w:r>
      <w:r w:rsidRPr="00244711">
        <w:rPr>
          <w:sz w:val="28"/>
          <w:szCs w:val="28"/>
        </w:rPr>
        <w:t xml:space="preserve"> бюджетные ассигнования в проекте бюджета на 2018 – 2020 годы не предусмотрены.</w:t>
      </w:r>
    </w:p>
    <w:p w:rsidR="00327888" w:rsidRPr="00244711" w:rsidRDefault="00327888" w:rsidP="00327888">
      <w:pPr>
        <w:pStyle w:val="ConsPlusNonformat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46CBB" w:rsidRPr="00244711" w:rsidRDefault="00E46CBB" w:rsidP="00E46CBB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14.Муниципальная программа «Реализация молодёжной политики в городе Новокузнецке»</w:t>
      </w:r>
    </w:p>
    <w:p w:rsidR="00E46CBB" w:rsidRPr="00244711" w:rsidRDefault="00E46CBB" w:rsidP="00E46CBB">
      <w:pPr>
        <w:ind w:firstLine="709"/>
        <w:jc w:val="center"/>
        <w:rPr>
          <w:b/>
          <w:sz w:val="28"/>
          <w:szCs w:val="28"/>
        </w:rPr>
      </w:pP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Целью </w:t>
      </w:r>
      <w:r w:rsidRPr="00244711">
        <w:rPr>
          <w:sz w:val="28"/>
          <w:szCs w:val="28"/>
        </w:rPr>
        <w:t>данной программы является создание условий для успешной социализации и эффективной самореализации молодёжи Новокузнецкого городского округа.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Основные задачи</w:t>
      </w:r>
      <w:r w:rsidRPr="00244711">
        <w:rPr>
          <w:sz w:val="28"/>
          <w:szCs w:val="28"/>
        </w:rPr>
        <w:t xml:space="preserve"> программы:</w:t>
      </w:r>
    </w:p>
    <w:p w:rsidR="00E46CBB" w:rsidRPr="00244711" w:rsidRDefault="00E46CBB" w:rsidP="00E46CBB">
      <w:pPr>
        <w:pStyle w:val="af1"/>
        <w:numPr>
          <w:ilvl w:val="1"/>
          <w:numId w:val="15"/>
        </w:numPr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Оказание содействия в решении социально-экономических проблем молодёжи города, включая развитие системы мероприятий по обеспечению трудоустройства и вторичной занятости;</w:t>
      </w:r>
    </w:p>
    <w:p w:rsidR="00E46CBB" w:rsidRPr="00244711" w:rsidRDefault="00E46CBB" w:rsidP="00E46CBB">
      <w:pPr>
        <w:pStyle w:val="af1"/>
        <w:numPr>
          <w:ilvl w:val="1"/>
          <w:numId w:val="15"/>
        </w:numPr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Создание условий для разностороннего развития молодёжи;</w:t>
      </w:r>
    </w:p>
    <w:p w:rsidR="00E46CBB" w:rsidRPr="00244711" w:rsidRDefault="00E46CBB" w:rsidP="00E46CBB">
      <w:pPr>
        <w:pStyle w:val="af1"/>
        <w:numPr>
          <w:ilvl w:val="1"/>
          <w:numId w:val="15"/>
        </w:numPr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Эффективное управление реализацией муниципальной программы «Реализация молодёжной политики в городе Новокузнецке»;</w:t>
      </w:r>
    </w:p>
    <w:p w:rsidR="00E46CBB" w:rsidRPr="00244711" w:rsidRDefault="00E46CBB" w:rsidP="00E46CBB">
      <w:pPr>
        <w:pStyle w:val="af1"/>
        <w:numPr>
          <w:ilvl w:val="1"/>
          <w:numId w:val="15"/>
        </w:numPr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Повышение эффективности использования бюджетных средств. 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Муниципальная программа «Реализация молодёжной политики в городе Новокузнецке» на 2018 год и плановый период 2019-2020 годов состоит из двух подпрограмм и двух отдельных мероприятий.</w:t>
      </w:r>
    </w:p>
    <w:p w:rsidR="00E46CBB" w:rsidRPr="00244711" w:rsidRDefault="00E46CBB" w:rsidP="00E46CBB">
      <w:pPr>
        <w:pStyle w:val="af1"/>
        <w:ind w:left="0" w:firstLine="709"/>
        <w:jc w:val="both"/>
        <w:rPr>
          <w:sz w:val="28"/>
          <w:szCs w:val="28"/>
        </w:rPr>
        <w:sectPr w:rsidR="00E46CBB" w:rsidRPr="00244711" w:rsidSect="00C70FD7">
          <w:footerReference w:type="default" r:id="rId29"/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  <w:r w:rsidRPr="00244711">
        <w:rPr>
          <w:sz w:val="28"/>
          <w:szCs w:val="28"/>
        </w:rPr>
        <w:t>Расходы городского бюджета на исполнение муниципальной программы «Реализация молодёжной политики в городе Новокузнецке» на 2018г. и плановый период 2019-2020 гг. представлены в таблице:</w:t>
      </w: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1276"/>
        <w:gridCol w:w="1134"/>
        <w:gridCol w:w="1276"/>
        <w:gridCol w:w="1276"/>
        <w:gridCol w:w="1276"/>
        <w:gridCol w:w="1417"/>
        <w:gridCol w:w="1276"/>
        <w:gridCol w:w="1134"/>
        <w:gridCol w:w="1275"/>
      </w:tblGrid>
      <w:tr w:rsidR="00E46CBB" w:rsidRPr="00244711" w:rsidTr="00E46CBB">
        <w:trPr>
          <w:trHeight w:val="255"/>
          <w:tblHeader/>
        </w:trPr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jc w:val="center"/>
            </w:pPr>
            <w:r w:rsidRPr="00244711">
              <w:t>Наименование</w:t>
            </w:r>
          </w:p>
        </w:tc>
        <w:tc>
          <w:tcPr>
            <w:tcW w:w="11340" w:type="dxa"/>
            <w:gridSpan w:val="9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rPr>
                <w:color w:val="000000"/>
              </w:rPr>
              <w:t xml:space="preserve">Расходы по годам, тыс. руб. </w:t>
            </w:r>
          </w:p>
        </w:tc>
      </w:tr>
      <w:tr w:rsidR="00E46CBB" w:rsidRPr="00244711" w:rsidTr="00E46CBB">
        <w:trPr>
          <w:trHeight w:val="285"/>
          <w:tblHeader/>
        </w:trPr>
        <w:tc>
          <w:tcPr>
            <w:tcW w:w="4253" w:type="dxa"/>
            <w:vMerge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</w:p>
        </w:tc>
        <w:tc>
          <w:tcPr>
            <w:tcW w:w="3686" w:type="dxa"/>
            <w:gridSpan w:val="3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3685" w:type="dxa"/>
            <w:gridSpan w:val="3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2020 год</w:t>
            </w:r>
          </w:p>
        </w:tc>
      </w:tr>
      <w:tr w:rsidR="00E46CBB" w:rsidRPr="00244711" w:rsidTr="00E46CBB">
        <w:trPr>
          <w:trHeight w:val="765"/>
          <w:tblHeader/>
        </w:trPr>
        <w:tc>
          <w:tcPr>
            <w:tcW w:w="4253" w:type="dxa"/>
            <w:vMerge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</w:pPr>
            <w:r w:rsidRPr="00244711"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 xml:space="preserve">Отклонение от паспорта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</w:pPr>
            <w:r w:rsidRPr="00244711">
              <w:t xml:space="preserve">Проект решения о бюджете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Отклонение от паспорта</w:t>
            </w:r>
          </w:p>
        </w:tc>
      </w:tr>
      <w:tr w:rsidR="00E46CBB" w:rsidRPr="00244711" w:rsidTr="00E46CBB">
        <w:trPr>
          <w:trHeight w:val="255"/>
        </w:trPr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244711">
              <w:rPr>
                <w:b/>
                <w:bCs/>
              </w:rPr>
              <w:t>ИТОГО ПО ПРОГРАММЕ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8 778,0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8 474,6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- 303,4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7 781,0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7 301,3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- 479,7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7 781,0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7 153,4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- 627,6</w:t>
            </w:r>
          </w:p>
        </w:tc>
      </w:tr>
      <w:tr w:rsidR="00E46CBB" w:rsidRPr="00244711" w:rsidTr="00E46CBB">
        <w:trPr>
          <w:trHeight w:val="615"/>
        </w:trPr>
        <w:tc>
          <w:tcPr>
            <w:tcW w:w="4253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244711">
              <w:rPr>
                <w:b/>
                <w:bCs/>
              </w:rPr>
              <w:t xml:space="preserve">Подпрограмма 1 </w:t>
            </w:r>
            <w:r w:rsidRPr="00244711">
              <w:rPr>
                <w:b/>
              </w:rPr>
              <w:t>«Интеграция молодёжи Новокузнецкого городского округа в социально-экономическую деятельность»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1 181,0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2 175,7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994,7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213,0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1 135,5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922,5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1 035,5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822,5</w:t>
            </w:r>
          </w:p>
        </w:tc>
      </w:tr>
      <w:tr w:rsidR="00E46CBB" w:rsidRPr="00244711" w:rsidTr="00E46CBB">
        <w:trPr>
          <w:trHeight w:val="915"/>
        </w:trPr>
        <w:tc>
          <w:tcPr>
            <w:tcW w:w="4253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  <w:r w:rsidRPr="00244711">
              <w:t>Организация временной занятости несовершеннолетних граждан Новокузнецкого городского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1 181,0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rPr>
                <w:bCs/>
              </w:rPr>
              <w:t>2 175,7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rPr>
                <w:bCs/>
              </w:rPr>
              <w:t>994,7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213,0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rPr>
                <w:bCs/>
              </w:rPr>
              <w:t>1 135,5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rPr>
                <w:bCs/>
              </w:rPr>
              <w:t>922,5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213,0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rPr>
                <w:bCs/>
              </w:rPr>
              <w:t>1 035,5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rPr>
                <w:bCs/>
              </w:rPr>
              <w:t>822,5</w:t>
            </w:r>
          </w:p>
        </w:tc>
      </w:tr>
      <w:tr w:rsidR="00E46CBB" w:rsidRPr="00244711" w:rsidTr="00E46CBB">
        <w:trPr>
          <w:trHeight w:val="771"/>
        </w:trPr>
        <w:tc>
          <w:tcPr>
            <w:tcW w:w="4253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  <w:r w:rsidRPr="00244711">
              <w:t>Организация временной занятости студентов и молодёжи Новокузнецкого городского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0,0</w:t>
            </w:r>
          </w:p>
        </w:tc>
      </w:tr>
      <w:tr w:rsidR="00E46CBB" w:rsidRPr="00244711" w:rsidTr="00E46CBB">
        <w:trPr>
          <w:trHeight w:val="855"/>
        </w:trPr>
        <w:tc>
          <w:tcPr>
            <w:tcW w:w="4253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/>
              <w:jc w:val="both"/>
            </w:pPr>
            <w:r w:rsidRPr="00244711">
              <w:rPr>
                <w:b/>
              </w:rPr>
              <w:t>Подпрограмма</w:t>
            </w:r>
            <w:proofErr w:type="gramStart"/>
            <w:r w:rsidRPr="00244711">
              <w:rPr>
                <w:b/>
              </w:rPr>
              <w:t>2</w:t>
            </w:r>
            <w:proofErr w:type="gramEnd"/>
            <w:r w:rsidRPr="00244711">
              <w:rPr>
                <w:b/>
              </w:rPr>
              <w:t xml:space="preserve"> «Обеспечение деятельности по реализации муниципальной программы «Реализация молодёжной политики в городе Новокузнецке»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6 883,0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6 298,9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- 584,1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6 883,0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6 165,8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- 717,2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6 883,0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6 117,9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- 765,1</w:t>
            </w:r>
          </w:p>
        </w:tc>
      </w:tr>
      <w:tr w:rsidR="00E46CBB" w:rsidRPr="00244711" w:rsidTr="00E46CBB">
        <w:trPr>
          <w:trHeight w:val="570"/>
        </w:trPr>
        <w:tc>
          <w:tcPr>
            <w:tcW w:w="4253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  <w:r w:rsidRPr="00244711">
              <w:t>Обеспечение функционирования Комитета по делам молодёжи по реализации муниципальной программы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3 341,0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3 223,3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- 117,7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3 341,0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3 146,2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- 194,8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3 341,0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3 129,8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- 211,2</w:t>
            </w:r>
          </w:p>
        </w:tc>
      </w:tr>
      <w:tr w:rsidR="00E46CBB" w:rsidRPr="00244711" w:rsidTr="00E46CBB">
        <w:trPr>
          <w:trHeight w:val="587"/>
        </w:trPr>
        <w:tc>
          <w:tcPr>
            <w:tcW w:w="4253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  <w:r w:rsidRPr="00244711">
              <w:t>Обеспечение функционирования МБУ ГМЦ «Социум»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3 542,0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3 075,6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- 466,4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3 542,0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3 019,6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- 522,4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3 542,0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2 988,1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- 553,9</w:t>
            </w:r>
          </w:p>
        </w:tc>
      </w:tr>
      <w:tr w:rsidR="00E46CBB" w:rsidRPr="00244711" w:rsidTr="00E46CBB">
        <w:trPr>
          <w:trHeight w:val="587"/>
        </w:trPr>
        <w:tc>
          <w:tcPr>
            <w:tcW w:w="4253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  <w:r w:rsidRPr="00244711">
              <w:t>Координация деятельности молодёжных организаций, предприятий и учреждений, осуществляющих работу с молодёжью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0,0</w:t>
            </w:r>
          </w:p>
        </w:tc>
      </w:tr>
      <w:tr w:rsidR="00E46CBB" w:rsidRPr="00244711" w:rsidTr="00E46CBB">
        <w:trPr>
          <w:trHeight w:val="163"/>
        </w:trPr>
        <w:tc>
          <w:tcPr>
            <w:tcW w:w="4253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/>
              <w:jc w:val="both"/>
            </w:pPr>
            <w:r w:rsidRPr="00244711">
              <w:rPr>
                <w:b/>
              </w:rPr>
              <w:t xml:space="preserve">Отдельные мероприятия программы 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714,0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- 714,0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685,0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- 685,0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685,0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</w:rPr>
            </w:pPr>
            <w:r w:rsidRPr="00244711">
              <w:rPr>
                <w:b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</w:rPr>
            </w:pPr>
            <w:r w:rsidRPr="00244711">
              <w:rPr>
                <w:b/>
              </w:rPr>
              <w:t>- 685,0</w:t>
            </w:r>
          </w:p>
        </w:tc>
      </w:tr>
      <w:tr w:rsidR="00E46CBB" w:rsidRPr="00244711" w:rsidTr="00E46CBB">
        <w:trPr>
          <w:trHeight w:val="587"/>
        </w:trPr>
        <w:tc>
          <w:tcPr>
            <w:tcW w:w="4253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  <w:r w:rsidRPr="00244711">
              <w:t>Реализация различных форм работы с молодёжью на территории Новокузнецкого городского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714,0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- 714,0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685,0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- 685,0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685,0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- 685,0</w:t>
            </w:r>
          </w:p>
        </w:tc>
      </w:tr>
      <w:tr w:rsidR="00E46CBB" w:rsidRPr="00244711" w:rsidTr="00E46CBB">
        <w:trPr>
          <w:trHeight w:val="415"/>
        </w:trPr>
        <w:tc>
          <w:tcPr>
            <w:tcW w:w="4253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  <w:r w:rsidRPr="00244711">
              <w:t>Финансовое оздоровление сферы управления молодёжной политики Новокузнецкого городского округа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0,0</w:t>
            </w:r>
          </w:p>
        </w:tc>
      </w:tr>
    </w:tbl>
    <w:p w:rsidR="00E46CBB" w:rsidRPr="00244711" w:rsidRDefault="00E46CBB" w:rsidP="00E46CBB">
      <w:pPr>
        <w:pStyle w:val="af1"/>
        <w:ind w:left="600"/>
        <w:jc w:val="both"/>
        <w:rPr>
          <w:sz w:val="28"/>
        </w:rPr>
        <w:sectPr w:rsidR="00E46CBB" w:rsidRPr="00244711" w:rsidSect="00C70FD7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В бюджете города на 2018-2020 годы предусмотрены бюджетные ассигнования на реализацию муниципальной программы «Реализация молодёжной политики в городе Новокузнецке» в объеме 22 929,3 тыс. руб., в том числе: на 2018 год –  8 474,6 тыс. руб., на 2019 год – 7 301,3 тыс. руб., на 2020 год – 7 153,4 тыс. руб. </w:t>
      </w:r>
    </w:p>
    <w:p w:rsidR="00E46CBB" w:rsidRPr="00244711" w:rsidRDefault="00E46CBB" w:rsidP="00E46CBB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Подпрограмма 1: «Интеграция молодёжи Новокузнецкого городского округа в социально-экономическую деятельность»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Целью данной подпрограммы является оказание содействия в решении социально-экономических проблем молодёжи города, включая развитие системы мероприятий по обеспечению трудоустройства и вторичной занятости.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Основные задачи подпрограммы 1: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создание временных рабочих мест для несовершеннолетних граждан Новокузнецкого городского округа;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создание временных рабочих мест для учащейся молодёжи Новокузнецкого городского округа.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Данная подпрограмма включает мероприятия: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1. Организация временной занятости несовершеннолетних граждан Новокузнецкого городского округа; 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2. Организация временной занятости студентов и молодёжи Новокузнецкого городского округа.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по финансовому обеспечению подпрограммы 1 «Интеграция молодёжи Новокузнецкого городского округа в социально-экономическую деятельность» на 2018 год и плановый период 2019-2020 гг. в бюджете города предусмотрены в объеме 4 346,7 тыс. руб., из них:</w:t>
      </w: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1559"/>
        <w:gridCol w:w="1701"/>
        <w:gridCol w:w="1701"/>
        <w:gridCol w:w="1701"/>
      </w:tblGrid>
      <w:tr w:rsidR="00E46CBB" w:rsidRPr="00244711" w:rsidTr="00E46CBB">
        <w:tc>
          <w:tcPr>
            <w:tcW w:w="2802" w:type="dxa"/>
            <w:vMerge w:val="restart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Источник финансирования</w:t>
            </w:r>
          </w:p>
        </w:tc>
        <w:tc>
          <w:tcPr>
            <w:tcW w:w="6662" w:type="dxa"/>
            <w:gridSpan w:val="4"/>
            <w:vAlign w:val="center"/>
          </w:tcPr>
          <w:p w:rsidR="00E46CBB" w:rsidRPr="00244711" w:rsidRDefault="00E46CBB" w:rsidP="00E46CBB">
            <w:pPr>
              <w:ind w:firstLine="567"/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E46CBB" w:rsidRPr="00244711" w:rsidTr="00E46CBB">
        <w:tc>
          <w:tcPr>
            <w:tcW w:w="2802" w:type="dxa"/>
            <w:vMerge/>
          </w:tcPr>
          <w:p w:rsidR="00E46CBB" w:rsidRPr="00244711" w:rsidRDefault="00E46CBB" w:rsidP="00E46CBB">
            <w:pPr>
              <w:ind w:firstLine="567"/>
            </w:pP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2020 год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r w:rsidRPr="00244711">
              <w:t>Местный бюджет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2 755,2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1 645,2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605,0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505,0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r w:rsidRPr="00244711">
              <w:t>Областной бюджет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1 591,5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530,5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530,5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530,5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r w:rsidRPr="00244711">
              <w:t>ВСЕГО, из них: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4 346,7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2 175,7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1 135,5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1 035,5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r w:rsidRPr="00244711">
              <w:t>Комитет по делам молодёжи администрации города Новокузнецка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1 620,7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559,7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530,5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530,5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r w:rsidRPr="00244711">
              <w:t>Управление культуры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194,0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194,0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0,0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r w:rsidRPr="00244711">
              <w:t>Комитет социальной защиты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681,0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227,0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227,0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227,0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r w:rsidRPr="00244711">
              <w:t>Комитет образования и науки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817,0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817,0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0,0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r w:rsidRPr="00244711">
              <w:t>Администрация Центрального района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300,0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100,0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100,0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100,0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r w:rsidRPr="00244711">
              <w:t>Администрация Куйбышевского района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324,0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108,0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108,0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108,0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r w:rsidRPr="00244711">
              <w:t>Администрация Орджоникидзевского района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100,0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100,0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0,0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r w:rsidRPr="00244711">
              <w:t>Администрация Новоильинского района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210,0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70,0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70,0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70,0</w:t>
            </w:r>
          </w:p>
        </w:tc>
      </w:tr>
      <w:tr w:rsidR="00E46CBB" w:rsidRPr="00244711" w:rsidTr="00E46CBB">
        <w:tc>
          <w:tcPr>
            <w:tcW w:w="2802" w:type="dxa"/>
          </w:tcPr>
          <w:p w:rsidR="00E46CBB" w:rsidRPr="00244711" w:rsidRDefault="00E46CBB" w:rsidP="00E46CBB">
            <w:pPr>
              <w:jc w:val="center"/>
            </w:pPr>
            <w:r w:rsidRPr="00244711">
              <w:t>ИТОГО:</w:t>
            </w:r>
          </w:p>
        </w:tc>
        <w:tc>
          <w:tcPr>
            <w:tcW w:w="1559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4 346,7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2 175,7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1 135,5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1 035,5</w:t>
            </w:r>
          </w:p>
        </w:tc>
      </w:tr>
    </w:tbl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В ходе реализации подпрограммы 1 будет отслеживаться достижение показателя: количество молодёжи, интегрированной в социально-экономическую жизнь Новокузнецкого городского округа. </w:t>
      </w:r>
    </w:p>
    <w:p w:rsidR="00E46CBB" w:rsidRPr="00244711" w:rsidRDefault="00E46CBB" w:rsidP="00E46CBB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Подпрограмма 2: «Обеспечение деятельности по реализации муниципальной программы «Реализация молодёжной политики в городе Новокузнецке»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Целью данной подпрограммы является эффективное управление реализации муниципальной программы «Реализация молодёжной политики в городе Новокузнецке». 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Основными задачами являются: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эффективное выполнение Комитет по делам молодёжи муниципальной функции «Организация работы с детьми и молодёжью»;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эффективное выполнение МБУ ГМЦ «Социум» муниципального задания;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организация эффективного взаимодействия молодёжных организаций, предприятий и учреждений, осуществляющих работу с молодёжью.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Данная подпрограмма включает 3 мероприятия: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1. Обеспечение функционирования Комитета по делам молодёжи по реализации муниципальной программы; 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2. Обеспечение функционирования МБУ ГМЦ «Социум»;</w:t>
      </w:r>
    </w:p>
    <w:p w:rsidR="00E46CBB" w:rsidRPr="00244711" w:rsidRDefault="00E46CBB" w:rsidP="00E46CB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3. Координация деятельности молодёжных организаций, предприятий и учреждений, осуществляющих работу с молодёжью. 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по финансовому обеспечению подпрограммы 2 «Обеспечение деятельности по реализации муниципальной программы «Реализация молодёжной политики в городе Новокузнецке» на 2018 год и плановый период 2019-2020 гг. в бюджете города предусмотрены в объеме 18 582,6 тыс. руб., из них:</w:t>
      </w: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9"/>
        <w:gridCol w:w="1843"/>
        <w:gridCol w:w="1701"/>
        <w:gridCol w:w="1701"/>
        <w:gridCol w:w="1701"/>
      </w:tblGrid>
      <w:tr w:rsidR="00E46CBB" w:rsidRPr="00244711" w:rsidTr="00E46CBB">
        <w:tc>
          <w:tcPr>
            <w:tcW w:w="3119" w:type="dxa"/>
            <w:vMerge w:val="restart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Источник финансирования</w:t>
            </w:r>
          </w:p>
        </w:tc>
        <w:tc>
          <w:tcPr>
            <w:tcW w:w="6946" w:type="dxa"/>
            <w:gridSpan w:val="4"/>
            <w:vAlign w:val="center"/>
          </w:tcPr>
          <w:p w:rsidR="00E46CBB" w:rsidRPr="00244711" w:rsidRDefault="00E46CBB" w:rsidP="00E46CBB">
            <w:pPr>
              <w:ind w:firstLine="567"/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E46CBB" w:rsidRPr="00244711" w:rsidTr="00E46CBB">
        <w:tc>
          <w:tcPr>
            <w:tcW w:w="3119" w:type="dxa"/>
            <w:vMerge/>
          </w:tcPr>
          <w:p w:rsidR="00E46CBB" w:rsidRPr="00244711" w:rsidRDefault="00E46CBB" w:rsidP="00E46CBB">
            <w:pPr>
              <w:ind w:firstLine="567"/>
            </w:pP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2020 год</w:t>
            </w:r>
          </w:p>
        </w:tc>
      </w:tr>
      <w:tr w:rsidR="00E46CBB" w:rsidRPr="00244711" w:rsidTr="00E46CBB">
        <w:tc>
          <w:tcPr>
            <w:tcW w:w="3119" w:type="dxa"/>
          </w:tcPr>
          <w:p w:rsidR="00E46CBB" w:rsidRPr="00244711" w:rsidRDefault="00E46CBB" w:rsidP="00E46CBB">
            <w:r w:rsidRPr="00244711">
              <w:t>Местный бюджет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18 582,6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6 298,9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6 165,8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6 117,9</w:t>
            </w:r>
          </w:p>
        </w:tc>
      </w:tr>
      <w:tr w:rsidR="00E46CBB" w:rsidRPr="00244711" w:rsidTr="00E46CBB">
        <w:tc>
          <w:tcPr>
            <w:tcW w:w="3119" w:type="dxa"/>
          </w:tcPr>
          <w:p w:rsidR="00E46CBB" w:rsidRPr="00244711" w:rsidRDefault="00E46CBB" w:rsidP="00E46CBB">
            <w:r w:rsidRPr="00244711">
              <w:t>из них: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</w:tr>
      <w:tr w:rsidR="00E46CBB" w:rsidRPr="00244711" w:rsidTr="00E46CBB">
        <w:tc>
          <w:tcPr>
            <w:tcW w:w="3119" w:type="dxa"/>
          </w:tcPr>
          <w:p w:rsidR="00E46CBB" w:rsidRPr="00244711" w:rsidRDefault="00E46CBB" w:rsidP="00E46CBB">
            <w:r w:rsidRPr="00244711">
              <w:t>Комитет по делам молодёжи администрации города Новокузнецка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18 582,6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6 298,9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6 165,8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6 117,9</w:t>
            </w:r>
          </w:p>
        </w:tc>
      </w:tr>
    </w:tbl>
    <w:p w:rsidR="00E46CBB" w:rsidRPr="00244711" w:rsidRDefault="00E46CBB" w:rsidP="00E46CBB">
      <w:pPr>
        <w:ind w:firstLine="709"/>
        <w:jc w:val="both"/>
        <w:rPr>
          <w:sz w:val="28"/>
        </w:rPr>
      </w:pP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К концу 2020 года планируется достижение следующих показателей: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отсутствие фактов нарушения Комитетом по делам молодёжи исполнительской и (или) финансовой дисциплины, приведших к наложению штрафных санкций;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количество молодёжи, вовлеченной в мероприятия, проводимые совместно с молодёжными организациями, предприятиями и учреждениями, осуществляющими работу с молодёжью в городе, не менее 66 000 человек.</w:t>
      </w:r>
    </w:p>
    <w:p w:rsidR="00E46CBB" w:rsidRPr="00244711" w:rsidRDefault="00E46CBB" w:rsidP="00E46CBB">
      <w:pPr>
        <w:ind w:firstLine="709"/>
        <w:jc w:val="both"/>
        <w:rPr>
          <w:b/>
          <w:sz w:val="28"/>
          <w:szCs w:val="28"/>
        </w:rPr>
      </w:pPr>
      <w:r w:rsidRPr="00244711">
        <w:rPr>
          <w:sz w:val="28"/>
          <w:szCs w:val="28"/>
        </w:rPr>
        <w:t xml:space="preserve"> </w:t>
      </w:r>
      <w:r w:rsidRPr="00244711">
        <w:rPr>
          <w:b/>
          <w:sz w:val="28"/>
          <w:szCs w:val="28"/>
        </w:rPr>
        <w:t>Отдельное мероприятие 1 «Реализация различных форм работы с молодёжью на территории Новокузнецкого городского округа»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Выполнение данного мероприятия будет осуществляться в соответствии со следующими принципами: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принцип координации действий органов государственной власти, органов местного самоуправления и других участников формирования и осуществления муниципальной молодёжной политики;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принцип комплексности – нацелен на преодоление ведомственной разобщённости;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принцип участия молодых граждан, молодёжных, детских общественных объединений в формировании и реализации молодёжной политики, программ.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Мероприятие будет выполняться по следующим направлениям: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поддержка молодых семей;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работающая молодёжь;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студенчество, учащаяся молодёжь;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поддержка талантливой молодёжи;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поддержка и развитие детско-юношеских и молодёжных общественных организаций и объединений;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пропаганда здорового образа жизни, профилактика асоциальных проявлений;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гражданско-патриотическое воспитание молодёжи.</w:t>
      </w:r>
    </w:p>
    <w:p w:rsidR="00E46CBB" w:rsidRPr="00244711" w:rsidRDefault="00E46CBB" w:rsidP="00E46CBB">
      <w:pPr>
        <w:ind w:firstLine="709"/>
        <w:jc w:val="both"/>
      </w:pPr>
      <w:r w:rsidRPr="00244711">
        <w:rPr>
          <w:sz w:val="28"/>
          <w:szCs w:val="28"/>
        </w:rPr>
        <w:t>Расходы по мероприятию «Реализация различных форм работы с молодёжью на территории Новокузнецкого городского округа» на 2018 год и плановый период 2019-2020 гг. в проекте бюджета города не предусмотрены.</w:t>
      </w:r>
    </w:p>
    <w:p w:rsidR="00E46CBB" w:rsidRPr="00244711" w:rsidRDefault="00E46CBB" w:rsidP="00E46CBB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Отдельное мероприятие 2 «Финансовое оздоровление сферы управления молодёжной политики Новокузнецкого городского округа»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оздоровление в 2018 году и плановом периоде 2019-2020 годы расходы не предусмотрены.</w:t>
      </w:r>
    </w:p>
    <w:p w:rsidR="005676FA" w:rsidRPr="00244711" w:rsidRDefault="005676FA" w:rsidP="005676FA">
      <w:pPr>
        <w:ind w:firstLine="709"/>
        <w:jc w:val="both"/>
        <w:rPr>
          <w:sz w:val="28"/>
          <w:szCs w:val="28"/>
        </w:rPr>
      </w:pPr>
    </w:p>
    <w:p w:rsidR="00E46CBB" w:rsidRPr="00244711" w:rsidRDefault="00E46CBB" w:rsidP="00E46CBB">
      <w:pPr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15.Муниципальная программа «Развитие физической культуры</w:t>
      </w:r>
    </w:p>
    <w:p w:rsidR="00E46CBB" w:rsidRPr="00244711" w:rsidRDefault="00E46CBB" w:rsidP="00E46CBB">
      <w:pPr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и массового спорта Новокузнецкого городского округа»</w:t>
      </w:r>
    </w:p>
    <w:p w:rsidR="00E46CBB" w:rsidRPr="00244711" w:rsidRDefault="00E46CBB" w:rsidP="00E46CBB">
      <w:pPr>
        <w:jc w:val="center"/>
        <w:rPr>
          <w:b/>
          <w:sz w:val="28"/>
          <w:szCs w:val="28"/>
        </w:rPr>
      </w:pP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Целью</w:t>
      </w:r>
      <w:r w:rsidRPr="00244711">
        <w:rPr>
          <w:sz w:val="28"/>
          <w:szCs w:val="28"/>
        </w:rPr>
        <w:t xml:space="preserve"> программы является создание условий для укрепления здоровья населения путём развития, популяризации массового спорта, приобщение различных слоёв населения к регулярным занятиям физической культурой и спортом, содействие субъектам физической культуры и спорта на территории города Новокузнецка. </w:t>
      </w: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Достижение указанной цели обеспечивается решением </w:t>
      </w:r>
      <w:r w:rsidRPr="00244711">
        <w:rPr>
          <w:b/>
          <w:sz w:val="28"/>
          <w:szCs w:val="28"/>
        </w:rPr>
        <w:t xml:space="preserve">следующих задач </w:t>
      </w:r>
      <w:r w:rsidRPr="00244711">
        <w:rPr>
          <w:sz w:val="28"/>
          <w:szCs w:val="28"/>
        </w:rPr>
        <w:t>муниципальной программы:</w:t>
      </w: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пропаганда физической культуры и спорта, привлечение горожан к регулярным занятиям физической культуры и спорта;</w:t>
      </w: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формирования у различных слоёв населения устойчивых жизненных позиций к ведению здорового образа жизни;</w:t>
      </w: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содействие функционированию организаций, осуществляющих деятельность в области физической культуры и спорта на территории города Новокузнецка;</w:t>
      </w: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повышение эффективности использования бюджетных средств.</w:t>
      </w:r>
    </w:p>
    <w:p w:rsidR="00E46CBB" w:rsidRPr="00244711" w:rsidRDefault="00E46CBB" w:rsidP="00E46CBB">
      <w:pPr>
        <w:tabs>
          <w:tab w:val="left" w:pos="567"/>
          <w:tab w:val="left" w:pos="851"/>
        </w:tabs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Муниципальная программа «Развитие физической культуры и массового спорта Новокузнецка» на 2018 г. и плановый период 2019-2020 гг. состоит из пяти отдельных мероприятий:</w:t>
      </w:r>
    </w:p>
    <w:p w:rsidR="00E46CBB" w:rsidRPr="00244711" w:rsidRDefault="00E46CBB" w:rsidP="00E46CBB">
      <w:pPr>
        <w:pStyle w:val="af1"/>
        <w:numPr>
          <w:ilvl w:val="0"/>
          <w:numId w:val="16"/>
        </w:numPr>
        <w:tabs>
          <w:tab w:val="left" w:pos="-4111"/>
        </w:tabs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Обеспечение функционирования спортивных сооружений, находящихся в муниципальной собственности;</w:t>
      </w:r>
    </w:p>
    <w:p w:rsidR="00E46CBB" w:rsidRPr="00244711" w:rsidRDefault="00E46CBB" w:rsidP="00E46CBB">
      <w:pPr>
        <w:pStyle w:val="af1"/>
        <w:numPr>
          <w:ilvl w:val="0"/>
          <w:numId w:val="16"/>
        </w:numPr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Организация и проведение физкультурно-оздоровительных, спортивно-массовых мероприятий на территории Новокузнецкого городского округа;</w:t>
      </w:r>
    </w:p>
    <w:p w:rsidR="00E46CBB" w:rsidRPr="00244711" w:rsidRDefault="00E46CBB" w:rsidP="00E46CBB">
      <w:pPr>
        <w:pStyle w:val="af1"/>
        <w:numPr>
          <w:ilvl w:val="0"/>
          <w:numId w:val="16"/>
        </w:numPr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Обеспечение деятельности Комитета по реализации программы;</w:t>
      </w:r>
    </w:p>
    <w:p w:rsidR="00E46CBB" w:rsidRPr="00244711" w:rsidRDefault="00E46CBB" w:rsidP="00E46CBB">
      <w:pPr>
        <w:pStyle w:val="af1"/>
        <w:numPr>
          <w:ilvl w:val="0"/>
          <w:numId w:val="16"/>
        </w:numPr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Финансовое оздоровление в сфере физической культуры и массового спорта;</w:t>
      </w:r>
    </w:p>
    <w:p w:rsidR="00E46CBB" w:rsidRPr="00244711" w:rsidRDefault="00E46CBB" w:rsidP="00E46CBB">
      <w:pPr>
        <w:pStyle w:val="af1"/>
        <w:numPr>
          <w:ilvl w:val="0"/>
          <w:numId w:val="16"/>
        </w:numPr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Обеспечение деятельности подведомственных Комитету физкультурно-спортивных учреждений по реализации программы.</w:t>
      </w:r>
    </w:p>
    <w:p w:rsidR="00E46CBB" w:rsidRPr="00244711" w:rsidRDefault="00E46CBB" w:rsidP="00E46CBB">
      <w:pPr>
        <w:tabs>
          <w:tab w:val="left" w:pos="567"/>
          <w:tab w:val="left" w:pos="851"/>
        </w:tabs>
        <w:ind w:firstLine="851"/>
        <w:jc w:val="both"/>
        <w:rPr>
          <w:sz w:val="28"/>
          <w:szCs w:val="28"/>
        </w:rPr>
      </w:pP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  <w:sectPr w:rsidR="00E46CBB" w:rsidRPr="00244711" w:rsidSect="00C70FD7"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  <w:r w:rsidRPr="00244711">
        <w:rPr>
          <w:sz w:val="28"/>
          <w:szCs w:val="28"/>
        </w:rPr>
        <w:t>Расходы городского бюджета в 2018–2020 годах на муниципальную программу «Развитие физической культуры и массового спорта Новокузнецкого городского округа» представлены в таблице:</w:t>
      </w: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5"/>
        <w:gridCol w:w="1274"/>
        <w:gridCol w:w="1276"/>
        <w:gridCol w:w="1277"/>
        <w:gridCol w:w="1276"/>
        <w:gridCol w:w="1276"/>
        <w:gridCol w:w="1276"/>
        <w:gridCol w:w="1275"/>
        <w:gridCol w:w="1134"/>
        <w:gridCol w:w="1560"/>
      </w:tblGrid>
      <w:tr w:rsidR="00E46CBB" w:rsidRPr="00244711" w:rsidTr="00E46CBB">
        <w:trPr>
          <w:trHeight w:val="255"/>
        </w:trPr>
        <w:tc>
          <w:tcPr>
            <w:tcW w:w="3685" w:type="dxa"/>
            <w:vMerge w:val="restart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jc w:val="center"/>
            </w:pPr>
            <w:r w:rsidRPr="00244711">
              <w:t>Наименование.</w:t>
            </w:r>
          </w:p>
        </w:tc>
        <w:tc>
          <w:tcPr>
            <w:tcW w:w="11624" w:type="dxa"/>
            <w:gridSpan w:val="9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rPr>
                <w:color w:val="000000"/>
              </w:rPr>
              <w:t>Расходы по годам, тыс. руб.</w:t>
            </w:r>
          </w:p>
        </w:tc>
      </w:tr>
      <w:tr w:rsidR="00E46CBB" w:rsidRPr="00244711" w:rsidTr="00E46CBB">
        <w:trPr>
          <w:trHeight w:val="285"/>
        </w:trPr>
        <w:tc>
          <w:tcPr>
            <w:tcW w:w="3685" w:type="dxa"/>
            <w:vMerge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2020 год</w:t>
            </w:r>
          </w:p>
        </w:tc>
      </w:tr>
      <w:tr w:rsidR="00E46CBB" w:rsidRPr="00244711" w:rsidTr="00E46CBB">
        <w:trPr>
          <w:trHeight w:val="765"/>
        </w:trPr>
        <w:tc>
          <w:tcPr>
            <w:tcW w:w="3685" w:type="dxa"/>
            <w:vMerge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277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</w:pPr>
            <w:r w:rsidRPr="00244711"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</w:pPr>
            <w:r w:rsidRPr="00244711">
              <w:t xml:space="preserve">Отклонение от паспорта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r w:rsidRPr="00244711">
              <w:t>Отклонение от паспорта</w:t>
            </w:r>
          </w:p>
        </w:tc>
      </w:tr>
      <w:tr w:rsidR="00E46CBB" w:rsidRPr="00244711" w:rsidTr="00E46CBB">
        <w:trPr>
          <w:trHeight w:val="255"/>
        </w:trPr>
        <w:tc>
          <w:tcPr>
            <w:tcW w:w="368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244711">
              <w:rPr>
                <w:b/>
                <w:bCs/>
              </w:rPr>
              <w:t>ИТОГО ПО ПРОГРАММЕ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240 145,6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192 153,5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- 47 993,1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280 952,0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186 746,9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- 94 205,1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200 288,0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185 149,0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- 15 139,0</w:t>
            </w:r>
          </w:p>
        </w:tc>
      </w:tr>
      <w:tr w:rsidR="00E46CBB" w:rsidRPr="00244711" w:rsidTr="00E46CBB">
        <w:trPr>
          <w:trHeight w:val="615"/>
        </w:trPr>
        <w:tc>
          <w:tcPr>
            <w:tcW w:w="3685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rPr>
                <w:b/>
                <w:bCs/>
              </w:rPr>
            </w:pPr>
            <w:r w:rsidRPr="00244711">
              <w:rPr>
                <w:b/>
                <w:bCs/>
              </w:rPr>
              <w:t>Отдельные мероприятия программы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240 145,6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192 153,5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- 47 993,1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280 952,0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186 746,9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- 94 205,1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200 288,0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185 149,0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</w:rPr>
            </w:pPr>
            <w:r w:rsidRPr="00244711">
              <w:rPr>
                <w:b/>
                <w:bCs/>
              </w:rPr>
              <w:t>- 15 139,0</w:t>
            </w:r>
          </w:p>
        </w:tc>
      </w:tr>
      <w:tr w:rsidR="00E46CBB" w:rsidRPr="00244711" w:rsidTr="00E46CBB">
        <w:trPr>
          <w:trHeight w:val="937"/>
        </w:trPr>
        <w:tc>
          <w:tcPr>
            <w:tcW w:w="3685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  <w:r w:rsidRPr="00244711">
              <w:t>Обеспечение функционирования спортивных сооружений,  находящихся в  муниципальной собственности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29 336,0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-29 336,0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80 664,0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-80 664,0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0,0</w:t>
            </w:r>
          </w:p>
        </w:tc>
      </w:tr>
      <w:tr w:rsidR="00E46CBB" w:rsidRPr="00244711" w:rsidTr="00E46CBB">
        <w:trPr>
          <w:trHeight w:val="855"/>
        </w:trPr>
        <w:tc>
          <w:tcPr>
            <w:tcW w:w="3685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  <w:r w:rsidRPr="00244711">
              <w:t>Организация и проведение физкультурно-оздоровительных, спортивно-массовых мероприятий на территории Новокузнецкого городского округа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1 699,4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430,0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- 1 269,4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1 654,4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430,0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- 1 224,4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1 654,4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430,0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- 1 224,4</w:t>
            </w:r>
          </w:p>
        </w:tc>
      </w:tr>
      <w:tr w:rsidR="00E46CBB" w:rsidRPr="00244711" w:rsidTr="00E46CBB">
        <w:trPr>
          <w:trHeight w:val="570"/>
        </w:trPr>
        <w:tc>
          <w:tcPr>
            <w:tcW w:w="3685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  <w:r w:rsidRPr="00244711">
              <w:t>Обеспечение деятельности Комитета по реализации программы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4 915,0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4 831,4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- 83,6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4 964,4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4 692,9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- 271,5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4 942,6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4 692,9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- 249,7</w:t>
            </w:r>
          </w:p>
        </w:tc>
      </w:tr>
      <w:tr w:rsidR="00E46CBB" w:rsidRPr="00244711" w:rsidTr="00E46CBB">
        <w:trPr>
          <w:trHeight w:val="765"/>
        </w:trPr>
        <w:tc>
          <w:tcPr>
            <w:tcW w:w="3685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</w:pPr>
            <w:r w:rsidRPr="00244711">
              <w:t>Финансовое оздоровление в сфере физической культуры и массового спорта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0,0</w:t>
            </w:r>
          </w:p>
        </w:tc>
      </w:tr>
      <w:tr w:rsidR="00E46CBB" w:rsidRPr="00244711" w:rsidTr="00E46CBB">
        <w:trPr>
          <w:trHeight w:val="493"/>
        </w:trPr>
        <w:tc>
          <w:tcPr>
            <w:tcW w:w="3685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108"/>
            </w:pPr>
            <w:r w:rsidRPr="00244711">
              <w:t>Обеспечение деятельности подведомственных Комитету физкультурно-спортивных учреждений по реализации программы</w:t>
            </w:r>
          </w:p>
        </w:tc>
        <w:tc>
          <w:tcPr>
            <w:tcW w:w="127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203 646,0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186 892,1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- 16 753,9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193 791,0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181 624,0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- 12 167,0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193 791,0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</w:pPr>
            <w:r w:rsidRPr="00244711">
              <w:t>180 026,1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- 13 764,9</w:t>
            </w:r>
          </w:p>
        </w:tc>
      </w:tr>
    </w:tbl>
    <w:p w:rsidR="00E46CBB" w:rsidRPr="00244711" w:rsidRDefault="00E46CBB" w:rsidP="00E46CBB">
      <w:pPr>
        <w:ind w:firstLine="851"/>
        <w:jc w:val="both"/>
        <w:rPr>
          <w:sz w:val="28"/>
          <w:szCs w:val="28"/>
        </w:rPr>
        <w:sectPr w:rsidR="00E46CBB" w:rsidRPr="00244711" w:rsidSect="00E46CBB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 xml:space="preserve">В бюджете города на 2018-2020 годы предусмотрены бюджетные ассигнования на реализацию муниципальной программы «Развитие физической культуры и массового спорта Новокузнецкого городского округа» в объеме 564 049,4 тыс. руб., в том числе: на 2018 год – 192 153,5 тыс. руб., на 2019 год – 186 746,9 тыс. руб., на 2020 год – 185 149 тыс. руб. </w:t>
      </w:r>
      <w:proofErr w:type="gramEnd"/>
    </w:p>
    <w:p w:rsidR="00E46CBB" w:rsidRPr="00244711" w:rsidRDefault="00E46CBB" w:rsidP="00E46C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Предусмотренные объемы бюджетных ассигнований по сравнению с </w:t>
      </w:r>
      <w:proofErr w:type="gramStart"/>
      <w:r w:rsidRPr="00244711">
        <w:rPr>
          <w:sz w:val="28"/>
          <w:szCs w:val="28"/>
        </w:rPr>
        <w:t>указанными</w:t>
      </w:r>
      <w:proofErr w:type="gramEnd"/>
      <w:r w:rsidRPr="00244711">
        <w:rPr>
          <w:sz w:val="28"/>
          <w:szCs w:val="28"/>
        </w:rPr>
        <w:t xml:space="preserve"> в паспорте муниципальной программы уменьшены в 2018 году на 47 993,1 тыс. руб., в 2019 году на 94 205,1 тыс. руб., в 2020 году на 15 139 тыс. руб.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Причиной сокращения объемов бюджетных ассигнований на реализацию мероприятий Программы по сравнению с ее паспортом является применение общих подходов к оптимизации расходов городского бюджета.</w:t>
      </w:r>
    </w:p>
    <w:p w:rsidR="00E46CBB" w:rsidRPr="00244711" w:rsidRDefault="00E46CBB" w:rsidP="00E46CBB">
      <w:pPr>
        <w:tabs>
          <w:tab w:val="left" w:pos="567"/>
          <w:tab w:val="left" w:pos="851"/>
        </w:tabs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Мероприятие «Обеспечение функционирования спортивных сооружений, находящихся в муниципальной собственности».</w:t>
      </w:r>
    </w:p>
    <w:p w:rsidR="00E46CBB" w:rsidRPr="00244711" w:rsidRDefault="00E46CBB" w:rsidP="00E46CBB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 В паспорте программы расходы по данному мероприятию предусмотрены на субсидию на содержание спортивных сооружений, переданных в безвозмездное пользование АНО «Футбольный клуб «Новокузнецк», АНО Регбийный клуб Металлург. Расходы бюджета на 2018 год и плановый период 2019-2020 годы по данному мероприятию не предусмотрены.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Мероприятие</w:t>
      </w:r>
      <w:r w:rsidRPr="00244711">
        <w:rPr>
          <w:sz w:val="28"/>
          <w:szCs w:val="28"/>
        </w:rPr>
        <w:t xml:space="preserve"> </w:t>
      </w:r>
      <w:r w:rsidRPr="00244711">
        <w:rPr>
          <w:b/>
          <w:sz w:val="28"/>
          <w:szCs w:val="28"/>
        </w:rPr>
        <w:t>«Организация и проведение физкультурно-оздоровительных, спортивно-массовых мероприятий на территории Новокузнецкого городского округа»</w:t>
      </w:r>
      <w:r w:rsidRPr="00244711">
        <w:rPr>
          <w:sz w:val="28"/>
          <w:szCs w:val="28"/>
        </w:rPr>
        <w:t>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В рамках данного мероприятия запланировано проведение около 600-700 спортивно-массовых, физкультурно-спортивных мероприятий с планируемым ростом  численности участников с 54 000 человек в 2014 году до 61000 человек в 2018 году и далее. Для реализации поставленной цели и задач данного мероприятия предусматривается 1 соисполнитель. По программе предусматривается финансирование спортивно-массовых  мероприятий в районах города в 2018 году в сумме 400,0 тыс. руб. 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на проведение мероприятий в области физической культуры и спорта представлены в таблице: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843"/>
        <w:gridCol w:w="1701"/>
        <w:gridCol w:w="1701"/>
        <w:gridCol w:w="1701"/>
      </w:tblGrid>
      <w:tr w:rsidR="00E46CBB" w:rsidRPr="00244711" w:rsidTr="00E46CBB">
        <w:tc>
          <w:tcPr>
            <w:tcW w:w="2518" w:type="dxa"/>
            <w:vMerge w:val="restart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Источник финансирования</w:t>
            </w:r>
          </w:p>
        </w:tc>
        <w:tc>
          <w:tcPr>
            <w:tcW w:w="6946" w:type="dxa"/>
            <w:gridSpan w:val="4"/>
            <w:vAlign w:val="center"/>
          </w:tcPr>
          <w:p w:rsidR="00E46CBB" w:rsidRPr="00244711" w:rsidRDefault="00E46CBB" w:rsidP="00E46CBB">
            <w:pPr>
              <w:ind w:firstLine="567"/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E46CBB" w:rsidRPr="00244711" w:rsidTr="00E46CBB">
        <w:tc>
          <w:tcPr>
            <w:tcW w:w="2518" w:type="dxa"/>
            <w:vMerge/>
          </w:tcPr>
          <w:p w:rsidR="00E46CBB" w:rsidRPr="00244711" w:rsidRDefault="00E46CBB" w:rsidP="00E46CBB">
            <w:pPr>
              <w:ind w:firstLine="567"/>
            </w:pP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2020 год</w:t>
            </w:r>
          </w:p>
        </w:tc>
      </w:tr>
      <w:tr w:rsidR="00E46CBB" w:rsidRPr="00244711" w:rsidTr="00E46CBB">
        <w:tc>
          <w:tcPr>
            <w:tcW w:w="2518" w:type="dxa"/>
          </w:tcPr>
          <w:p w:rsidR="00E46CBB" w:rsidRPr="00244711" w:rsidRDefault="00E46CBB" w:rsidP="00E46CBB">
            <w:r w:rsidRPr="00244711">
              <w:t>Местный бюджет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1 290,0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430,0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430,0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430,0</w:t>
            </w:r>
          </w:p>
        </w:tc>
      </w:tr>
      <w:tr w:rsidR="00E46CBB" w:rsidRPr="00244711" w:rsidTr="00E46CBB">
        <w:tc>
          <w:tcPr>
            <w:tcW w:w="2518" w:type="dxa"/>
          </w:tcPr>
          <w:p w:rsidR="00E46CBB" w:rsidRPr="00244711" w:rsidRDefault="00E46CBB" w:rsidP="00E46CBB">
            <w:r w:rsidRPr="00244711">
              <w:t>из них: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</w:tr>
      <w:tr w:rsidR="00E46CBB" w:rsidRPr="00244711" w:rsidTr="00E46CBB">
        <w:tc>
          <w:tcPr>
            <w:tcW w:w="2518" w:type="dxa"/>
          </w:tcPr>
          <w:p w:rsidR="00E46CBB" w:rsidRPr="00244711" w:rsidRDefault="00E46CBB" w:rsidP="00E46CBB">
            <w:r w:rsidRPr="00244711"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1 200,0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400,0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400,0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400,0</w:t>
            </w:r>
          </w:p>
        </w:tc>
      </w:tr>
      <w:tr w:rsidR="00E46CBB" w:rsidRPr="00244711" w:rsidTr="00E46CBB">
        <w:tc>
          <w:tcPr>
            <w:tcW w:w="2518" w:type="dxa"/>
          </w:tcPr>
          <w:p w:rsidR="00E46CBB" w:rsidRPr="00244711" w:rsidRDefault="00E46CBB" w:rsidP="00E46CBB">
            <w:r w:rsidRPr="00244711">
              <w:t>Администрация Новоильинского района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90,0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30,0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30,0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30,0</w:t>
            </w:r>
          </w:p>
        </w:tc>
      </w:tr>
      <w:tr w:rsidR="00E46CBB" w:rsidRPr="00244711" w:rsidTr="00E46CBB">
        <w:tc>
          <w:tcPr>
            <w:tcW w:w="2518" w:type="dxa"/>
          </w:tcPr>
          <w:p w:rsidR="00E46CBB" w:rsidRPr="00244711" w:rsidRDefault="00E46CBB" w:rsidP="00E46CBB">
            <w:pPr>
              <w:ind w:firstLine="567"/>
            </w:pPr>
            <w:r w:rsidRPr="00244711">
              <w:t>ИТОГО: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1 290,0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430,0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430,0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430,0</w:t>
            </w:r>
          </w:p>
        </w:tc>
      </w:tr>
    </w:tbl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Данное мероприятие является ключевым мероприятием, направленным на системное развитие физической культуры и спорта в городе Новокузнецке, поддержку некоммерческих соревнований среди ветеранов, инвалидов, участие сборных команд города в областных соревнованиях, проведение районных спортивных соревнований среди жителей города, проведение на территории города общероссийских соревнований, обеспечивающих повышение имиджа города, рост спортивного мастерства спортсменов.</w:t>
      </w:r>
    </w:p>
    <w:p w:rsidR="00E46CBB" w:rsidRPr="00244711" w:rsidRDefault="00E46CBB" w:rsidP="00E46CBB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Мероприятие «Обеспечение деятельности Комитета по физической культуре, спорту и туризму администрации города Новокузнецка».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По мероприятию запланировано содержание аппарата Комитета. Расходы составляют на 2018 год – 4 831,4 тыс. руб., на 2019  и 2020 годы – 4 692,9 тыс. руб. ежегодно. Источником финансирования является местный бюджет. 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на выплату заработной платы с начислениями составляют 4 544,5 тыс. руб. ежегодно.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 расходам на закупку товаров, работ, услуг в области ИКТ расходы составят на 2018 год – 206,4 тыс. руб., на 2019 и 2020 годы – 97,4 тыс. руб. ежегодно. В рамках данных расходов предусмотрено: услуги связи, обслуживание прикладного программного обеспечения Комитета, обновление программы 1С Бухгалтерия, 1С Зарплата и кадры.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 расходам на прочие закупки в части содержания Комитета запланировано на 2018 год - 80,5 тыс. руб., на 2019 и 2020 годы – 51,0 тыс. руб. ежегодно. Расходы предусмотрены на обучение, налоги.</w:t>
      </w:r>
    </w:p>
    <w:p w:rsidR="00E46CBB" w:rsidRPr="00244711" w:rsidRDefault="00E46CBB" w:rsidP="00E46CBB">
      <w:pPr>
        <w:ind w:firstLine="851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Мероприятие «Финансовое оздоровление в сфере физической культуры и массового спорта».</w:t>
      </w:r>
    </w:p>
    <w:p w:rsidR="00E46CBB" w:rsidRPr="00244711" w:rsidRDefault="00E46CBB" w:rsidP="00E46CBB">
      <w:pPr>
        <w:pStyle w:val="ConsPlusCell"/>
        <w:ind w:firstLine="709"/>
        <w:jc w:val="both"/>
        <w:rPr>
          <w:spacing w:val="-6"/>
        </w:rPr>
      </w:pPr>
      <w:r w:rsidRPr="00244711">
        <w:rPr>
          <w:bCs/>
        </w:rPr>
        <w:t>Целью мероприятия программы является п</w:t>
      </w:r>
      <w:r w:rsidRPr="00244711">
        <w:t>овышение эффективности использования бюджетных средств.</w:t>
      </w:r>
      <w:r w:rsidRPr="00244711">
        <w:rPr>
          <w:spacing w:val="-6"/>
        </w:rPr>
        <w:t xml:space="preserve"> </w:t>
      </w:r>
    </w:p>
    <w:p w:rsidR="00E46CBB" w:rsidRPr="00244711" w:rsidRDefault="00E46CBB" w:rsidP="00E46CBB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обеспечение о</w:t>
      </w:r>
      <w:r w:rsidRPr="00244711">
        <w:rPr>
          <w:bCs/>
          <w:sz w:val="28"/>
          <w:szCs w:val="28"/>
        </w:rPr>
        <w:t>тдельного мероприятия «Финансовое оздоровление в сфере физической культуры и массового спорта»</w:t>
      </w:r>
      <w:r w:rsidRPr="00244711">
        <w:rPr>
          <w:b/>
          <w:bCs/>
          <w:sz w:val="28"/>
          <w:szCs w:val="28"/>
        </w:rPr>
        <w:t xml:space="preserve"> </w:t>
      </w:r>
      <w:r w:rsidRPr="00244711">
        <w:rPr>
          <w:sz w:val="28"/>
          <w:szCs w:val="28"/>
        </w:rPr>
        <w:t>на 2018 год и плановый период 2019-2020 гг. в проекте бюджета города расходы по данному мероприятию не предусмотрены.</w:t>
      </w:r>
    </w:p>
    <w:p w:rsidR="00E46CBB" w:rsidRPr="00244711" w:rsidRDefault="00E46CBB" w:rsidP="00E46CBB">
      <w:pPr>
        <w:ind w:firstLine="851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Мероприятие «Обеспечение деятельности подведомственных Комитету физкультурно-спортивных учреждений по реализации программы».</w:t>
      </w:r>
    </w:p>
    <w:p w:rsidR="00E46CBB" w:rsidRPr="00244711" w:rsidRDefault="00E46CBB" w:rsidP="00E46CBB">
      <w:pPr>
        <w:ind w:right="57" w:firstLine="567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С 01.09.2017 г. подведомственные учреждения Комитета преобразованы в муниципальные автономные физкультурно-спортивные учреждения – спортивные школы и школы олимпийского резерва.</w:t>
      </w: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 связи с этим, в программу включено данное мероприятие, которое раньше было включено в программу КОиН.</w:t>
      </w: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По мероприятию запланировано обеспечение деятельности 11 подведомственных учреждений, в том числе 5 спортивных школ олимпийского резерва и 6 спортивных школ. 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Расходы составляют на 2018 год – 186 892,1 тыс. руб., на 2019 год –      181 624,0 тыс. руб., на 2020 год – 180 026,1 тыс. руб. Источником финансирования является местный бюджет. 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на выплату заработной платы с начислениями составляют 179 608,9 тыс. руб. ежегодно.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по обязательным платежам составят на 2018 год – 7 283,6 тыс. руб., на 2019 год – 2 015,5 тыс. руб., на 2020 год – 417,6 тыс. руб. В рамках данных расходов предусмотрено: оплата коммунальных услуг муниципальных учреждений, с учетом ожидаемой кредиторской заложенности на 01.01.2018, оплата налогов.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843"/>
        <w:gridCol w:w="1701"/>
        <w:gridCol w:w="1701"/>
        <w:gridCol w:w="1701"/>
      </w:tblGrid>
      <w:tr w:rsidR="00E46CBB" w:rsidRPr="00244711" w:rsidTr="00E46CBB">
        <w:tc>
          <w:tcPr>
            <w:tcW w:w="2518" w:type="dxa"/>
            <w:vMerge w:val="restart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Источник финансирования</w:t>
            </w:r>
          </w:p>
        </w:tc>
        <w:tc>
          <w:tcPr>
            <w:tcW w:w="6946" w:type="dxa"/>
            <w:gridSpan w:val="4"/>
            <w:vAlign w:val="center"/>
          </w:tcPr>
          <w:p w:rsidR="00E46CBB" w:rsidRPr="00244711" w:rsidRDefault="00E46CBB" w:rsidP="00E46CBB">
            <w:pPr>
              <w:ind w:firstLine="567"/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E46CBB" w:rsidRPr="00244711" w:rsidTr="00E46CBB">
        <w:tc>
          <w:tcPr>
            <w:tcW w:w="2518" w:type="dxa"/>
            <w:vMerge/>
          </w:tcPr>
          <w:p w:rsidR="00E46CBB" w:rsidRPr="00244711" w:rsidRDefault="00E46CBB" w:rsidP="00E46CBB">
            <w:pPr>
              <w:ind w:firstLine="567"/>
            </w:pP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2018 год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2019 год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2020 год</w:t>
            </w:r>
          </w:p>
        </w:tc>
      </w:tr>
      <w:tr w:rsidR="00E46CBB" w:rsidRPr="00244711" w:rsidTr="00E46CBB">
        <w:tc>
          <w:tcPr>
            <w:tcW w:w="2518" w:type="dxa"/>
          </w:tcPr>
          <w:p w:rsidR="00E46CBB" w:rsidRPr="00244711" w:rsidRDefault="00E46CBB" w:rsidP="00E46CBB">
            <w:r w:rsidRPr="00244711">
              <w:t>Местный бюджет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548 542,2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186 892,1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181 624,0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180 026,1</w:t>
            </w:r>
          </w:p>
        </w:tc>
      </w:tr>
      <w:tr w:rsidR="00E46CBB" w:rsidRPr="00244711" w:rsidTr="00E46CBB">
        <w:tc>
          <w:tcPr>
            <w:tcW w:w="2518" w:type="dxa"/>
          </w:tcPr>
          <w:p w:rsidR="00E46CBB" w:rsidRPr="00244711" w:rsidRDefault="00E46CBB" w:rsidP="00E46CBB">
            <w:r w:rsidRPr="00244711">
              <w:t>из них: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</w:p>
        </w:tc>
      </w:tr>
      <w:tr w:rsidR="00E46CBB" w:rsidRPr="00244711" w:rsidTr="00E46CBB">
        <w:tc>
          <w:tcPr>
            <w:tcW w:w="2518" w:type="dxa"/>
          </w:tcPr>
          <w:p w:rsidR="00E46CBB" w:rsidRPr="00244711" w:rsidRDefault="00E46CBB" w:rsidP="00E46CBB">
            <w:r w:rsidRPr="00244711"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548 726,7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186 892,1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181 624,0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180 026,1</w:t>
            </w:r>
          </w:p>
        </w:tc>
      </w:tr>
      <w:tr w:rsidR="00E46CBB" w:rsidRPr="00244711" w:rsidTr="00E46CBB">
        <w:tc>
          <w:tcPr>
            <w:tcW w:w="2518" w:type="dxa"/>
          </w:tcPr>
          <w:p w:rsidR="00E46CBB" w:rsidRPr="00244711" w:rsidRDefault="00E46CBB" w:rsidP="00E46CBB">
            <w:pPr>
              <w:ind w:firstLine="567"/>
            </w:pPr>
            <w:r w:rsidRPr="00244711">
              <w:t>ИТОГО:</w:t>
            </w:r>
          </w:p>
        </w:tc>
        <w:tc>
          <w:tcPr>
            <w:tcW w:w="1843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548 726,7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186 892,1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181 624,0</w:t>
            </w:r>
          </w:p>
        </w:tc>
        <w:tc>
          <w:tcPr>
            <w:tcW w:w="1701" w:type="dxa"/>
            <w:vAlign w:val="center"/>
          </w:tcPr>
          <w:p w:rsidR="00E46CBB" w:rsidRPr="00244711" w:rsidRDefault="00E46CBB" w:rsidP="00E46CBB">
            <w:pPr>
              <w:jc w:val="center"/>
            </w:pPr>
            <w:r w:rsidRPr="00244711">
              <w:t>180 026,1</w:t>
            </w:r>
          </w:p>
        </w:tc>
      </w:tr>
    </w:tbl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</w:p>
    <w:p w:rsidR="00E46CBB" w:rsidRPr="00244711" w:rsidRDefault="00E46CBB" w:rsidP="00E46CBB">
      <w:pPr>
        <w:pStyle w:val="ConsPlusCell"/>
        <w:jc w:val="both"/>
      </w:pPr>
    </w:p>
    <w:p w:rsidR="00E46CBB" w:rsidRPr="00244711" w:rsidRDefault="00E46CBB" w:rsidP="00E46CBB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16. Муниципальная программа «Развитие и функционирование системы образования города Новокузнецка»</w:t>
      </w:r>
    </w:p>
    <w:p w:rsidR="00E46CBB" w:rsidRPr="00244711" w:rsidRDefault="00E46CBB" w:rsidP="00E46CBB">
      <w:pPr>
        <w:ind w:firstLine="709"/>
        <w:jc w:val="center"/>
        <w:rPr>
          <w:b/>
          <w:sz w:val="28"/>
          <w:szCs w:val="28"/>
        </w:rPr>
      </w:pPr>
    </w:p>
    <w:p w:rsidR="00E46CBB" w:rsidRPr="00244711" w:rsidRDefault="00E46CBB" w:rsidP="00E46CBB">
      <w:pPr>
        <w:ind w:firstLine="709"/>
        <w:jc w:val="both"/>
        <w:rPr>
          <w:bCs/>
          <w:sz w:val="28"/>
          <w:szCs w:val="28"/>
        </w:rPr>
      </w:pPr>
      <w:r w:rsidRPr="00244711">
        <w:rPr>
          <w:b/>
          <w:sz w:val="28"/>
          <w:szCs w:val="28"/>
        </w:rPr>
        <w:t>Цель</w:t>
      </w:r>
      <w:r w:rsidRPr="00244711">
        <w:rPr>
          <w:sz w:val="28"/>
          <w:szCs w:val="28"/>
        </w:rPr>
        <w:t xml:space="preserve"> программы - обеспечение доступности и качества образования на территории города Новокузнецка.</w:t>
      </w:r>
      <w:r w:rsidRPr="00244711">
        <w:rPr>
          <w:bCs/>
          <w:sz w:val="28"/>
          <w:szCs w:val="28"/>
        </w:rPr>
        <w:t xml:space="preserve"> 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Достижение указанной цели обеспечивается решением следующих задач:</w:t>
      </w:r>
    </w:p>
    <w:p w:rsidR="00E46CBB" w:rsidRPr="00244711" w:rsidRDefault="00E46CBB" w:rsidP="00E46CBB">
      <w:pPr>
        <w:widowControl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создание в системе дошкольного, общего и дополнительного образования равных возможностей для получения качественного образования и позитивной социализации детей;</w:t>
      </w:r>
    </w:p>
    <w:p w:rsidR="00E46CBB" w:rsidRPr="00244711" w:rsidRDefault="00E46CBB" w:rsidP="00E46C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 сохранение и развитие сложившейся в Кемеровской области и в городе Новокузнецке системы социальной поддержки субъектов образовательного процесса;</w:t>
      </w:r>
    </w:p>
    <w:p w:rsidR="00E46CBB" w:rsidRPr="00244711" w:rsidRDefault="00E46CBB" w:rsidP="00E46C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 повышение эффективности использования бюджетных средств;</w:t>
      </w:r>
    </w:p>
    <w:p w:rsidR="00E46CBB" w:rsidRPr="00244711" w:rsidRDefault="00E46CBB" w:rsidP="00E46C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обеспечение эффективного управления реализацией муниципальной программы.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Муниципальная программа «Развитие и функционирование системы образования города Новокузнецка» состоит из двух подпрограмм и двух отдельных мероприятий.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городского бюджета в 2018 – 2020 годах на муниципальную программу «Развитие и функционирование системы образования города Новокузнецка» представлены в таблице:</w:t>
      </w:r>
    </w:p>
    <w:p w:rsidR="00E46CBB" w:rsidRPr="00244711" w:rsidRDefault="00E46CBB" w:rsidP="00E46CBB">
      <w:pPr>
        <w:rPr>
          <w:sz w:val="28"/>
          <w:szCs w:val="28"/>
        </w:rPr>
      </w:pPr>
    </w:p>
    <w:p w:rsidR="00E46CBB" w:rsidRPr="00244711" w:rsidRDefault="00E46CBB" w:rsidP="00E46CBB">
      <w:pPr>
        <w:rPr>
          <w:sz w:val="28"/>
          <w:szCs w:val="28"/>
        </w:rPr>
      </w:pPr>
    </w:p>
    <w:p w:rsidR="00E46CBB" w:rsidRPr="00244711" w:rsidRDefault="00E46CBB" w:rsidP="00E46CBB">
      <w:pPr>
        <w:rPr>
          <w:sz w:val="28"/>
          <w:szCs w:val="28"/>
        </w:rPr>
        <w:sectPr w:rsidR="00E46CBB" w:rsidRPr="00244711">
          <w:pgSz w:w="11906" w:h="16838"/>
          <w:pgMar w:top="851" w:right="567" w:bottom="851" w:left="1701" w:header="567" w:footer="567" w:gutter="0"/>
          <w:cols w:space="720"/>
        </w:sectPr>
      </w:pPr>
    </w:p>
    <w:tbl>
      <w:tblPr>
        <w:tblW w:w="158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1416"/>
        <w:gridCol w:w="1419"/>
        <w:gridCol w:w="1559"/>
        <w:gridCol w:w="1417"/>
        <w:gridCol w:w="1416"/>
        <w:gridCol w:w="1562"/>
        <w:gridCol w:w="1418"/>
        <w:gridCol w:w="1418"/>
        <w:gridCol w:w="1558"/>
      </w:tblGrid>
      <w:tr w:rsidR="00E46CBB" w:rsidRPr="00244711" w:rsidTr="00E46CBB">
        <w:trPr>
          <w:trHeight w:val="255"/>
          <w:tblHeader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 xml:space="preserve">Наименование </w:t>
            </w:r>
          </w:p>
        </w:tc>
        <w:tc>
          <w:tcPr>
            <w:tcW w:w="13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color w:val="000000"/>
              </w:rPr>
              <w:t>Расходы по годам, тыс. руб.</w:t>
            </w:r>
          </w:p>
        </w:tc>
      </w:tr>
      <w:tr w:rsidR="00E46CBB" w:rsidRPr="00244711" w:rsidTr="00E46CBB">
        <w:trPr>
          <w:trHeight w:val="285"/>
          <w:tblHeader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rPr>
                <w:lang w:eastAsia="en-US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2018 год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2019 год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2020 год</w:t>
            </w:r>
          </w:p>
        </w:tc>
      </w:tr>
      <w:tr w:rsidR="00E46CBB" w:rsidRPr="00244711" w:rsidTr="00E46CBB">
        <w:trPr>
          <w:trHeight w:val="765"/>
          <w:tblHeader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Паспорт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Отклонение от паспорта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Паспорт программы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Проект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Отклонение от паспорта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Паспорт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Проект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Отклонение от паспорта</w:t>
            </w:r>
          </w:p>
        </w:tc>
      </w:tr>
      <w:tr w:rsidR="00E46CBB" w:rsidRPr="00244711" w:rsidTr="00E46CBB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ИТОГО ПО ПРОГРАММЕ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3 625 497,0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7 094 952,1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+3 469 455,1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3 048 855,2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6 792 607,8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+3 743 752,6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3 267 844,1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6 713 581,4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+3 445 737,3</w:t>
            </w:r>
          </w:p>
        </w:tc>
      </w:tr>
      <w:tr w:rsidR="00E46CBB" w:rsidRPr="00244711" w:rsidTr="00E46CBB">
        <w:trPr>
          <w:trHeight w:val="61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 xml:space="preserve">Подпрограмма 1 </w:t>
            </w:r>
            <w:r w:rsidRPr="00244711">
              <w:rPr>
                <w:b/>
              </w:rPr>
              <w:t>Развитие и функционирование муниципальных организаций образования города Новокузнецка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3 537 116,7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6 972 624,1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+3 435 507,4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2 985 588,9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6 691 170,4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+3 705 581,5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3 211 758,8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6 625 904,0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+3 414 145,2</w:t>
            </w:r>
          </w:p>
        </w:tc>
      </w:tr>
      <w:tr w:rsidR="00E46CBB" w:rsidRPr="00244711" w:rsidTr="00E46CBB">
        <w:trPr>
          <w:trHeight w:val="91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t>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1 582 818,0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2 907 180,2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+1 324 362,2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1 310 894,3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2 793 264,1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+1 482 369,8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1 556 423,2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2 851 095,9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+1 294 672,7</w:t>
            </w:r>
          </w:p>
        </w:tc>
      </w:tr>
      <w:tr w:rsidR="00E46CBB" w:rsidRPr="00244711" w:rsidTr="00E46CBB">
        <w:trPr>
          <w:trHeight w:val="123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687 427,3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2 594 619,6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+1 907 192,3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549 655,0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2 474 843,6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+1 925 188,6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671 446,1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2 339 619,2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+1 668 173,1</w:t>
            </w:r>
          </w:p>
        </w:tc>
      </w:tr>
      <w:tr w:rsidR="00E46CBB" w:rsidRPr="00244711" w:rsidTr="00E46CBB">
        <w:trPr>
          <w:trHeight w:val="8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Обеспечение деятельности образовательных организаций, осуществляющих  деятельность по адаптированным программам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54 744,0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60 501,8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+5 757,8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50 036,0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33 239,8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-16 796,2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44 449,8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33 239,8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-11 210</w:t>
            </w:r>
          </w:p>
        </w:tc>
      </w:tr>
      <w:tr w:rsidR="00E46CBB" w:rsidRPr="00244711" w:rsidTr="00E46CBB">
        <w:trPr>
          <w:trHeight w:val="57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778 818,4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672 815,6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-106 002,8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732 595,9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668 876,2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-63 719,7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592 923,3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671 050,2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+78 126,9</w:t>
            </w:r>
          </w:p>
        </w:tc>
      </w:tr>
      <w:tr w:rsidR="00E46CBB" w:rsidRPr="00244711" w:rsidTr="00E46CBB">
        <w:trPr>
          <w:trHeight w:val="79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13 910,0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377 468,5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+363 558,5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12 223,0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375 854,1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+363 631,1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14 029,0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375 854,1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+361 825,1</w:t>
            </w:r>
          </w:p>
        </w:tc>
      </w:tr>
      <w:tr w:rsidR="00E46CBB" w:rsidRPr="00244711" w:rsidTr="00E46CBB">
        <w:trPr>
          <w:trHeight w:val="51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 xml:space="preserve">Обеспечение научно-методического сопровождения деятельности образовательных организаций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22 095,0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20 679,6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-1 415,4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19 095,7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20 679,6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+1 583,9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19 179,7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20 679,6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+1 499,9</w:t>
            </w:r>
          </w:p>
        </w:tc>
      </w:tr>
      <w:tr w:rsidR="00E46CBB" w:rsidRPr="00244711" w:rsidTr="00E46CBB">
        <w:trPr>
          <w:trHeight w:val="9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 xml:space="preserve">Обеспечение психолого-педагогической, медицинской и социальной помощи </w:t>
            </w:r>
            <w:proofErr w:type="gramStart"/>
            <w:r w:rsidRPr="00244711">
              <w:rPr>
                <w:lang w:eastAsia="en-US"/>
              </w:rPr>
              <w:t>обучающимся</w:t>
            </w:r>
            <w:proofErr w:type="gramEnd"/>
            <w:r w:rsidRPr="00244711">
              <w:rPr>
                <w:lang w:eastAsia="en-US"/>
              </w:rPr>
              <w:t>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3 116,0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1 917,0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-1 199,0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2 289,0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1 854,4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-434,6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2 763,0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2 102,6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-660,4</w:t>
            </w:r>
          </w:p>
        </w:tc>
      </w:tr>
      <w:tr w:rsidR="00E46CBB" w:rsidRPr="00244711" w:rsidTr="00E46CBB">
        <w:trPr>
          <w:trHeight w:val="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604,0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4 863,0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+4 259,0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304,0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4 863,0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+4 559,0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4 863,0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+4 863,0</w:t>
            </w:r>
          </w:p>
        </w:tc>
      </w:tr>
      <w:tr w:rsidR="00E46CBB" w:rsidRPr="00244711" w:rsidTr="00E46CBB">
        <w:trPr>
          <w:trHeight w:val="51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Обеспечение безопасных условий образовательно-воспитательного процесса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</w:tr>
      <w:tr w:rsidR="00E46CBB" w:rsidRPr="00244711" w:rsidTr="00E46CBB">
        <w:trPr>
          <w:trHeight w:val="51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Содержание МБУ ЦБ КОиН, МБУ «Комбинат питания», МАУ РЭУ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393 584,0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332 578,8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-61 005,2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308 496,0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317 695,6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+9 199,6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310 544,7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327 399,6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+16 854,9</w:t>
            </w:r>
          </w:p>
        </w:tc>
      </w:tr>
      <w:tr w:rsidR="00E46CBB" w:rsidRPr="00244711" w:rsidTr="00E46CBB">
        <w:trPr>
          <w:trHeight w:val="4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Подпрограмма 2 Социальные гарантии в сфере образования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66 093,0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89 691,9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+23 598,9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41 497,0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79 995,1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+38 498,1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34 075,0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66 235,1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+32 160,1</w:t>
            </w:r>
          </w:p>
        </w:tc>
      </w:tr>
      <w:tr w:rsidR="00E46CBB" w:rsidRPr="00244711" w:rsidTr="00E46CBB">
        <w:trPr>
          <w:trHeight w:val="40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t>Организация круглогодичного отдыха и оздоровления детей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47 162,0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44 505,9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- 2 656,1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22 057,0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34 809,1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+12 752,1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20 315,0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34 809,1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+14 494,1</w:t>
            </w:r>
          </w:p>
        </w:tc>
      </w:tr>
      <w:tr w:rsidR="00E46CBB" w:rsidRPr="00244711" w:rsidTr="00E46CBB">
        <w:trPr>
          <w:trHeight w:val="55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Оказание мер социальной поддержки многодетных семей, обеспечение питанием детей из малообеспеченных семей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18 931,0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29 760,0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+10 829,0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19 440,0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29 760,0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+10 320,0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13 760,0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16 000,0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+2 240,0</w:t>
            </w:r>
          </w:p>
        </w:tc>
      </w:tr>
      <w:tr w:rsidR="00E46CBB" w:rsidRPr="00244711" w:rsidTr="00E46CBB">
        <w:trPr>
          <w:trHeight w:val="43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Социальная поддержка участников  образовательного процесса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12 374,0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+12 374,0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12 374,0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+12 374,0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12 374,0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+12 374,0</w:t>
            </w:r>
          </w:p>
        </w:tc>
      </w:tr>
      <w:tr w:rsidR="00E46CBB" w:rsidRPr="00244711" w:rsidTr="00E46CBB">
        <w:trPr>
          <w:trHeight w:val="84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3 052,0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+3 052,0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3 052,0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+3 052,0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3 052,0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+3 052,0</w:t>
            </w:r>
          </w:p>
        </w:tc>
      </w:tr>
      <w:tr w:rsidR="00E46CBB" w:rsidRPr="00244711" w:rsidTr="00E46CBB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Отдельные мероприятия программы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22 287,3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32 636,1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10 348,8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21 769,3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21 442,3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-327,0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22 010,3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21 442,3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/>
                <w:bCs/>
                <w:color w:val="000000" w:themeColor="text1"/>
              </w:rPr>
            </w:pPr>
            <w:r w:rsidRPr="00244711">
              <w:rPr>
                <w:b/>
                <w:bCs/>
                <w:color w:val="000000" w:themeColor="text1"/>
              </w:rPr>
              <w:t>-568,0</w:t>
            </w:r>
          </w:p>
        </w:tc>
      </w:tr>
      <w:tr w:rsidR="00E46CBB" w:rsidRPr="00244711" w:rsidTr="00E46CBB">
        <w:trPr>
          <w:trHeight w:val="51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Финансовое оздоровление сферы управления образованием</w:t>
            </w:r>
            <w:r w:rsidRPr="00244711">
              <w:rPr>
                <w:b/>
              </w:rPr>
              <w:t xml:space="preserve"> </w:t>
            </w:r>
            <w:r w:rsidRPr="00244711">
              <w:t>города Новокузнецка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9 604,8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+9 604,8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0,0</w:t>
            </w:r>
          </w:p>
        </w:tc>
      </w:tr>
      <w:tr w:rsidR="00E46CBB" w:rsidRPr="00244711" w:rsidTr="00E46CBB">
        <w:trPr>
          <w:trHeight w:val="51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Обеспечение деятельности КОиН по реализации муниципальной программы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22 287,3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23 031,3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+744,0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21 769,3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21 442,3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-327,0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22 010,3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21 442,3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color w:val="000000" w:themeColor="text1"/>
              </w:rPr>
            </w:pPr>
            <w:r w:rsidRPr="00244711">
              <w:rPr>
                <w:color w:val="000000" w:themeColor="text1"/>
              </w:rPr>
              <w:t>-568,0</w:t>
            </w:r>
          </w:p>
        </w:tc>
      </w:tr>
    </w:tbl>
    <w:p w:rsidR="00E46CBB" w:rsidRPr="00244711" w:rsidRDefault="00E46CBB" w:rsidP="00E46CBB">
      <w:pPr>
        <w:rPr>
          <w:sz w:val="28"/>
          <w:szCs w:val="28"/>
        </w:rPr>
        <w:sectPr w:rsidR="00E46CBB" w:rsidRPr="00244711" w:rsidSect="001A690A">
          <w:pgSz w:w="16838" w:h="11906" w:orient="landscape"/>
          <w:pgMar w:top="426" w:right="851" w:bottom="567" w:left="851" w:header="567" w:footer="567" w:gutter="0"/>
          <w:cols w:space="720"/>
        </w:sectPr>
      </w:pPr>
    </w:p>
    <w:p w:rsidR="00E46CBB" w:rsidRPr="00244711" w:rsidRDefault="00E46CBB" w:rsidP="00E46CBB">
      <w:pPr>
        <w:ind w:firstLine="708"/>
        <w:jc w:val="both"/>
        <w:rPr>
          <w:b/>
          <w:bCs/>
          <w:sz w:val="28"/>
          <w:szCs w:val="28"/>
        </w:rPr>
      </w:pPr>
      <w:proofErr w:type="gramStart"/>
      <w:r w:rsidRPr="00244711">
        <w:rPr>
          <w:sz w:val="28"/>
          <w:szCs w:val="28"/>
        </w:rPr>
        <w:t xml:space="preserve">В бюджете на 2018 – 2020 годы предусмотрены бюджетные ассигнования на реализацию муниципальной программы «Развитие и функционирование системы образования города Новокузнецка» в объеме </w:t>
      </w:r>
      <w:r w:rsidRPr="00244711">
        <w:rPr>
          <w:b/>
          <w:sz w:val="28"/>
          <w:szCs w:val="28"/>
        </w:rPr>
        <w:t>20 601 141,3</w:t>
      </w:r>
      <w:r w:rsidRPr="00244711">
        <w:rPr>
          <w:sz w:val="28"/>
          <w:szCs w:val="28"/>
        </w:rPr>
        <w:t xml:space="preserve"> тыс. руб., в том числе: на 2018 год – </w:t>
      </w:r>
      <w:r w:rsidRPr="00244711">
        <w:rPr>
          <w:b/>
          <w:bCs/>
          <w:sz w:val="28"/>
          <w:szCs w:val="28"/>
        </w:rPr>
        <w:t xml:space="preserve">7 094 952,1 </w:t>
      </w:r>
      <w:r w:rsidRPr="00244711">
        <w:rPr>
          <w:sz w:val="28"/>
          <w:szCs w:val="28"/>
        </w:rPr>
        <w:t xml:space="preserve">тыс. руб., на 2019 год – </w:t>
      </w:r>
      <w:r w:rsidRPr="00244711">
        <w:rPr>
          <w:b/>
          <w:bCs/>
          <w:sz w:val="28"/>
          <w:szCs w:val="28"/>
        </w:rPr>
        <w:t xml:space="preserve">6 792 607,8 </w:t>
      </w:r>
      <w:r w:rsidRPr="00244711">
        <w:rPr>
          <w:sz w:val="28"/>
          <w:szCs w:val="28"/>
        </w:rPr>
        <w:t xml:space="preserve">тыс. руб., на 2020 год – </w:t>
      </w:r>
      <w:r w:rsidRPr="00244711">
        <w:rPr>
          <w:b/>
          <w:bCs/>
          <w:sz w:val="28"/>
          <w:szCs w:val="28"/>
        </w:rPr>
        <w:t xml:space="preserve">6 713 581,4 </w:t>
      </w:r>
      <w:r w:rsidRPr="00244711">
        <w:rPr>
          <w:sz w:val="28"/>
          <w:szCs w:val="28"/>
        </w:rPr>
        <w:t xml:space="preserve">тыс. руб. </w:t>
      </w:r>
      <w:proofErr w:type="gramEnd"/>
    </w:p>
    <w:p w:rsidR="00E46CBB" w:rsidRPr="00244711" w:rsidRDefault="00E46CBB" w:rsidP="00E46CBB">
      <w:pPr>
        <w:ind w:firstLine="708"/>
        <w:jc w:val="both"/>
        <w:rPr>
          <w:b/>
          <w:bCs/>
          <w:sz w:val="28"/>
          <w:szCs w:val="28"/>
        </w:rPr>
      </w:pPr>
      <w:r w:rsidRPr="00244711">
        <w:rPr>
          <w:sz w:val="28"/>
          <w:szCs w:val="28"/>
        </w:rPr>
        <w:t xml:space="preserve">Предусмотренные в бюджете объемы бюджетных ассигнований, по сравнению с </w:t>
      </w:r>
      <w:proofErr w:type="gramStart"/>
      <w:r w:rsidRPr="00244711">
        <w:rPr>
          <w:sz w:val="28"/>
          <w:szCs w:val="28"/>
        </w:rPr>
        <w:t>утвержденными</w:t>
      </w:r>
      <w:proofErr w:type="gramEnd"/>
      <w:r w:rsidRPr="00244711">
        <w:rPr>
          <w:sz w:val="28"/>
          <w:szCs w:val="28"/>
        </w:rPr>
        <w:t xml:space="preserve"> в паспорте программы, в 2018 году увеличены на </w:t>
      </w:r>
      <w:r w:rsidRPr="00244711">
        <w:rPr>
          <w:b/>
          <w:bCs/>
          <w:sz w:val="28"/>
          <w:szCs w:val="28"/>
        </w:rPr>
        <w:t xml:space="preserve"> 3 469 455,1 </w:t>
      </w:r>
      <w:r w:rsidRPr="00244711">
        <w:rPr>
          <w:sz w:val="28"/>
          <w:szCs w:val="28"/>
        </w:rPr>
        <w:t xml:space="preserve">тыс. руб., в 2019 году – увеличены на </w:t>
      </w:r>
      <w:r w:rsidRPr="00244711">
        <w:rPr>
          <w:b/>
          <w:bCs/>
          <w:sz w:val="28"/>
          <w:szCs w:val="28"/>
        </w:rPr>
        <w:t xml:space="preserve">3 743 752,6 </w:t>
      </w:r>
      <w:r w:rsidRPr="00244711">
        <w:rPr>
          <w:sz w:val="28"/>
          <w:szCs w:val="28"/>
        </w:rPr>
        <w:t xml:space="preserve">тыс. руб., в 2020 году – увеличены на </w:t>
      </w:r>
      <w:r w:rsidRPr="00244711">
        <w:rPr>
          <w:b/>
          <w:bCs/>
          <w:sz w:val="28"/>
          <w:szCs w:val="28"/>
        </w:rPr>
        <w:t xml:space="preserve">3 445 737,3 </w:t>
      </w:r>
      <w:r w:rsidRPr="00244711">
        <w:rPr>
          <w:sz w:val="28"/>
          <w:szCs w:val="28"/>
        </w:rPr>
        <w:t>тыс. руб.</w:t>
      </w:r>
    </w:p>
    <w:p w:rsidR="00E46CBB" w:rsidRPr="00244711" w:rsidRDefault="00E46CBB" w:rsidP="00E46CBB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Подпрограмма 1 «Развитие и функционирование муниципальных организаций образования города Новокузнецка»</w:t>
      </w:r>
    </w:p>
    <w:p w:rsidR="00E46CBB" w:rsidRPr="00244711" w:rsidRDefault="00E46CBB" w:rsidP="00E46CBB">
      <w:pPr>
        <w:ind w:firstLine="709"/>
        <w:jc w:val="both"/>
        <w:rPr>
          <w:bCs/>
          <w:sz w:val="32"/>
          <w:szCs w:val="28"/>
        </w:rPr>
      </w:pPr>
      <w:r w:rsidRPr="00244711">
        <w:rPr>
          <w:sz w:val="28"/>
          <w:szCs w:val="28"/>
        </w:rPr>
        <w:t xml:space="preserve">Целью подпрограммы 1 является </w:t>
      </w:r>
      <w:r w:rsidRPr="00244711">
        <w:rPr>
          <w:sz w:val="28"/>
        </w:rPr>
        <w:t>создание в системе дошкольного, общего и дополнительного образования равных возможностей для получения качественного образования и позитивной социализации детей</w:t>
      </w:r>
      <w:r w:rsidRPr="00244711">
        <w:rPr>
          <w:sz w:val="32"/>
          <w:szCs w:val="28"/>
        </w:rPr>
        <w:t>.</w:t>
      </w:r>
      <w:r w:rsidRPr="00244711">
        <w:rPr>
          <w:bCs/>
          <w:sz w:val="32"/>
          <w:szCs w:val="28"/>
        </w:rPr>
        <w:t xml:space="preserve"> 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Для достижения поставленной цели необходимо решение следующих задач:</w:t>
      </w:r>
    </w:p>
    <w:p w:rsidR="00E46CBB" w:rsidRPr="00244711" w:rsidRDefault="00E46CBB" w:rsidP="00E46CBB">
      <w:pPr>
        <w:snapToGrid w:val="0"/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организация предоставления общедоступного и бесплатного дошкольного, общего и дополнительного образования детей;</w:t>
      </w:r>
    </w:p>
    <w:p w:rsidR="00E46CBB" w:rsidRPr="00244711" w:rsidRDefault="00E46CBB" w:rsidP="00E46CBB">
      <w:pPr>
        <w:snapToGrid w:val="0"/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обеспечение доступности получения образования, улучшение условий, сохранение и улучшение здоровья обучающихся;</w:t>
      </w:r>
    </w:p>
    <w:p w:rsidR="00E46CBB" w:rsidRPr="00244711" w:rsidRDefault="00E46CBB" w:rsidP="00E46CBB">
      <w:pPr>
        <w:snapToGrid w:val="0"/>
        <w:ind w:firstLine="851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закрепление квалифицированных кадров в муниципальных образовательных организациях.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обеспечение подпрограммы 1 «Развитие и функционирование муниципальных организаций образования города Новокузнецка» на 2018 год и плановый период 2019-2020 гг. в бюджете города предусмотрены расходы в объеме 20 289 698,5 тыс. руб., из них:</w:t>
      </w: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1"/>
        <w:gridCol w:w="1701"/>
        <w:gridCol w:w="1701"/>
        <w:gridCol w:w="1840"/>
        <w:gridCol w:w="1562"/>
      </w:tblGrid>
      <w:tr w:rsidR="00E46CBB" w:rsidRPr="00244711" w:rsidTr="00E46CBB">
        <w:tc>
          <w:tcPr>
            <w:tcW w:w="2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ind w:firstLine="426"/>
              <w:rPr>
                <w:lang w:eastAsia="en-US"/>
              </w:rPr>
            </w:pPr>
            <w:r w:rsidRPr="00244711">
              <w:rPr>
                <w:lang w:eastAsia="en-US"/>
              </w:rPr>
              <w:t>Источник финансирования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Объем финансирования по годам (тыс. руб.)</w:t>
            </w:r>
          </w:p>
        </w:tc>
      </w:tr>
      <w:tr w:rsidR="00E46CBB" w:rsidRPr="00244711" w:rsidTr="00E46CBB">
        <w:tc>
          <w:tcPr>
            <w:tcW w:w="2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2018 год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2019 год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2020 год</w:t>
            </w:r>
          </w:p>
        </w:tc>
      </w:tr>
      <w:tr w:rsidR="00E46CBB" w:rsidRPr="00244711" w:rsidTr="00E46CBB"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szCs w:val="20"/>
              </w:rPr>
            </w:pPr>
            <w:r w:rsidRPr="00244711">
              <w:rPr>
                <w:szCs w:val="20"/>
              </w:rPr>
              <w:t>7 574 611,1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2 734 258,3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2 452 809,6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2 387 543,2</w:t>
            </w:r>
          </w:p>
        </w:tc>
      </w:tr>
      <w:tr w:rsidR="00E46CBB" w:rsidRPr="00244711" w:rsidTr="00E46CBB">
        <w:trPr>
          <w:trHeight w:val="389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12 715 087,4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4 238 365,8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4 238 360,8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4 238 360,8</w:t>
            </w:r>
          </w:p>
        </w:tc>
      </w:tr>
      <w:tr w:rsidR="00E46CBB" w:rsidRPr="00244711" w:rsidTr="00E46CBB">
        <w:trPr>
          <w:trHeight w:val="389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ВСЕГО,  из них: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20 289 698,5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6 972 624,1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6 691 170,4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6 625 904,0</w:t>
            </w:r>
          </w:p>
        </w:tc>
      </w:tr>
      <w:tr w:rsidR="00E46CBB" w:rsidRPr="00244711" w:rsidTr="00E46CBB">
        <w:trPr>
          <w:trHeight w:val="389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 xml:space="preserve">Комитет образования и науки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19 677 232,6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6 768 468,8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6 487 015,1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6 421 748,7</w:t>
            </w:r>
          </w:p>
        </w:tc>
      </w:tr>
      <w:tr w:rsidR="00E46CBB" w:rsidRPr="00244711" w:rsidTr="00E46CBB">
        <w:trPr>
          <w:trHeight w:val="385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Управление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612 465,9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204 155,3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204 155,3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204 155,3</w:t>
            </w:r>
          </w:p>
        </w:tc>
      </w:tr>
      <w:tr w:rsidR="00E46CBB" w:rsidRPr="00244711" w:rsidTr="00E46CBB"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20 289 698,5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6 972 624,1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6 691 170,4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6 625 904,0</w:t>
            </w:r>
          </w:p>
        </w:tc>
      </w:tr>
    </w:tbl>
    <w:p w:rsidR="00E46CBB" w:rsidRPr="00244711" w:rsidRDefault="00E46CBB" w:rsidP="00E46CBB">
      <w:pPr>
        <w:pStyle w:val="ConsPlusCell"/>
        <w:tabs>
          <w:tab w:val="left" w:pos="284"/>
        </w:tabs>
        <w:ind w:firstLine="709"/>
        <w:jc w:val="both"/>
        <w:rPr>
          <w:sz w:val="24"/>
          <w:szCs w:val="24"/>
        </w:rPr>
      </w:pPr>
      <w:r w:rsidRPr="00244711">
        <w:rPr>
          <w:sz w:val="24"/>
          <w:szCs w:val="24"/>
        </w:rPr>
        <w:t xml:space="preserve"> </w:t>
      </w:r>
    </w:p>
    <w:p w:rsidR="00E46CBB" w:rsidRPr="00244711" w:rsidRDefault="00E46CBB" w:rsidP="00E46CBB">
      <w:pPr>
        <w:ind w:firstLine="709"/>
        <w:jc w:val="both"/>
        <w:rPr>
          <w:sz w:val="28"/>
        </w:rPr>
      </w:pPr>
      <w:proofErr w:type="gramStart"/>
      <w:r w:rsidRPr="00244711">
        <w:rPr>
          <w:sz w:val="28"/>
        </w:rPr>
        <w:t>Денежные средства будут направлены на выплату заработной платы работникам учреждений образования, культуры; приобретение продуктов питания для дошкольных образовательных учреждений, учреждений для детей-сирот и детей, оставшихся без попечения родителей и специальных (коррекционных) образовательных учреждений; оплату услуг персонала, выведенного в аутсорсинг; оплату коммунальных услуг, услуг по содержанию зданий и уплату налогов.</w:t>
      </w:r>
      <w:proofErr w:type="gramEnd"/>
    </w:p>
    <w:p w:rsidR="00E46CBB" w:rsidRPr="00244711" w:rsidRDefault="00E46CBB" w:rsidP="00E46CBB">
      <w:pPr>
        <w:ind w:firstLine="567"/>
        <w:jc w:val="both"/>
        <w:rPr>
          <w:sz w:val="28"/>
        </w:rPr>
      </w:pPr>
      <w:r w:rsidRPr="00244711">
        <w:rPr>
          <w:sz w:val="28"/>
          <w:szCs w:val="28"/>
        </w:rPr>
        <w:t>В 2018 году для продолжения строительства МАОУ «Средняя общеобразовательная школа №81 им. Е.В. Стародуб» в Заводском районе города Новокузнецка на 825 мест запланированы</w:t>
      </w:r>
      <w:r w:rsidRPr="00244711">
        <w:rPr>
          <w:sz w:val="28"/>
        </w:rPr>
        <w:t xml:space="preserve"> бюджетные ассигнования на осуществление бюджетных инвестиций в объекты капитального строительства муниципальной собственности в размере 50 332,2 тыс. руб.</w:t>
      </w:r>
    </w:p>
    <w:p w:rsidR="00E46CBB" w:rsidRPr="00244711" w:rsidRDefault="00E46CBB" w:rsidP="00E46CBB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Подпрограмма 2 «Социальные гарантии в сфере образования»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Целью подпрограммы 2 является сохранение и развитие сложившейся в Кемеровской области и в городе Новокузнецке системы социальной поддержки субъектов образовательного процесса.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Для достижения поставленной цели необходимо решение следующих задач:</w:t>
      </w:r>
    </w:p>
    <w:p w:rsidR="00E46CBB" w:rsidRPr="00244711" w:rsidRDefault="00E46CBB" w:rsidP="00E46CBB">
      <w:pPr>
        <w:snapToGri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создание условий для организации летнего отдыха детей;</w:t>
      </w:r>
    </w:p>
    <w:p w:rsidR="00E46CBB" w:rsidRPr="00244711" w:rsidRDefault="00E46CBB" w:rsidP="00E46CBB">
      <w:pPr>
        <w:snapToGri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обеспечение детей из многодетных и малообеспеченных семей питанием в образовательных учреждениях;</w:t>
      </w:r>
    </w:p>
    <w:p w:rsidR="00E46CBB" w:rsidRPr="00244711" w:rsidRDefault="00E46CBB" w:rsidP="00E46C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совершенствование системы выявления, развития и адресной поддержки участников образовательного процесса.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На финансовое обеспечение подпрограммы 2 «Социальные гарантии в сфере образования» в бюджете города предусмотрены расходы в объеме 235 922,1 руб., из них: </w:t>
      </w:r>
    </w:p>
    <w:p w:rsidR="00E46CBB" w:rsidRPr="00244711" w:rsidRDefault="00E46CBB" w:rsidP="00E46CBB">
      <w:pPr>
        <w:ind w:firstLine="851"/>
        <w:jc w:val="both"/>
        <w:rPr>
          <w:sz w:val="28"/>
          <w:szCs w:val="28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9"/>
        <w:gridCol w:w="1839"/>
        <w:gridCol w:w="1840"/>
        <w:gridCol w:w="1566"/>
        <w:gridCol w:w="1701"/>
      </w:tblGrid>
      <w:tr w:rsidR="00E46CBB" w:rsidRPr="00244711" w:rsidTr="00E46CBB"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Источник финансирования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Объем финансирования по годам (тыс. руб.)</w:t>
            </w:r>
          </w:p>
        </w:tc>
      </w:tr>
      <w:tr w:rsidR="00E46CBB" w:rsidRPr="00244711" w:rsidTr="00E46CBB"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ВСЕГО: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2018 год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2019 год</w:t>
            </w:r>
          </w:p>
        </w:tc>
      </w:tr>
      <w:tr w:rsidR="00E46CBB" w:rsidRPr="00244711" w:rsidTr="00E46CBB">
        <w:trPr>
          <w:trHeight w:val="41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Местный бюджет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56 444,1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29 865,9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20 169,1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6 409,1</w:t>
            </w:r>
          </w:p>
        </w:tc>
      </w:tr>
      <w:tr w:rsidR="00E46CBB" w:rsidRPr="00244711" w:rsidTr="00E46CBB">
        <w:trPr>
          <w:trHeight w:val="41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Областной бюджет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179 478,0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59 826,0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59 826,0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59 826,0</w:t>
            </w:r>
          </w:p>
        </w:tc>
      </w:tr>
      <w:tr w:rsidR="00E46CBB" w:rsidRPr="00244711" w:rsidTr="00E46CBB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ВСЕГО,  из них: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235 922,1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89 691,9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79 995,1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66 235,1</w:t>
            </w:r>
          </w:p>
        </w:tc>
      </w:tr>
      <w:tr w:rsidR="00E46CBB" w:rsidRPr="00244711" w:rsidTr="00E46CBB">
        <w:trPr>
          <w:trHeight w:val="41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 xml:space="preserve">Комитет образования и науки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155 832,2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64 010,2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rPr>
                <w:bCs/>
              </w:rPr>
              <w:t>52 791,0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rPr>
                <w:bCs/>
              </w:rPr>
              <w:t>39 031,0</w:t>
            </w:r>
          </w:p>
        </w:tc>
      </w:tr>
      <w:tr w:rsidR="00E46CBB" w:rsidRPr="00244711" w:rsidTr="00E46CBB">
        <w:trPr>
          <w:trHeight w:val="281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Управление культуры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9 000,0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3 000,0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3 000,0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3 000,0</w:t>
            </w:r>
          </w:p>
        </w:tc>
      </w:tr>
      <w:tr w:rsidR="00E46CBB" w:rsidRPr="00244711" w:rsidTr="00E46CBB">
        <w:trPr>
          <w:trHeight w:val="271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Комитет социальной защиты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71 089,9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22 681,7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24 204,1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24 204,1</w:t>
            </w:r>
          </w:p>
        </w:tc>
      </w:tr>
      <w:tr w:rsidR="00E46CBB" w:rsidRPr="00244711" w:rsidTr="00E46CBB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ИТОГО: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235 922,1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89 691,9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79 995,1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66 235,1</w:t>
            </w:r>
          </w:p>
        </w:tc>
      </w:tr>
    </w:tbl>
    <w:p w:rsidR="00E46CBB" w:rsidRPr="00244711" w:rsidRDefault="00E46CBB" w:rsidP="00E46CBB">
      <w:pPr>
        <w:ind w:firstLine="708"/>
        <w:jc w:val="both"/>
        <w:rPr>
          <w:sz w:val="28"/>
        </w:rPr>
      </w:pPr>
      <w:r w:rsidRPr="00244711">
        <w:rPr>
          <w:sz w:val="28"/>
        </w:rPr>
        <w:t xml:space="preserve">Денежные средства будут направлены на организацию летнего отдыха детей и подростков; на организацию горячего питания учащихся общеобразовательных школ из многодетных и малообеспеченных семей; выплату стипендий отличникам учебы; </w:t>
      </w:r>
      <w:r w:rsidRPr="00244711">
        <w:rPr>
          <w:sz w:val="28"/>
          <w:szCs w:val="28"/>
        </w:rPr>
        <w:t>о</w:t>
      </w:r>
      <w:r w:rsidRPr="00244711">
        <w:rPr>
          <w:sz w:val="28"/>
          <w:szCs w:val="28"/>
          <w:lang w:eastAsia="en-US"/>
        </w:rPr>
        <w:t>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организаций;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</w:t>
      </w:r>
      <w:r w:rsidRPr="00244711">
        <w:rPr>
          <w:sz w:val="28"/>
          <w:szCs w:val="28"/>
        </w:rPr>
        <w:t>.</w:t>
      </w:r>
    </w:p>
    <w:p w:rsidR="00E46CBB" w:rsidRPr="00244711" w:rsidRDefault="00E46CBB" w:rsidP="00E46CBB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 xml:space="preserve">Отдельное мероприятие 1 «Финансовое оздоровление сферы управления образованием </w:t>
      </w:r>
      <w:r w:rsidRPr="00244711">
        <w:rPr>
          <w:b/>
          <w:sz w:val="28"/>
        </w:rPr>
        <w:t>города Новокузнецка</w:t>
      </w:r>
      <w:r w:rsidRPr="00244711">
        <w:rPr>
          <w:b/>
          <w:sz w:val="28"/>
          <w:szCs w:val="28"/>
        </w:rPr>
        <w:t>».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Задача отдельного мероприятия 1 </w:t>
      </w:r>
      <w:r w:rsidRPr="00244711">
        <w:rPr>
          <w:b/>
          <w:sz w:val="28"/>
          <w:szCs w:val="28"/>
        </w:rPr>
        <w:t>«</w:t>
      </w:r>
      <w:r w:rsidRPr="00244711">
        <w:rPr>
          <w:sz w:val="28"/>
          <w:szCs w:val="28"/>
        </w:rPr>
        <w:t>Финансовое оздоровление сферы управления образованием города Новокузнецка» – повышение эффективности использования бюджетных средств.</w:t>
      </w:r>
    </w:p>
    <w:p w:rsidR="00E46CBB" w:rsidRPr="00244711" w:rsidRDefault="00E46CBB" w:rsidP="00E46CBB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оздоровление сферы управления образованием предусмотрены расходы в сумме 9 604,8 тыс. руб. на 2018 год из средств местного бюджета.</w:t>
      </w:r>
    </w:p>
    <w:p w:rsidR="00E46CBB" w:rsidRPr="00244711" w:rsidRDefault="00E46CBB" w:rsidP="00E46CBB">
      <w:pPr>
        <w:ind w:firstLine="708"/>
        <w:jc w:val="both"/>
        <w:rPr>
          <w:sz w:val="28"/>
        </w:rPr>
      </w:pPr>
      <w:r w:rsidRPr="00244711">
        <w:rPr>
          <w:sz w:val="28"/>
        </w:rPr>
        <w:t>Денежные средства будут направлены на погашение кредиторской задолженности Комитета образования и науки города Новокузнецка и его подведомственных организаций.</w:t>
      </w:r>
    </w:p>
    <w:p w:rsidR="00E46CBB" w:rsidRPr="00244711" w:rsidRDefault="00E46CBB" w:rsidP="00E46CBB">
      <w:pPr>
        <w:ind w:firstLine="709"/>
        <w:jc w:val="both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Отдельное мероприятие 2 «Обеспечение деятельности Комитета образования и науки администрации города Новокузнецка по реализации муниципальной программы».</w:t>
      </w:r>
    </w:p>
    <w:p w:rsidR="00E46CBB" w:rsidRPr="00244711" w:rsidRDefault="00E46CBB" w:rsidP="00E46CBB">
      <w:pPr>
        <w:widowControl w:val="0"/>
        <w:tabs>
          <w:tab w:val="left" w:pos="709"/>
        </w:tabs>
        <w:suppressAutoHyphens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244711">
        <w:rPr>
          <w:sz w:val="28"/>
          <w:szCs w:val="28"/>
        </w:rPr>
        <w:t>Комитет образования и науки администрации города Новокузнецка</w:t>
      </w:r>
      <w:r w:rsidRPr="00244711">
        <w:rPr>
          <w:rFonts w:eastAsia="Andale Sans UI"/>
          <w:kern w:val="2"/>
          <w:sz w:val="28"/>
          <w:szCs w:val="28"/>
          <w:lang w:eastAsia="ar-SA"/>
        </w:rPr>
        <w:t xml:space="preserve"> является структурным подразделением администрации города Новокузнецка. </w:t>
      </w:r>
    </w:p>
    <w:p w:rsidR="00E46CBB" w:rsidRPr="00244711" w:rsidRDefault="00E46CBB" w:rsidP="00E46CBB">
      <w:pPr>
        <w:widowControl w:val="0"/>
        <w:tabs>
          <w:tab w:val="left" w:pos="1276"/>
        </w:tabs>
        <w:suppressAutoHyphens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244711">
        <w:rPr>
          <w:sz w:val="28"/>
          <w:szCs w:val="28"/>
        </w:rPr>
        <w:t>Комитет образования и науки администрации города Новокузнецка</w:t>
      </w:r>
      <w:r w:rsidRPr="00244711">
        <w:rPr>
          <w:rFonts w:eastAsia="Andale Sans UI"/>
          <w:kern w:val="2"/>
          <w:sz w:val="28"/>
          <w:szCs w:val="28"/>
          <w:lang w:eastAsia="ar-SA"/>
        </w:rPr>
        <w:t xml:space="preserve"> организует совместную деятельность с другими структурными подразделениями администрации города Новокузнецка по вопросам обеспечения условий воспитания и содержания обучающихся и воспитанников, охраны их здоровья, прав несовершеннолетних.</w:t>
      </w:r>
    </w:p>
    <w:p w:rsidR="00E46CBB" w:rsidRPr="00244711" w:rsidRDefault="00E46CBB" w:rsidP="00E46CBB">
      <w:pPr>
        <w:widowControl w:val="0"/>
        <w:tabs>
          <w:tab w:val="left" w:pos="709"/>
        </w:tabs>
        <w:suppressAutoHyphens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244711">
        <w:rPr>
          <w:rFonts w:eastAsia="Andale Sans UI"/>
          <w:kern w:val="2"/>
          <w:sz w:val="28"/>
          <w:szCs w:val="28"/>
          <w:lang w:eastAsia="ar-SA"/>
        </w:rPr>
        <w:t>Задачами деятельности КОиН являются:</w:t>
      </w:r>
    </w:p>
    <w:p w:rsidR="00E46CBB" w:rsidRPr="00244711" w:rsidRDefault="00E46CBB" w:rsidP="00E46CBB">
      <w:pPr>
        <w:widowControl w:val="0"/>
        <w:tabs>
          <w:tab w:val="left" w:pos="709"/>
        </w:tabs>
        <w:suppressAutoHyphens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244711">
        <w:rPr>
          <w:rFonts w:eastAsia="Andale Sans UI"/>
          <w:kern w:val="2"/>
          <w:sz w:val="28"/>
          <w:szCs w:val="28"/>
          <w:lang w:eastAsia="ar-SA"/>
        </w:rPr>
        <w:t>- осуществление полномочий администрации города Новокузнецка в сфере образования;</w:t>
      </w:r>
    </w:p>
    <w:p w:rsidR="00E46CBB" w:rsidRPr="00244711" w:rsidRDefault="00E46CBB" w:rsidP="00E46CBB">
      <w:pPr>
        <w:widowControl w:val="0"/>
        <w:tabs>
          <w:tab w:val="left" w:pos="709"/>
        </w:tabs>
        <w:suppressAutoHyphens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244711">
        <w:rPr>
          <w:rFonts w:eastAsia="Andale Sans UI"/>
          <w:kern w:val="2"/>
          <w:sz w:val="28"/>
          <w:szCs w:val="28"/>
          <w:lang w:eastAsia="ar-SA"/>
        </w:rPr>
        <w:t xml:space="preserve">- обеспечение </w:t>
      </w:r>
      <w:proofErr w:type="gramStart"/>
      <w:r w:rsidRPr="00244711">
        <w:rPr>
          <w:rFonts w:eastAsia="Andale Sans UI"/>
          <w:kern w:val="2"/>
          <w:sz w:val="28"/>
          <w:szCs w:val="28"/>
          <w:lang w:eastAsia="ar-SA"/>
        </w:rPr>
        <w:t>развития системы образования города Новокузнецка</w:t>
      </w:r>
      <w:proofErr w:type="gramEnd"/>
      <w:r w:rsidRPr="00244711">
        <w:rPr>
          <w:rFonts w:eastAsia="Andale Sans UI"/>
          <w:kern w:val="2"/>
          <w:sz w:val="28"/>
          <w:szCs w:val="28"/>
          <w:lang w:eastAsia="ar-SA"/>
        </w:rPr>
        <w:t>;</w:t>
      </w:r>
    </w:p>
    <w:p w:rsidR="00E46CBB" w:rsidRPr="00244711" w:rsidRDefault="00E46CBB" w:rsidP="00E46CBB">
      <w:pPr>
        <w:widowControl w:val="0"/>
        <w:tabs>
          <w:tab w:val="left" w:pos="709"/>
        </w:tabs>
        <w:suppressAutoHyphens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244711">
        <w:rPr>
          <w:rFonts w:eastAsia="Andale Sans UI"/>
          <w:kern w:val="2"/>
          <w:sz w:val="28"/>
          <w:szCs w:val="28"/>
          <w:lang w:eastAsia="ar-SA"/>
        </w:rPr>
        <w:t xml:space="preserve">- создание условий, обеспечивающих реализацию государственных гарантий прав граждан в области образования. </w:t>
      </w:r>
    </w:p>
    <w:p w:rsidR="00E46CBB" w:rsidRPr="00244711" w:rsidRDefault="00E46CBB" w:rsidP="00E46CBB">
      <w:pPr>
        <w:pStyle w:val="24"/>
        <w:tabs>
          <w:tab w:val="left" w:pos="28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Расходы бюджета на обеспечение деятельности Комитета образования и науки по реализации муниципальной программы предусмотрены в сумме 65 915,9 тыс. руб., в том числе: </w:t>
      </w: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9"/>
        <w:gridCol w:w="1839"/>
        <w:gridCol w:w="1840"/>
        <w:gridCol w:w="1566"/>
        <w:gridCol w:w="1701"/>
      </w:tblGrid>
      <w:tr w:rsidR="00E46CBB" w:rsidRPr="00244711" w:rsidTr="00E46CBB">
        <w:tc>
          <w:tcPr>
            <w:tcW w:w="2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Источник финансирования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Объем финансирования по годам (тыс. руб.)</w:t>
            </w:r>
          </w:p>
        </w:tc>
      </w:tr>
      <w:tr w:rsidR="00E46CBB" w:rsidRPr="00244711" w:rsidTr="00E46CBB">
        <w:tc>
          <w:tcPr>
            <w:tcW w:w="2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rPr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ВСЕГО: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2018 год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2020 год</w:t>
            </w:r>
          </w:p>
        </w:tc>
      </w:tr>
      <w:tr w:rsidR="00E46CBB" w:rsidRPr="00244711" w:rsidTr="00E46CBB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rPr>
                <w:lang w:eastAsia="en-US"/>
              </w:rPr>
            </w:pPr>
            <w:r w:rsidRPr="00244711">
              <w:rPr>
                <w:lang w:eastAsia="en-US"/>
              </w:rPr>
              <w:t>Местный бюджет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sz w:val="20"/>
                <w:szCs w:val="20"/>
              </w:rPr>
            </w:pPr>
            <w:r w:rsidRPr="00244711">
              <w:rPr>
                <w:szCs w:val="20"/>
              </w:rPr>
              <w:t>65 915,9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23 031,3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21 442,3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21 442,3</w:t>
            </w:r>
          </w:p>
        </w:tc>
      </w:tr>
      <w:tr w:rsidR="00E46CBB" w:rsidRPr="00244711" w:rsidTr="00E46CBB">
        <w:trPr>
          <w:trHeight w:val="31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r w:rsidRPr="00244711">
              <w:t>из них:</w:t>
            </w:r>
          </w:p>
        </w:tc>
        <w:tc>
          <w:tcPr>
            <w:tcW w:w="183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</w:p>
        </w:tc>
        <w:tc>
          <w:tcPr>
            <w:tcW w:w="156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</w:p>
        </w:tc>
      </w:tr>
      <w:tr w:rsidR="00E46CBB" w:rsidRPr="00244711" w:rsidTr="00E46CBB">
        <w:trPr>
          <w:trHeight w:val="31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r w:rsidRPr="00244711">
              <w:rPr>
                <w:lang w:eastAsia="en-US"/>
              </w:rPr>
              <w:t>Комитет образования и науки</w:t>
            </w:r>
          </w:p>
        </w:tc>
        <w:tc>
          <w:tcPr>
            <w:tcW w:w="1839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sz w:val="20"/>
                <w:szCs w:val="20"/>
              </w:rPr>
            </w:pPr>
            <w:r w:rsidRPr="00244711">
              <w:rPr>
                <w:szCs w:val="20"/>
              </w:rPr>
              <w:t>65 915,9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23 031,3</w:t>
            </w:r>
          </w:p>
        </w:tc>
        <w:tc>
          <w:tcPr>
            <w:tcW w:w="1566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21 442,3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6CBB" w:rsidRPr="00244711" w:rsidRDefault="00E46CBB" w:rsidP="00E46CBB">
            <w:pPr>
              <w:jc w:val="center"/>
            </w:pPr>
            <w:r w:rsidRPr="00244711">
              <w:t>21 442,3</w:t>
            </w:r>
          </w:p>
        </w:tc>
      </w:tr>
    </w:tbl>
    <w:p w:rsidR="00E46CBB" w:rsidRPr="00244711" w:rsidRDefault="00E46CBB" w:rsidP="00E46CBB"/>
    <w:p w:rsidR="00E46CBB" w:rsidRPr="00244711" w:rsidRDefault="00E46CBB" w:rsidP="00E46CBB">
      <w:pPr>
        <w:ind w:firstLine="708"/>
        <w:jc w:val="both"/>
        <w:rPr>
          <w:sz w:val="28"/>
        </w:rPr>
      </w:pPr>
      <w:r w:rsidRPr="00244711">
        <w:rPr>
          <w:sz w:val="28"/>
        </w:rPr>
        <w:t xml:space="preserve">На выплату заработной платы денежные средства будут направлены в сумме 21 442,3 тыс. руб. ежегодно. На оплату коммунальных услуг в 2018 году предусмотрено 699,0 тыс. руб. Оставшаяся сумма в размере 890,0 тыс. руб. будет направлена на содержание </w:t>
      </w:r>
      <w:r w:rsidRPr="00244711">
        <w:rPr>
          <w:sz w:val="28"/>
          <w:szCs w:val="28"/>
        </w:rPr>
        <w:t>Комитета образования и науки администрации города Новокузнецка.</w:t>
      </w:r>
    </w:p>
    <w:p w:rsidR="00E46CBB" w:rsidRPr="00244711" w:rsidRDefault="00E46CBB" w:rsidP="00E46CBB">
      <w:pPr>
        <w:ind w:firstLine="708"/>
        <w:jc w:val="both"/>
        <w:rPr>
          <w:sz w:val="28"/>
        </w:rPr>
      </w:pPr>
      <w:r w:rsidRPr="00244711">
        <w:rPr>
          <w:sz w:val="28"/>
        </w:rPr>
        <w:t xml:space="preserve"> В бюджете 2018 года предусмотрена единовременная выплата при выходе работников на пенсию в сумме 204,0 тыс. руб. </w:t>
      </w:r>
    </w:p>
    <w:p w:rsidR="00F32084" w:rsidRPr="00244711" w:rsidRDefault="00F32084" w:rsidP="002D1737">
      <w:pPr>
        <w:ind w:firstLine="709"/>
        <w:jc w:val="center"/>
        <w:rPr>
          <w:b/>
          <w:sz w:val="28"/>
          <w:szCs w:val="28"/>
        </w:rPr>
      </w:pPr>
    </w:p>
    <w:p w:rsidR="00A3719A" w:rsidRPr="00244711" w:rsidRDefault="00A3719A" w:rsidP="00A3719A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17. Муниципальная программа «Защита прав детей-сирот и детей, оставшихся без попечения родителей, прав недееспособных граждан»</w:t>
      </w:r>
    </w:p>
    <w:p w:rsidR="00A3719A" w:rsidRPr="00244711" w:rsidRDefault="00A3719A" w:rsidP="00A3719A">
      <w:pPr>
        <w:ind w:firstLine="709"/>
        <w:jc w:val="center"/>
        <w:rPr>
          <w:b/>
          <w:sz w:val="28"/>
          <w:szCs w:val="28"/>
        </w:rPr>
      </w:pPr>
    </w:p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</w:pPr>
      <w:r w:rsidRPr="00244711">
        <w:rPr>
          <w:rFonts w:eastAsiaTheme="minorEastAsia"/>
          <w:b/>
          <w:sz w:val="28"/>
          <w:szCs w:val="28"/>
        </w:rPr>
        <w:t>Целью</w:t>
      </w:r>
      <w:r w:rsidRPr="00244711">
        <w:rPr>
          <w:rFonts w:eastAsiaTheme="minorEastAsia"/>
          <w:sz w:val="28"/>
          <w:szCs w:val="28"/>
        </w:rPr>
        <w:t xml:space="preserve"> муниципальной программы является снижение социально-экономических проблем в городе Новокузнецке путем уменьшения количества детей – сирот, и детей оставшихся без попечения родителей. Достижение указанных целей обеспечивается решением следующих </w:t>
      </w:r>
      <w:r w:rsidRPr="00244711">
        <w:rPr>
          <w:rFonts w:eastAsiaTheme="minorEastAsia"/>
          <w:b/>
          <w:sz w:val="28"/>
          <w:szCs w:val="28"/>
        </w:rPr>
        <w:t>задач</w:t>
      </w:r>
      <w:r w:rsidRPr="00244711">
        <w:rPr>
          <w:rFonts w:eastAsiaTheme="minorEastAsia"/>
          <w:sz w:val="28"/>
          <w:szCs w:val="28"/>
        </w:rPr>
        <w:t>:</w:t>
      </w:r>
    </w:p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</w:pPr>
      <w:r w:rsidRPr="00244711">
        <w:rPr>
          <w:rFonts w:eastAsiaTheme="minorEastAsia"/>
          <w:sz w:val="28"/>
          <w:szCs w:val="28"/>
        </w:rPr>
        <w:t>- создание у жителей города Новокузнецка позитивного отношения к приему в семью детей – сирот и детей, оставшихся без попечения родителей;</w:t>
      </w:r>
    </w:p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</w:pPr>
      <w:r w:rsidRPr="00244711">
        <w:rPr>
          <w:rFonts w:eastAsiaTheme="minorEastAsia"/>
          <w:sz w:val="28"/>
          <w:szCs w:val="28"/>
        </w:rPr>
        <w:t>- снижение социального сиротства.</w:t>
      </w:r>
    </w:p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</w:pPr>
      <w:r w:rsidRPr="00244711">
        <w:rPr>
          <w:rFonts w:eastAsiaTheme="minorEastAsia"/>
          <w:sz w:val="28"/>
          <w:szCs w:val="28"/>
        </w:rPr>
        <w:t xml:space="preserve">Муниципальная программа состоит из трех мероприятий: </w:t>
      </w:r>
    </w:p>
    <w:p w:rsidR="00A3719A" w:rsidRPr="00244711" w:rsidRDefault="00A3719A" w:rsidP="00A3719A">
      <w:pPr>
        <w:pStyle w:val="af1"/>
        <w:numPr>
          <w:ilvl w:val="0"/>
          <w:numId w:val="11"/>
        </w:numPr>
        <w:jc w:val="both"/>
        <w:rPr>
          <w:rFonts w:eastAsiaTheme="minorEastAsia"/>
          <w:sz w:val="28"/>
          <w:szCs w:val="28"/>
        </w:rPr>
      </w:pPr>
      <w:r w:rsidRPr="00244711">
        <w:rPr>
          <w:rFonts w:eastAsiaTheme="minorEastAsia"/>
          <w:sz w:val="28"/>
          <w:szCs w:val="28"/>
        </w:rPr>
        <w:t>«Развитие семейных форм устройства детей-сирот и детей, оставшихся без попечения родителей»;</w:t>
      </w:r>
    </w:p>
    <w:p w:rsidR="00A3719A" w:rsidRPr="00244711" w:rsidRDefault="00A3719A" w:rsidP="00A3719A">
      <w:pPr>
        <w:pStyle w:val="af1"/>
        <w:numPr>
          <w:ilvl w:val="0"/>
          <w:numId w:val="11"/>
        </w:numPr>
        <w:jc w:val="both"/>
        <w:rPr>
          <w:rFonts w:eastAsiaTheme="minorEastAsia"/>
          <w:sz w:val="28"/>
          <w:szCs w:val="28"/>
        </w:rPr>
      </w:pPr>
      <w:r w:rsidRPr="00244711">
        <w:rPr>
          <w:rFonts w:eastAsiaTheme="minorEastAsia"/>
          <w:sz w:val="28"/>
          <w:szCs w:val="28"/>
        </w:rPr>
        <w:t>«Организация работы с недееспособными и ограниченно дееспособными гражданами»;</w:t>
      </w:r>
    </w:p>
    <w:p w:rsidR="00A3719A" w:rsidRPr="00244711" w:rsidRDefault="00A3719A" w:rsidP="00A3719A">
      <w:pPr>
        <w:pStyle w:val="af1"/>
        <w:numPr>
          <w:ilvl w:val="0"/>
          <w:numId w:val="11"/>
        </w:numPr>
        <w:jc w:val="both"/>
        <w:rPr>
          <w:rFonts w:eastAsiaTheme="minorEastAsia"/>
          <w:sz w:val="28"/>
          <w:szCs w:val="28"/>
        </w:rPr>
      </w:pPr>
      <w:r w:rsidRPr="00244711">
        <w:rPr>
          <w:rFonts w:eastAsiaTheme="minorEastAsia"/>
          <w:sz w:val="28"/>
          <w:szCs w:val="28"/>
        </w:rPr>
        <w:t xml:space="preserve">«Обеспечение деятельности Управления опеки и попечительства Администрации города Новокузнецка». </w:t>
      </w:r>
    </w:p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</w:pPr>
      <w:r w:rsidRPr="00244711">
        <w:rPr>
          <w:rFonts w:eastAsiaTheme="minorEastAsia"/>
          <w:sz w:val="28"/>
          <w:szCs w:val="28"/>
        </w:rPr>
        <w:t>Эффективность решения поставленных программой задач посредством реализации мероприятий программы будет осуществляться путем мониторинга следующих показателей:</w:t>
      </w:r>
    </w:p>
    <w:p w:rsidR="00A3719A" w:rsidRPr="00244711" w:rsidRDefault="00A3719A" w:rsidP="00A3719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- доля детей-сирот и детей, оставшихся без попечения родителей, находящихся в семьях, к общему количеству детей-сирот;</w:t>
      </w:r>
    </w:p>
    <w:p w:rsidR="00A3719A" w:rsidRPr="00244711" w:rsidRDefault="00A3719A" w:rsidP="00A3719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- доля детей-сирот и детей, оставшихся без попечения родителей, к общему количеству несовершеннолетних граждан;</w:t>
      </w:r>
    </w:p>
    <w:p w:rsidR="00A3719A" w:rsidRPr="00244711" w:rsidRDefault="00A3719A" w:rsidP="00A3719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- доля недееспособных граждан, находящихся под опекой родственников, от общего количества недееспособных граждан, проживающих в городе Новокузнецке.</w:t>
      </w:r>
    </w:p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</w:pPr>
      <w:r w:rsidRPr="00244711">
        <w:rPr>
          <w:rFonts w:eastAsiaTheme="minorEastAsia"/>
          <w:sz w:val="28"/>
          <w:szCs w:val="28"/>
        </w:rPr>
        <w:t xml:space="preserve">Реализация программы будет способствовать активизации семейного устройства детей-сирот и детей, оставшихся без попечения родителей, созданию у жителей Новокузнецкого городского округа позитивного отношения к приему в семью детей-сирот и детей, оставшихся без попечения родителей, оказанию финансовой поддержки и помощи опекунским, приемным семьям, усыновителям. Кроме того, дополнительные меры социальной поддержки могут вызвать у граждан интерес к усыновлению более одного ребенка, в том числе братьев и сестер, детей старшего (от 7 лет и старше) возраста, приему в замещающую семью детей-инвалидов, несовершеннолетних старше 14 лет. </w:t>
      </w:r>
    </w:p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</w:pPr>
      <w:r w:rsidRPr="00244711">
        <w:rPr>
          <w:rFonts w:eastAsiaTheme="minorEastAsia"/>
          <w:sz w:val="28"/>
          <w:szCs w:val="28"/>
        </w:rPr>
        <w:t>Расходы городского бюджета в 2018 – 2020 годах на муниципальную программу «Развитие и функционирование системы образования города Новокузнецка» на 2018г. и плановый период 2019 - 2020 гг. представлены в таблице:</w:t>
      </w:r>
    </w:p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  <w:sectPr w:rsidR="00A3719A" w:rsidRPr="00244711" w:rsidSect="00834A72">
          <w:footerReference w:type="default" r:id="rId30"/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</w:p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1559"/>
        <w:gridCol w:w="1418"/>
        <w:gridCol w:w="1559"/>
        <w:gridCol w:w="1559"/>
        <w:gridCol w:w="1559"/>
        <w:gridCol w:w="1418"/>
        <w:gridCol w:w="1417"/>
        <w:gridCol w:w="1418"/>
        <w:gridCol w:w="1417"/>
      </w:tblGrid>
      <w:tr w:rsidR="00A3719A" w:rsidRPr="00244711" w:rsidTr="00A3719A">
        <w:trPr>
          <w:trHeight w:val="255"/>
        </w:trPr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tabs>
                <w:tab w:val="left" w:pos="4442"/>
              </w:tabs>
              <w:ind w:left="-94"/>
              <w:jc w:val="center"/>
            </w:pPr>
            <w:r w:rsidRPr="00244711">
              <w:t>Наименование</w:t>
            </w:r>
          </w:p>
        </w:tc>
        <w:tc>
          <w:tcPr>
            <w:tcW w:w="13324" w:type="dxa"/>
            <w:gridSpan w:val="9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jc w:val="center"/>
            </w:pPr>
            <w:r w:rsidRPr="00244711">
              <w:rPr>
                <w:color w:val="000000"/>
              </w:rPr>
              <w:t>Расходы по годам, тыс. руб.</w:t>
            </w:r>
          </w:p>
        </w:tc>
      </w:tr>
      <w:tr w:rsidR="00A3719A" w:rsidRPr="00244711" w:rsidTr="00A3719A">
        <w:trPr>
          <w:trHeight w:val="285"/>
        </w:trPr>
        <w:tc>
          <w:tcPr>
            <w:tcW w:w="2269" w:type="dxa"/>
            <w:vMerge/>
            <w:vAlign w:val="center"/>
            <w:hideMark/>
          </w:tcPr>
          <w:p w:rsidR="00A3719A" w:rsidRPr="00244711" w:rsidRDefault="00A3719A" w:rsidP="00A3719A">
            <w:pPr>
              <w:tabs>
                <w:tab w:val="left" w:pos="4442"/>
              </w:tabs>
              <w:ind w:left="-94"/>
            </w:pPr>
          </w:p>
        </w:tc>
        <w:tc>
          <w:tcPr>
            <w:tcW w:w="4536" w:type="dxa"/>
            <w:gridSpan w:val="3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jc w:val="center"/>
            </w:pPr>
            <w:r w:rsidRPr="00244711">
              <w:t>2018 год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jc w:val="center"/>
            </w:pPr>
            <w:r w:rsidRPr="00244711">
              <w:t>2019 год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jc w:val="center"/>
            </w:pPr>
            <w:r w:rsidRPr="00244711">
              <w:t>2020 год</w:t>
            </w:r>
          </w:p>
        </w:tc>
      </w:tr>
      <w:tr w:rsidR="00A3719A" w:rsidRPr="00244711" w:rsidTr="00A3719A">
        <w:trPr>
          <w:trHeight w:val="765"/>
        </w:trPr>
        <w:tc>
          <w:tcPr>
            <w:tcW w:w="2269" w:type="dxa"/>
            <w:vMerge/>
            <w:vAlign w:val="center"/>
            <w:hideMark/>
          </w:tcPr>
          <w:p w:rsidR="00A3719A" w:rsidRPr="00244711" w:rsidRDefault="00A3719A" w:rsidP="00A3719A">
            <w:pPr>
              <w:tabs>
                <w:tab w:val="left" w:pos="4442"/>
              </w:tabs>
              <w:ind w:left="-94"/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08"/>
              <w:jc w:val="center"/>
            </w:pPr>
            <w:r w:rsidRPr="00244711">
              <w:t>Отклонение от паспорта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</w:pPr>
            <w:r w:rsidRPr="00244711">
              <w:t>Отклонение от паспорта 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</w:pPr>
            <w:r w:rsidRPr="00244711">
              <w:t>Паспорт программы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08"/>
              <w:jc w:val="center"/>
            </w:pPr>
            <w:r w:rsidRPr="00244711">
              <w:t>Проект решения о бюджете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jc w:val="center"/>
            </w:pPr>
            <w:r w:rsidRPr="00244711">
              <w:t>Отклонение от паспорта</w:t>
            </w:r>
          </w:p>
        </w:tc>
      </w:tr>
      <w:tr w:rsidR="00A3719A" w:rsidRPr="00244711" w:rsidTr="00A3719A">
        <w:trPr>
          <w:trHeight w:val="25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tabs>
                <w:tab w:val="left" w:pos="4442"/>
              </w:tabs>
              <w:ind w:left="-94"/>
              <w:rPr>
                <w:bCs/>
              </w:rPr>
            </w:pPr>
            <w:r w:rsidRPr="00244711">
              <w:rPr>
                <w:bCs/>
              </w:rPr>
              <w:t>ИТОГО ПО ПРОГРАММЕ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207 027,0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279 378,2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- 72 351,2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211 011,0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279 739,4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- 68 728,4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211 451,0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279 639,4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jc w:val="center"/>
              <w:rPr>
                <w:bCs/>
              </w:rPr>
            </w:pPr>
            <w:r w:rsidRPr="00244711">
              <w:rPr>
                <w:bCs/>
              </w:rPr>
              <w:t>- 68 188,4</w:t>
            </w:r>
          </w:p>
        </w:tc>
      </w:tr>
      <w:tr w:rsidR="00A3719A" w:rsidRPr="00244711" w:rsidTr="00A3719A">
        <w:trPr>
          <w:trHeight w:val="615"/>
        </w:trPr>
        <w:tc>
          <w:tcPr>
            <w:tcW w:w="226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tabs>
                <w:tab w:val="left" w:pos="4442"/>
              </w:tabs>
              <w:ind w:left="-94"/>
              <w:rPr>
                <w:bCs/>
              </w:rPr>
            </w:pPr>
            <w:r w:rsidRPr="00244711">
              <w:rPr>
                <w:b/>
                <w:bCs/>
              </w:rPr>
              <w:t>Основное мероприятие 1</w:t>
            </w:r>
            <w:r w:rsidRPr="00244711">
              <w:rPr>
                <w:bCs/>
              </w:rPr>
              <w:t xml:space="preserve"> «Развитие семейных форм устройства детей-сирот и детей, оставшихся без попечения родителей»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187 001,0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253 090,8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- 66 089,8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190 475,0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253 452,0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- 62 977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190 884,0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253 352,0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- 62 468,0</w:t>
            </w:r>
          </w:p>
        </w:tc>
      </w:tr>
      <w:tr w:rsidR="00A3719A" w:rsidRPr="00244711" w:rsidTr="00A3719A">
        <w:trPr>
          <w:trHeight w:val="450"/>
        </w:trPr>
        <w:tc>
          <w:tcPr>
            <w:tcW w:w="226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tabs>
                <w:tab w:val="left" w:pos="4442"/>
              </w:tabs>
              <w:ind w:left="-94"/>
              <w:rPr>
                <w:bCs/>
              </w:rPr>
            </w:pPr>
            <w:r w:rsidRPr="00244711">
              <w:rPr>
                <w:b/>
                <w:bCs/>
              </w:rPr>
              <w:t>Основное мероприятие 3</w:t>
            </w:r>
            <w:r w:rsidRPr="00244711">
              <w:rPr>
                <w:bCs/>
              </w:rPr>
              <w:t xml:space="preserve"> «Обеспечение деятельности Управления опеки и попечительства администрации города Новокузнецка»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20 026,0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26 287,4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- 6 261,4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20 536,0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26 287,4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- 5 751,4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20 567,0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26 287,4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3719A" w:rsidRPr="00244711" w:rsidRDefault="00A3719A" w:rsidP="00A3719A">
            <w:pPr>
              <w:ind w:left="-108" w:right="-187"/>
              <w:jc w:val="center"/>
              <w:rPr>
                <w:bCs/>
              </w:rPr>
            </w:pPr>
            <w:r w:rsidRPr="00244711">
              <w:rPr>
                <w:bCs/>
              </w:rPr>
              <w:t>- 5 720,4</w:t>
            </w:r>
          </w:p>
        </w:tc>
      </w:tr>
    </w:tbl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</w:pPr>
    </w:p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  <w:sectPr w:rsidR="00A3719A" w:rsidRPr="00244711" w:rsidSect="001A690A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A3719A" w:rsidRPr="00244711" w:rsidRDefault="00A3719A" w:rsidP="00A3719A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 бюджете Новокузнецкого городского округа предусмотрены бюджетные ассигнования на реализацию данной муниципальной программы в 2018 году в сумме 279 378,2 тыс. руб., в 2019 году – 279 739,4 тыс. руб., в 2020 году – 279 639,4 тыс. руб.</w:t>
      </w:r>
    </w:p>
    <w:p w:rsidR="00A3719A" w:rsidRPr="00244711" w:rsidRDefault="00A3719A" w:rsidP="00A3719A">
      <w:pPr>
        <w:pStyle w:val="ConsPlusCell"/>
        <w:ind w:firstLine="709"/>
        <w:jc w:val="both"/>
        <w:rPr>
          <w:b/>
        </w:rPr>
      </w:pPr>
      <w:r w:rsidRPr="00244711">
        <w:rPr>
          <w:b/>
        </w:rPr>
        <w:t>Основное мероприятие 1 «Развитие семейных форм устройства детей-сирот и детей, оставшихся без попечения родителей».</w:t>
      </w:r>
    </w:p>
    <w:p w:rsidR="00A3719A" w:rsidRPr="00244711" w:rsidRDefault="00A3719A" w:rsidP="00A3719A">
      <w:pPr>
        <w:pStyle w:val="ConsPlusCell"/>
        <w:ind w:firstLine="709"/>
        <w:jc w:val="both"/>
      </w:pPr>
      <w:r w:rsidRPr="00244711">
        <w:t xml:space="preserve">Мероприятие включает в себя оказание мер социальной поддержки замещающим семьям, предусмотренных  статьей 20 Федерального закона от 06.10.2003  № 131-ФЗ «Об общих принципах организации местного самоуправления в Российской Федерации». В </w:t>
      </w:r>
      <w:proofErr w:type="gramStart"/>
      <w:r w:rsidRPr="00244711">
        <w:t>рамках</w:t>
      </w:r>
      <w:proofErr w:type="gramEnd"/>
      <w:r w:rsidRPr="00244711">
        <w:t xml:space="preserve"> которого планируется передать на воспитание в приемные семьи 120 детей ежегодно. </w:t>
      </w:r>
    </w:p>
    <w:p w:rsidR="00A3719A" w:rsidRPr="00244711" w:rsidRDefault="00A3719A" w:rsidP="00A3719A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обеспечение основного мероприятия 1 «Развитие семейных форм устройства детей-сирот и детей, оставшихся без попечения родителей» на 2018 год и плановый период 2019-2020 гг. в бюджете города предусмотрены расходы в объеме 759 804,8 тыс. руб., из них:</w:t>
      </w:r>
    </w:p>
    <w:p w:rsidR="00A3719A" w:rsidRPr="00244711" w:rsidRDefault="00A3719A" w:rsidP="00A3719A">
      <w:pPr>
        <w:ind w:firstLine="709"/>
        <w:jc w:val="both"/>
        <w:rPr>
          <w:rFonts w:eastAsiaTheme="minorEastAsia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701"/>
        <w:gridCol w:w="1701"/>
        <w:gridCol w:w="1840"/>
        <w:gridCol w:w="1562"/>
      </w:tblGrid>
      <w:tr w:rsidR="00A3719A" w:rsidRPr="00244711" w:rsidTr="00A3719A">
        <w:tc>
          <w:tcPr>
            <w:tcW w:w="2660" w:type="dxa"/>
            <w:vMerge w:val="restart"/>
            <w:vAlign w:val="center"/>
          </w:tcPr>
          <w:p w:rsidR="00A3719A" w:rsidRPr="00244711" w:rsidRDefault="00A3719A" w:rsidP="00A3719A">
            <w:pPr>
              <w:ind w:firstLine="426"/>
            </w:pPr>
            <w:r w:rsidRPr="00244711"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A3719A" w:rsidRPr="00244711" w:rsidTr="00A3719A">
        <w:tc>
          <w:tcPr>
            <w:tcW w:w="2660" w:type="dxa"/>
            <w:vMerge/>
          </w:tcPr>
          <w:p w:rsidR="00A3719A" w:rsidRPr="00244711" w:rsidRDefault="00A3719A" w:rsidP="00A3719A"/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2018 год</w:t>
            </w:r>
          </w:p>
        </w:tc>
        <w:tc>
          <w:tcPr>
            <w:tcW w:w="1840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2019 год</w:t>
            </w:r>
          </w:p>
        </w:tc>
        <w:tc>
          <w:tcPr>
            <w:tcW w:w="1562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2020 год</w:t>
            </w:r>
          </w:p>
        </w:tc>
      </w:tr>
      <w:tr w:rsidR="00A3719A" w:rsidRPr="00244711" w:rsidTr="00A3719A">
        <w:tc>
          <w:tcPr>
            <w:tcW w:w="2660" w:type="dxa"/>
            <w:tcBorders>
              <w:bottom w:val="single" w:sz="4" w:space="0" w:color="auto"/>
            </w:tcBorders>
          </w:tcPr>
          <w:p w:rsidR="00A3719A" w:rsidRPr="00244711" w:rsidRDefault="00A3719A" w:rsidP="00A3719A">
            <w:r w:rsidRPr="00244711"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90 366,0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30 122,0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30 122,0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30 122,0</w:t>
            </w:r>
          </w:p>
        </w:tc>
      </w:tr>
      <w:tr w:rsidR="00A3719A" w:rsidRPr="00244711" w:rsidTr="00A3719A">
        <w:tc>
          <w:tcPr>
            <w:tcW w:w="2660" w:type="dxa"/>
          </w:tcPr>
          <w:p w:rsidR="00A3719A" w:rsidRPr="00244711" w:rsidRDefault="00A3719A" w:rsidP="00A3719A">
            <w:r w:rsidRPr="00244711">
              <w:t>Областной бюджет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633 690,0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211 230,0</w:t>
            </w:r>
          </w:p>
        </w:tc>
        <w:tc>
          <w:tcPr>
            <w:tcW w:w="1840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211 230,0</w:t>
            </w:r>
          </w:p>
        </w:tc>
        <w:tc>
          <w:tcPr>
            <w:tcW w:w="1562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211 230,0</w:t>
            </w:r>
          </w:p>
        </w:tc>
      </w:tr>
      <w:tr w:rsidR="00A3719A" w:rsidRPr="00244711" w:rsidTr="00A3719A">
        <w:tc>
          <w:tcPr>
            <w:tcW w:w="2660" w:type="dxa"/>
          </w:tcPr>
          <w:p w:rsidR="00A3719A" w:rsidRPr="00244711" w:rsidRDefault="00A3719A" w:rsidP="00A3719A">
            <w:r w:rsidRPr="00244711">
              <w:t>Федеральный бюджет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35 838,8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11 738,8</w:t>
            </w:r>
          </w:p>
        </w:tc>
        <w:tc>
          <w:tcPr>
            <w:tcW w:w="1840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12 100,0</w:t>
            </w:r>
          </w:p>
        </w:tc>
        <w:tc>
          <w:tcPr>
            <w:tcW w:w="1562" w:type="dxa"/>
            <w:vAlign w:val="center"/>
          </w:tcPr>
          <w:p w:rsidR="00A3719A" w:rsidRPr="00244711" w:rsidRDefault="00A3719A" w:rsidP="00A3719A">
            <w:pPr>
              <w:ind w:left="-247" w:firstLine="247"/>
              <w:jc w:val="center"/>
            </w:pPr>
            <w:r w:rsidRPr="00244711">
              <w:t>12 000,0</w:t>
            </w:r>
          </w:p>
        </w:tc>
      </w:tr>
      <w:tr w:rsidR="00A3719A" w:rsidRPr="00244711" w:rsidTr="00A3719A">
        <w:tc>
          <w:tcPr>
            <w:tcW w:w="2660" w:type="dxa"/>
          </w:tcPr>
          <w:p w:rsidR="00A3719A" w:rsidRPr="00244711" w:rsidRDefault="00A3719A" w:rsidP="00A3719A">
            <w:r w:rsidRPr="00244711">
              <w:t>ИТОГО: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759 894,8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253 090,8</w:t>
            </w:r>
          </w:p>
        </w:tc>
        <w:tc>
          <w:tcPr>
            <w:tcW w:w="1840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253 452,0</w:t>
            </w:r>
          </w:p>
        </w:tc>
        <w:tc>
          <w:tcPr>
            <w:tcW w:w="1562" w:type="dxa"/>
            <w:vAlign w:val="center"/>
          </w:tcPr>
          <w:p w:rsidR="00A3719A" w:rsidRPr="00244711" w:rsidRDefault="00A3719A" w:rsidP="00A3719A">
            <w:pPr>
              <w:ind w:left="-247" w:firstLine="247"/>
              <w:jc w:val="center"/>
            </w:pPr>
            <w:r w:rsidRPr="00244711">
              <w:t>253 352,0</w:t>
            </w:r>
          </w:p>
        </w:tc>
      </w:tr>
    </w:tbl>
    <w:p w:rsidR="00A3719A" w:rsidRPr="00244711" w:rsidRDefault="00A3719A" w:rsidP="00A3719A">
      <w:pPr>
        <w:jc w:val="both"/>
        <w:rPr>
          <w:rFonts w:eastAsiaTheme="minorEastAsia"/>
          <w:sz w:val="28"/>
          <w:szCs w:val="28"/>
        </w:rPr>
      </w:pPr>
    </w:p>
    <w:p w:rsidR="00A3719A" w:rsidRPr="00244711" w:rsidRDefault="00A3719A" w:rsidP="00A3719A">
      <w:pPr>
        <w:tabs>
          <w:tab w:val="left" w:pos="3033"/>
        </w:tabs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Основное мероприятие 3 «Обеспечение деятельности Управления опеки и попечительства Администрации города Новокузнецка».</w:t>
      </w:r>
    </w:p>
    <w:p w:rsidR="00A3719A" w:rsidRPr="00244711" w:rsidRDefault="00A3719A" w:rsidP="00A3719A">
      <w:pPr>
        <w:tabs>
          <w:tab w:val="left" w:pos="3033"/>
        </w:tabs>
        <w:ind w:firstLine="709"/>
        <w:jc w:val="both"/>
        <w:rPr>
          <w:bCs/>
          <w:sz w:val="28"/>
          <w:szCs w:val="28"/>
        </w:rPr>
      </w:pPr>
      <w:r w:rsidRPr="00244711">
        <w:rPr>
          <w:sz w:val="28"/>
          <w:szCs w:val="28"/>
        </w:rPr>
        <w:t xml:space="preserve"> </w:t>
      </w:r>
      <w:proofErr w:type="gramStart"/>
      <w:r w:rsidRPr="00244711">
        <w:rPr>
          <w:bCs/>
          <w:sz w:val="28"/>
          <w:szCs w:val="28"/>
        </w:rPr>
        <w:t xml:space="preserve">Мероприятие носит обеспечивающий характер и создает условия для реализации переданных полномочий в сфере опеки и попечительства в соответствии с Законом Кемеровской области от 27.12.2007   № 204-ОЗ «О наделении органов местного самоуправления отдельным государственным полномочием Кемеровской области по организации и осуществлению деятельности органов опеки и попечительства», финансируется в виде субвенций из областного бюджета. </w:t>
      </w:r>
      <w:proofErr w:type="gramEnd"/>
    </w:p>
    <w:p w:rsidR="00A3719A" w:rsidRPr="00244711" w:rsidRDefault="00A3719A" w:rsidP="00A3719A">
      <w:pPr>
        <w:tabs>
          <w:tab w:val="left" w:pos="3033"/>
        </w:tabs>
        <w:ind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Мероприятие предусматривает кадровое, информационное, материально-техническое обеспечение деятельности Управления.</w:t>
      </w:r>
    </w:p>
    <w:p w:rsidR="00A3719A" w:rsidRPr="00244711" w:rsidRDefault="00A3719A" w:rsidP="00A3719A">
      <w:pPr>
        <w:ind w:firstLine="70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финансовое обеспечение основного мероприятия 3 «Обеспечение деятельности Управления опеки и попечительства Администрации города Новокузнецка» на 2018 год и плановый период 2019-2020 гг. в бюджете города предусмотрены расходы в объеме 78 862,2 тыс. руб., из них:</w:t>
      </w:r>
    </w:p>
    <w:p w:rsidR="00A3719A" w:rsidRPr="00244711" w:rsidRDefault="00A3719A" w:rsidP="00A3719A">
      <w:pPr>
        <w:ind w:firstLine="708"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701"/>
        <w:gridCol w:w="1701"/>
        <w:gridCol w:w="1840"/>
        <w:gridCol w:w="1562"/>
      </w:tblGrid>
      <w:tr w:rsidR="00A3719A" w:rsidRPr="00244711" w:rsidTr="00A3719A">
        <w:tc>
          <w:tcPr>
            <w:tcW w:w="2660" w:type="dxa"/>
            <w:vMerge w:val="restart"/>
            <w:vAlign w:val="center"/>
          </w:tcPr>
          <w:p w:rsidR="00A3719A" w:rsidRPr="00244711" w:rsidRDefault="00A3719A" w:rsidP="00A3719A">
            <w:pPr>
              <w:ind w:firstLine="425"/>
            </w:pPr>
            <w:r w:rsidRPr="00244711">
              <w:t>Источник финансирования</w:t>
            </w:r>
          </w:p>
        </w:tc>
        <w:tc>
          <w:tcPr>
            <w:tcW w:w="6804" w:type="dxa"/>
            <w:gridSpan w:val="4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Объем финансирования по годам (тыс. руб.)</w:t>
            </w:r>
          </w:p>
        </w:tc>
      </w:tr>
      <w:tr w:rsidR="00A3719A" w:rsidRPr="00244711" w:rsidTr="00A3719A">
        <w:tc>
          <w:tcPr>
            <w:tcW w:w="2660" w:type="dxa"/>
            <w:vMerge/>
          </w:tcPr>
          <w:p w:rsidR="00A3719A" w:rsidRPr="00244711" w:rsidRDefault="00A3719A" w:rsidP="00A3719A"/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ВСЕГО: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2018 год</w:t>
            </w:r>
          </w:p>
        </w:tc>
        <w:tc>
          <w:tcPr>
            <w:tcW w:w="1840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2019 год</w:t>
            </w:r>
          </w:p>
        </w:tc>
        <w:tc>
          <w:tcPr>
            <w:tcW w:w="1562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2020 год</w:t>
            </w:r>
          </w:p>
        </w:tc>
      </w:tr>
      <w:tr w:rsidR="00A3719A" w:rsidRPr="00244711" w:rsidTr="00A3719A">
        <w:tc>
          <w:tcPr>
            <w:tcW w:w="2660" w:type="dxa"/>
            <w:tcBorders>
              <w:bottom w:val="single" w:sz="4" w:space="0" w:color="auto"/>
            </w:tcBorders>
          </w:tcPr>
          <w:p w:rsidR="00A3719A" w:rsidRPr="00244711" w:rsidRDefault="00A3719A" w:rsidP="00A3719A">
            <w:r w:rsidRPr="00244711">
              <w:t>Местный бюджет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1 524,0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508,0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508,0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508,0</w:t>
            </w:r>
          </w:p>
        </w:tc>
      </w:tr>
      <w:tr w:rsidR="00A3719A" w:rsidRPr="00244711" w:rsidTr="00A3719A">
        <w:tc>
          <w:tcPr>
            <w:tcW w:w="2660" w:type="dxa"/>
          </w:tcPr>
          <w:p w:rsidR="00A3719A" w:rsidRPr="00244711" w:rsidRDefault="00A3719A" w:rsidP="00A3719A">
            <w:r w:rsidRPr="00244711">
              <w:t>Областной бюджет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77 338,2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25 779,4</w:t>
            </w:r>
          </w:p>
        </w:tc>
        <w:tc>
          <w:tcPr>
            <w:tcW w:w="1840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25 779,4</w:t>
            </w:r>
          </w:p>
        </w:tc>
        <w:tc>
          <w:tcPr>
            <w:tcW w:w="1562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25 779,4</w:t>
            </w:r>
          </w:p>
        </w:tc>
      </w:tr>
      <w:tr w:rsidR="00A3719A" w:rsidRPr="00244711" w:rsidTr="00A3719A">
        <w:tc>
          <w:tcPr>
            <w:tcW w:w="2660" w:type="dxa"/>
          </w:tcPr>
          <w:p w:rsidR="00A3719A" w:rsidRPr="00244711" w:rsidRDefault="00A3719A" w:rsidP="00A3719A">
            <w:r w:rsidRPr="00244711">
              <w:t>ИТОГО: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78 862,2</w:t>
            </w:r>
          </w:p>
        </w:tc>
        <w:tc>
          <w:tcPr>
            <w:tcW w:w="1701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26 287,4</w:t>
            </w:r>
          </w:p>
        </w:tc>
        <w:tc>
          <w:tcPr>
            <w:tcW w:w="1840" w:type="dxa"/>
            <w:vAlign w:val="center"/>
          </w:tcPr>
          <w:p w:rsidR="00A3719A" w:rsidRPr="00244711" w:rsidRDefault="00A3719A" w:rsidP="00A3719A">
            <w:pPr>
              <w:jc w:val="center"/>
            </w:pPr>
            <w:r w:rsidRPr="00244711">
              <w:t>26 287,4</w:t>
            </w:r>
          </w:p>
        </w:tc>
        <w:tc>
          <w:tcPr>
            <w:tcW w:w="1562" w:type="dxa"/>
            <w:vAlign w:val="center"/>
          </w:tcPr>
          <w:p w:rsidR="00A3719A" w:rsidRPr="00244711" w:rsidRDefault="00A3719A" w:rsidP="00A3719A">
            <w:pPr>
              <w:ind w:left="-247" w:firstLine="247"/>
              <w:jc w:val="center"/>
            </w:pPr>
            <w:r w:rsidRPr="00244711">
              <w:t>26 287,4</w:t>
            </w:r>
          </w:p>
        </w:tc>
      </w:tr>
    </w:tbl>
    <w:p w:rsidR="00CC5ED5" w:rsidRPr="00244711" w:rsidRDefault="00CC5ED5" w:rsidP="00CC5ED5">
      <w:pPr>
        <w:ind w:firstLine="708"/>
        <w:jc w:val="both"/>
        <w:rPr>
          <w:sz w:val="28"/>
          <w:szCs w:val="28"/>
        </w:rPr>
      </w:pPr>
    </w:p>
    <w:p w:rsidR="00CC5ED5" w:rsidRPr="00244711" w:rsidRDefault="00CC5ED5" w:rsidP="001A690A">
      <w:pPr>
        <w:tabs>
          <w:tab w:val="left" w:pos="3033"/>
        </w:tabs>
        <w:ind w:firstLine="709"/>
        <w:jc w:val="center"/>
        <w:rPr>
          <w:rFonts w:eastAsiaTheme="minorEastAsia"/>
          <w:b/>
          <w:sz w:val="28"/>
          <w:szCs w:val="28"/>
        </w:rPr>
      </w:pPr>
    </w:p>
    <w:p w:rsidR="001A690A" w:rsidRPr="00244711" w:rsidRDefault="001A690A" w:rsidP="001A690A">
      <w:pPr>
        <w:ind w:firstLine="708"/>
        <w:jc w:val="both"/>
        <w:rPr>
          <w:rFonts w:eastAsiaTheme="minorEastAsia"/>
          <w:sz w:val="28"/>
          <w:szCs w:val="28"/>
        </w:rPr>
      </w:pPr>
    </w:p>
    <w:p w:rsidR="005E41F2" w:rsidRPr="00244711" w:rsidRDefault="005E41F2" w:rsidP="005E41F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47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18.Муниципальная программа «Развитие </w:t>
      </w:r>
      <w:proofErr w:type="gramStart"/>
      <w:r w:rsidRPr="00244711">
        <w:rPr>
          <w:rFonts w:ascii="Times New Roman" w:hAnsi="Times New Roman" w:cs="Times New Roman"/>
          <w:b/>
          <w:color w:val="000000"/>
          <w:sz w:val="28"/>
          <w:szCs w:val="28"/>
        </w:rPr>
        <w:t>системы социальной защиты населения города Новокузнецка</w:t>
      </w:r>
      <w:proofErr w:type="gramEnd"/>
      <w:r w:rsidRPr="00244711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5E41F2" w:rsidRPr="00244711" w:rsidRDefault="005E41F2" w:rsidP="005E41F2">
      <w:pPr>
        <w:rPr>
          <w:sz w:val="28"/>
          <w:szCs w:val="28"/>
        </w:rPr>
      </w:pPr>
    </w:p>
    <w:p w:rsidR="005E41F2" w:rsidRPr="00244711" w:rsidRDefault="005E41F2" w:rsidP="005E41F2">
      <w:pPr>
        <w:tabs>
          <w:tab w:val="left" w:pos="45"/>
          <w:tab w:val="left" w:pos="470"/>
        </w:tabs>
        <w:ind w:left="45" w:firstLine="664"/>
        <w:jc w:val="both"/>
        <w:rPr>
          <w:sz w:val="28"/>
          <w:szCs w:val="28"/>
        </w:rPr>
      </w:pPr>
      <w:r w:rsidRPr="00244711">
        <w:rPr>
          <w:b/>
          <w:color w:val="000000"/>
          <w:sz w:val="28"/>
          <w:szCs w:val="28"/>
        </w:rPr>
        <w:t>Цель</w:t>
      </w:r>
      <w:r w:rsidRPr="00244711">
        <w:rPr>
          <w:color w:val="000000"/>
          <w:sz w:val="28"/>
          <w:szCs w:val="28"/>
        </w:rPr>
        <w:t xml:space="preserve"> программы - повышение эффективности социальной поддержки населения города и повышение качества и доступности предоставления услуг по социальному обслуживанию.</w:t>
      </w:r>
    </w:p>
    <w:p w:rsidR="005E41F2" w:rsidRPr="00244711" w:rsidRDefault="005E41F2" w:rsidP="005E41F2">
      <w:pPr>
        <w:tabs>
          <w:tab w:val="left" w:pos="421"/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244711">
        <w:rPr>
          <w:b/>
          <w:color w:val="000000"/>
          <w:sz w:val="28"/>
          <w:szCs w:val="28"/>
        </w:rPr>
        <w:t>Основные задачи</w:t>
      </w:r>
      <w:r w:rsidRPr="00244711">
        <w:rPr>
          <w:color w:val="000000"/>
          <w:sz w:val="28"/>
          <w:szCs w:val="28"/>
        </w:rPr>
        <w:t xml:space="preserve"> программы:</w:t>
      </w:r>
    </w:p>
    <w:p w:rsidR="005E41F2" w:rsidRPr="00244711" w:rsidRDefault="005E41F2" w:rsidP="005E41F2">
      <w:pPr>
        <w:tabs>
          <w:tab w:val="left" w:pos="421"/>
          <w:tab w:val="left" w:pos="1134"/>
        </w:tabs>
        <w:ind w:firstLine="420"/>
        <w:jc w:val="both"/>
        <w:rPr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>1. Предоставление мер социальной поддержки и организация мероприятий, направленных на повышение благополучия отдельных категорий граждан.</w:t>
      </w:r>
    </w:p>
    <w:p w:rsidR="005E41F2" w:rsidRPr="00244711" w:rsidRDefault="005E41F2" w:rsidP="005E41F2">
      <w:pPr>
        <w:tabs>
          <w:tab w:val="left" w:pos="421"/>
          <w:tab w:val="left" w:pos="1134"/>
        </w:tabs>
        <w:ind w:firstLine="420"/>
        <w:jc w:val="both"/>
        <w:rPr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>2.Создание благоприятных условий для жизнедеятельности семьи, рождения детей.</w:t>
      </w:r>
    </w:p>
    <w:p w:rsidR="005E41F2" w:rsidRPr="00244711" w:rsidRDefault="005E41F2" w:rsidP="005E41F2">
      <w:pPr>
        <w:tabs>
          <w:tab w:val="left" w:pos="421"/>
          <w:tab w:val="left" w:pos="1134"/>
        </w:tabs>
        <w:ind w:firstLine="420"/>
        <w:jc w:val="both"/>
        <w:rPr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>3.Повышение эффективности социального обслуживания населения.</w:t>
      </w:r>
    </w:p>
    <w:p w:rsidR="005E41F2" w:rsidRPr="00244711" w:rsidRDefault="005E41F2" w:rsidP="005E41F2">
      <w:pPr>
        <w:tabs>
          <w:tab w:val="left" w:pos="421"/>
          <w:tab w:val="left" w:pos="1134"/>
        </w:tabs>
        <w:ind w:firstLine="420"/>
        <w:jc w:val="both"/>
        <w:rPr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 xml:space="preserve">4.Укрепление социальной защищенности инвалидов и иных </w:t>
      </w:r>
      <w:proofErr w:type="spellStart"/>
      <w:r w:rsidRPr="00244711">
        <w:rPr>
          <w:color w:val="000000"/>
          <w:sz w:val="28"/>
          <w:szCs w:val="28"/>
        </w:rPr>
        <w:t>маломобильных</w:t>
      </w:r>
      <w:proofErr w:type="spellEnd"/>
      <w:r w:rsidRPr="00244711">
        <w:rPr>
          <w:color w:val="000000"/>
          <w:sz w:val="28"/>
          <w:szCs w:val="28"/>
        </w:rPr>
        <w:t xml:space="preserve"> категорий населения. </w:t>
      </w:r>
    </w:p>
    <w:p w:rsidR="005E41F2" w:rsidRPr="00244711" w:rsidRDefault="005E41F2" w:rsidP="005E41F2">
      <w:pPr>
        <w:tabs>
          <w:tab w:val="left" w:pos="421"/>
          <w:tab w:val="left" w:pos="1134"/>
        </w:tabs>
        <w:ind w:firstLine="420"/>
        <w:jc w:val="both"/>
        <w:rPr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 xml:space="preserve">5.Повышение </w:t>
      </w:r>
      <w:proofErr w:type="gramStart"/>
      <w:r w:rsidRPr="00244711">
        <w:rPr>
          <w:color w:val="000000"/>
          <w:sz w:val="28"/>
          <w:szCs w:val="28"/>
        </w:rPr>
        <w:t>эффективности функционирования органов социальной защиты населения</w:t>
      </w:r>
      <w:proofErr w:type="gramEnd"/>
      <w:r w:rsidRPr="00244711">
        <w:rPr>
          <w:color w:val="000000"/>
          <w:sz w:val="28"/>
          <w:szCs w:val="28"/>
        </w:rPr>
        <w:t>.</w:t>
      </w:r>
    </w:p>
    <w:p w:rsidR="005E41F2" w:rsidRPr="00244711" w:rsidRDefault="005E41F2" w:rsidP="005E41F2">
      <w:pPr>
        <w:tabs>
          <w:tab w:val="left" w:pos="421"/>
          <w:tab w:val="left" w:pos="1134"/>
        </w:tabs>
        <w:ind w:firstLine="420"/>
        <w:jc w:val="both"/>
        <w:rPr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>6. Повышение эффективности использования бюджетных средств.</w:t>
      </w:r>
    </w:p>
    <w:p w:rsidR="005E41F2" w:rsidRPr="00244711" w:rsidRDefault="005E41F2" w:rsidP="005E41F2">
      <w:pPr>
        <w:ind w:firstLine="420"/>
        <w:jc w:val="both"/>
        <w:rPr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>7.Сохранение загородных оздоровительных учреждений и оздоровление детей, оказавшихся в трудной жизненной ситуации.</w:t>
      </w:r>
    </w:p>
    <w:p w:rsidR="005E41F2" w:rsidRPr="00244711" w:rsidRDefault="005E41F2" w:rsidP="005E41F2">
      <w:pPr>
        <w:pStyle w:val="ConsPlusNormal"/>
        <w:ind w:firstLine="4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1F2" w:rsidRPr="00244711" w:rsidRDefault="005E41F2" w:rsidP="005E41F2">
      <w:pPr>
        <w:pStyle w:val="af1"/>
        <w:ind w:left="0" w:firstLine="4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на исполнение муниципальной программы представлены в таблице:</w:t>
      </w:r>
    </w:p>
    <w:p w:rsidR="005E41F2" w:rsidRPr="00244711" w:rsidRDefault="005E41F2" w:rsidP="005E41F2">
      <w:pPr>
        <w:rPr>
          <w:sz w:val="28"/>
          <w:szCs w:val="28"/>
        </w:rPr>
        <w:sectPr w:rsidR="005E41F2" w:rsidRPr="00244711">
          <w:pgSz w:w="11906" w:h="16838"/>
          <w:pgMar w:top="851" w:right="567" w:bottom="851" w:left="1701" w:header="567" w:footer="567" w:gutter="0"/>
          <w:cols w:space="720"/>
        </w:sectPr>
      </w:pPr>
    </w:p>
    <w:p w:rsidR="005E41F2" w:rsidRPr="00244711" w:rsidRDefault="005E41F2" w:rsidP="005E41F2">
      <w:pPr>
        <w:ind w:firstLine="709"/>
        <w:jc w:val="center"/>
        <w:rPr>
          <w:b/>
          <w:sz w:val="28"/>
          <w:szCs w:val="28"/>
        </w:rPr>
      </w:pPr>
    </w:p>
    <w:tbl>
      <w:tblPr>
        <w:tblW w:w="151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5"/>
        <w:gridCol w:w="1276"/>
        <w:gridCol w:w="1276"/>
        <w:gridCol w:w="1134"/>
        <w:gridCol w:w="1275"/>
        <w:gridCol w:w="1276"/>
        <w:gridCol w:w="1280"/>
        <w:gridCol w:w="1272"/>
        <w:gridCol w:w="1417"/>
        <w:gridCol w:w="1280"/>
      </w:tblGrid>
      <w:tr w:rsidR="005E41F2" w:rsidRPr="00244711" w:rsidTr="0008639E">
        <w:trPr>
          <w:trHeight w:val="255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tabs>
                <w:tab w:val="left" w:pos="4442"/>
              </w:tabs>
              <w:spacing w:line="276" w:lineRule="auto"/>
              <w:ind w:left="-94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Наименование программы, подпрограммы,  мероприятий.</w:t>
            </w:r>
          </w:p>
        </w:tc>
        <w:tc>
          <w:tcPr>
            <w:tcW w:w="114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Объем финансирования (тыс. руб.)</w:t>
            </w:r>
          </w:p>
        </w:tc>
      </w:tr>
      <w:tr w:rsidR="005E41F2" w:rsidRPr="00244711" w:rsidTr="0008639E">
        <w:trPr>
          <w:trHeight w:val="285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rPr>
                <w:lang w:eastAsia="en-US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2018 год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2019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2020 год</w:t>
            </w:r>
          </w:p>
        </w:tc>
      </w:tr>
      <w:tr w:rsidR="005E41F2" w:rsidRPr="00244711" w:rsidTr="0008639E">
        <w:trPr>
          <w:trHeight w:val="1040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Паспорт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Проект Решения о бюджете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Отклонение от паспорта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Паспорт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Проект Решения о бюджете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Отклонение</w:t>
            </w:r>
          </w:p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от паспорта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Паспорт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Проект Решения о бюджете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Отклонение от паспорта</w:t>
            </w:r>
          </w:p>
        </w:tc>
      </w:tr>
      <w:tr w:rsidR="005E41F2" w:rsidRPr="00244711" w:rsidTr="0008639E">
        <w:trPr>
          <w:trHeight w:val="61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tabs>
                <w:tab w:val="left" w:pos="4442"/>
              </w:tabs>
              <w:spacing w:line="276" w:lineRule="auto"/>
              <w:ind w:left="-94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ИТОГО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3 039 584,8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right="-187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3 135 745,7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+96 160,9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3 032 406,3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3 086 254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+53 847,7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3 032 406,3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3 107 281,8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sz w:val="22"/>
                <w:szCs w:val="22"/>
                <w:lang w:eastAsia="en-US"/>
              </w:rPr>
              <w:t>+74 875,5</w:t>
            </w:r>
          </w:p>
        </w:tc>
      </w:tr>
      <w:tr w:rsidR="005E41F2" w:rsidRPr="00244711" w:rsidTr="0008639E">
        <w:trPr>
          <w:trHeight w:val="61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tabs>
                <w:tab w:val="left" w:pos="4442"/>
              </w:tabs>
              <w:spacing w:line="276" w:lineRule="auto"/>
              <w:rPr>
                <w:b/>
                <w:bCs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 xml:space="preserve">Подпрограмма 1 </w:t>
            </w:r>
            <w:r w:rsidRPr="00244711">
              <w:rPr>
                <w:color w:val="000000"/>
                <w:lang w:eastAsia="en-US"/>
              </w:rPr>
              <w:t>«Повышение  качества жизни отдельных категорий граждан, степени их социальной защищенности».</w:t>
            </w:r>
            <w:r w:rsidRPr="00244711">
              <w:rPr>
                <w:b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244711">
              <w:rPr>
                <w:bCs/>
                <w:lang w:eastAsia="en-US"/>
              </w:rPr>
              <w:t>2 869 772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244711">
              <w:rPr>
                <w:bCs/>
                <w:lang w:eastAsia="en-US"/>
              </w:rPr>
              <w:t>2 974 726,9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244711">
              <w:rPr>
                <w:bCs/>
                <w:lang w:eastAsia="en-US"/>
              </w:rPr>
              <w:t>+104 954,9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244711">
              <w:rPr>
                <w:bCs/>
                <w:lang w:eastAsia="en-US"/>
              </w:rPr>
              <w:t>2 862 593,5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244711">
              <w:rPr>
                <w:bCs/>
                <w:lang w:eastAsia="en-US"/>
              </w:rPr>
              <w:t>2 927 839,5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244711">
              <w:rPr>
                <w:bCs/>
                <w:lang w:eastAsia="en-US"/>
              </w:rPr>
              <w:t>+65 246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244711">
              <w:rPr>
                <w:bCs/>
                <w:lang w:eastAsia="en-US"/>
              </w:rPr>
              <w:t>2 862 593,5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bCs/>
                <w:lang w:eastAsia="en-US"/>
              </w:rPr>
            </w:pPr>
            <w:r w:rsidRPr="00244711">
              <w:rPr>
                <w:bCs/>
                <w:lang w:eastAsia="en-US"/>
              </w:rPr>
              <w:t>2 948 867,3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244711">
              <w:rPr>
                <w:bCs/>
                <w:lang w:eastAsia="en-US"/>
              </w:rPr>
              <w:t>+86 273,8</w:t>
            </w:r>
          </w:p>
        </w:tc>
      </w:tr>
      <w:tr w:rsidR="005E41F2" w:rsidRPr="00244711" w:rsidTr="0008639E">
        <w:trPr>
          <w:trHeight w:val="37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pStyle w:val="af1"/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45"/>
              <w:rPr>
                <w:lang w:eastAsia="en-US"/>
              </w:rPr>
            </w:pPr>
            <w:r w:rsidRPr="00244711">
              <w:rPr>
                <w:b/>
                <w:lang w:eastAsia="en-US"/>
              </w:rPr>
              <w:t xml:space="preserve">Подпрограмма 2 </w:t>
            </w:r>
            <w:r w:rsidRPr="00244711">
              <w:rPr>
                <w:b/>
                <w:i/>
                <w:color w:val="000000"/>
                <w:lang w:eastAsia="en-US"/>
              </w:rPr>
              <w:t>«</w:t>
            </w:r>
            <w:r w:rsidRPr="00244711">
              <w:rPr>
                <w:color w:val="000000"/>
                <w:lang w:eastAsia="en-US"/>
              </w:rPr>
              <w:t>Социальная интеграция инвалидов».</w:t>
            </w:r>
            <w:r w:rsidRPr="00244711">
              <w:rPr>
                <w:b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</w:tr>
      <w:tr w:rsidR="005E41F2" w:rsidRPr="00244711" w:rsidTr="0008639E">
        <w:trPr>
          <w:trHeight w:val="157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tabs>
                <w:tab w:val="left" w:pos="328"/>
              </w:tabs>
              <w:autoSpaceDE w:val="0"/>
              <w:autoSpaceDN w:val="0"/>
              <w:adjustRightInd w:val="0"/>
              <w:spacing w:line="276" w:lineRule="auto"/>
              <w:ind w:left="45"/>
              <w:rPr>
                <w:lang w:eastAsia="en-US"/>
              </w:rPr>
            </w:pPr>
            <w:r w:rsidRPr="00244711">
              <w:rPr>
                <w:b/>
                <w:lang w:eastAsia="en-US"/>
              </w:rPr>
              <w:t xml:space="preserve">Подпрограмма 3 </w:t>
            </w:r>
            <w:r w:rsidRPr="00244711">
              <w:rPr>
                <w:b/>
                <w:color w:val="000000"/>
                <w:lang w:eastAsia="en-US"/>
              </w:rPr>
              <w:t>«</w:t>
            </w:r>
            <w:r w:rsidRPr="00244711">
              <w:rPr>
                <w:color w:val="000000"/>
                <w:lang w:eastAsia="en-US"/>
              </w:rPr>
              <w:t xml:space="preserve">Обеспечение деятельности по реализации муниципальной программы  «Развитие </w:t>
            </w:r>
            <w:proofErr w:type="gramStart"/>
            <w:r w:rsidRPr="00244711">
              <w:rPr>
                <w:color w:val="000000"/>
                <w:lang w:eastAsia="en-US"/>
              </w:rPr>
              <w:t>системы социальной защиты населения города Новокузнецка</w:t>
            </w:r>
            <w:proofErr w:type="gramEnd"/>
            <w:r w:rsidRPr="00244711">
              <w:rPr>
                <w:color w:val="000000"/>
                <w:lang w:eastAsia="en-US"/>
              </w:rPr>
              <w:t>»».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149 953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145 104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-4 849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149 953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144 984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-4 969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149 953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144 984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-4 969</w:t>
            </w:r>
          </w:p>
        </w:tc>
      </w:tr>
      <w:tr w:rsidR="005E41F2" w:rsidRPr="00244711" w:rsidTr="0008639E">
        <w:trPr>
          <w:trHeight w:val="163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pStyle w:val="af1"/>
              <w:tabs>
                <w:tab w:val="left" w:pos="45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lang w:eastAsia="en-US"/>
              </w:rPr>
            </w:pPr>
            <w:r w:rsidRPr="00244711">
              <w:rPr>
                <w:b/>
                <w:lang w:eastAsia="en-US"/>
              </w:rPr>
              <w:t xml:space="preserve">Отдельные мероприятия 1 </w:t>
            </w:r>
            <w:r w:rsidRPr="00244711">
              <w:rPr>
                <w:color w:val="000000"/>
                <w:lang w:eastAsia="en-US"/>
              </w:rPr>
              <w:t>«Финансовое оздоровление сферы управления Комитета социальной защиты».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1 197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+ 1 197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0</w:t>
            </w:r>
          </w:p>
        </w:tc>
      </w:tr>
      <w:tr w:rsidR="005E41F2" w:rsidRPr="00244711" w:rsidTr="00A368DA">
        <w:trPr>
          <w:trHeight w:val="4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tabs>
                <w:tab w:val="left" w:pos="328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44711">
              <w:rPr>
                <w:b/>
                <w:lang w:eastAsia="en-US"/>
              </w:rPr>
              <w:t xml:space="preserve">Отдельные мероприятия 2 </w:t>
            </w:r>
            <w:r w:rsidRPr="00244711">
              <w:rPr>
                <w:color w:val="000000"/>
                <w:lang w:eastAsia="en-US"/>
              </w:rPr>
              <w:t>«Организация и проведение социально значимых мероприятий».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6 470,8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6626F8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3 06</w:t>
            </w:r>
            <w:r w:rsidR="006626F8" w:rsidRPr="00244711">
              <w:rPr>
                <w:lang w:eastAsia="en-US"/>
              </w:rPr>
              <w:t>2</w:t>
            </w:r>
            <w:r w:rsidRPr="00244711">
              <w:rPr>
                <w:lang w:eastAsia="en-US"/>
              </w:rPr>
              <w:t>,</w:t>
            </w:r>
            <w:r w:rsidR="006626F8" w:rsidRPr="00244711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6626F8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-3</w:t>
            </w:r>
            <w:r w:rsidR="006626F8" w:rsidRPr="00244711">
              <w:rPr>
                <w:lang w:eastAsia="en-US"/>
              </w:rPr>
              <w:t> </w:t>
            </w:r>
            <w:r w:rsidRPr="00244711">
              <w:rPr>
                <w:lang w:eastAsia="en-US"/>
              </w:rPr>
              <w:t>40</w:t>
            </w:r>
            <w:r w:rsidR="006626F8" w:rsidRPr="00244711">
              <w:rPr>
                <w:lang w:eastAsia="en-US"/>
              </w:rPr>
              <w:t>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6 470,8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6626F8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1 774,</w:t>
            </w:r>
            <w:r w:rsidR="006626F8" w:rsidRPr="00244711">
              <w:rPr>
                <w:lang w:eastAsia="en-US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6626F8" w:rsidP="006626F8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-4</w:t>
            </w:r>
            <w:r w:rsidR="005E41F2" w:rsidRPr="00244711">
              <w:rPr>
                <w:lang w:eastAsia="en-US"/>
              </w:rPr>
              <w:t> </w:t>
            </w:r>
            <w:r w:rsidR="009039DA" w:rsidRPr="00244711">
              <w:rPr>
                <w:lang w:eastAsia="en-US"/>
              </w:rPr>
              <w:t>696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6 470,8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9039DA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1 774,</w:t>
            </w:r>
            <w:r w:rsidR="009039DA" w:rsidRPr="00244711">
              <w:rPr>
                <w:lang w:eastAsia="en-US"/>
              </w:rPr>
              <w:t>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9039DA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- 4 696</w:t>
            </w:r>
          </w:p>
        </w:tc>
      </w:tr>
      <w:tr w:rsidR="005E41F2" w:rsidRPr="00244711" w:rsidTr="0008639E">
        <w:trPr>
          <w:trHeight w:val="41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pStyle w:val="af6"/>
              <w:spacing w:line="276" w:lineRule="auto"/>
              <w:jc w:val="left"/>
              <w:rPr>
                <w:lang w:eastAsia="en-US"/>
              </w:rPr>
            </w:pPr>
            <w:r w:rsidRPr="00244711">
              <w:rPr>
                <w:b/>
                <w:lang w:eastAsia="en-US"/>
              </w:rPr>
              <w:t xml:space="preserve">Отдельные мероприятия   3 </w:t>
            </w:r>
            <w:r w:rsidRPr="00244711">
              <w:rPr>
                <w:rFonts w:ascii="Times New Roman" w:hAnsi="Times New Roman"/>
                <w:lang w:eastAsia="en-US"/>
              </w:rPr>
              <w:t>«Содержание и развитие сети загородных учреждений, с целью оздоровления детей, оказавшихся в трудной жизненной ситуации».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13 389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6626F8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11</w:t>
            </w:r>
            <w:r w:rsidR="006626F8" w:rsidRPr="00244711">
              <w:rPr>
                <w:lang w:eastAsia="en-US"/>
              </w:rPr>
              <w:t> </w:t>
            </w:r>
            <w:r w:rsidRPr="00244711">
              <w:rPr>
                <w:lang w:eastAsia="en-US"/>
              </w:rPr>
              <w:t>65</w:t>
            </w:r>
            <w:r w:rsidR="006626F8" w:rsidRPr="00244711">
              <w:rPr>
                <w:lang w:eastAsia="en-US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- 1</w:t>
            </w:r>
            <w:r w:rsidR="006626F8" w:rsidRPr="00244711">
              <w:rPr>
                <w:lang w:eastAsia="en-US"/>
              </w:rPr>
              <w:t> </w:t>
            </w:r>
            <w:r w:rsidRPr="00244711">
              <w:rPr>
                <w:lang w:eastAsia="en-US"/>
              </w:rPr>
              <w:t>733</w:t>
            </w:r>
            <w:r w:rsidR="006626F8" w:rsidRPr="00244711">
              <w:rPr>
                <w:lang w:eastAsia="en-US"/>
              </w:rPr>
              <w:t>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13 389,0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6626F8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11</w:t>
            </w:r>
            <w:r w:rsidR="006626F8" w:rsidRPr="00244711">
              <w:rPr>
                <w:lang w:eastAsia="en-US"/>
              </w:rPr>
              <w:t> </w:t>
            </w:r>
            <w:r w:rsidRPr="00244711">
              <w:rPr>
                <w:lang w:eastAsia="en-US"/>
              </w:rPr>
              <w:t>65</w:t>
            </w:r>
            <w:r w:rsidR="006626F8" w:rsidRPr="00244711">
              <w:rPr>
                <w:lang w:eastAsia="en-US"/>
              </w:rPr>
              <w:t>5,7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- 1</w:t>
            </w:r>
            <w:r w:rsidR="006626F8" w:rsidRPr="00244711">
              <w:rPr>
                <w:lang w:eastAsia="en-US"/>
              </w:rPr>
              <w:t> </w:t>
            </w:r>
            <w:r w:rsidRPr="00244711">
              <w:rPr>
                <w:lang w:eastAsia="en-US"/>
              </w:rPr>
              <w:t>733</w:t>
            </w:r>
            <w:r w:rsidR="006626F8" w:rsidRPr="00244711">
              <w:rPr>
                <w:lang w:eastAsia="en-US"/>
              </w:rPr>
              <w:t>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13 389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9039DA">
            <w:pPr>
              <w:spacing w:line="276" w:lineRule="auto"/>
              <w:ind w:left="-108" w:right="-187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11</w:t>
            </w:r>
            <w:r w:rsidR="009039DA" w:rsidRPr="00244711">
              <w:rPr>
                <w:lang w:eastAsia="en-US"/>
              </w:rPr>
              <w:t> </w:t>
            </w:r>
            <w:r w:rsidRPr="00244711">
              <w:rPr>
                <w:lang w:eastAsia="en-US"/>
              </w:rPr>
              <w:t>65</w:t>
            </w:r>
            <w:r w:rsidR="009039DA" w:rsidRPr="00244711">
              <w:rPr>
                <w:lang w:eastAsia="en-US"/>
              </w:rPr>
              <w:t>5,7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-1</w:t>
            </w:r>
            <w:r w:rsidR="009039DA" w:rsidRPr="00244711">
              <w:rPr>
                <w:lang w:eastAsia="en-US"/>
              </w:rPr>
              <w:t> </w:t>
            </w:r>
            <w:r w:rsidRPr="00244711">
              <w:rPr>
                <w:lang w:eastAsia="en-US"/>
              </w:rPr>
              <w:t>733</w:t>
            </w:r>
            <w:r w:rsidR="009039DA" w:rsidRPr="00244711">
              <w:rPr>
                <w:lang w:eastAsia="en-US"/>
              </w:rPr>
              <w:t>,3</w:t>
            </w:r>
          </w:p>
        </w:tc>
      </w:tr>
    </w:tbl>
    <w:p w:rsidR="005E41F2" w:rsidRPr="00244711" w:rsidRDefault="005E41F2" w:rsidP="005E41F2">
      <w:pPr>
        <w:rPr>
          <w:sz w:val="28"/>
          <w:szCs w:val="28"/>
        </w:rPr>
        <w:sectPr w:rsidR="005E41F2" w:rsidRPr="00244711">
          <w:pgSz w:w="16838" w:h="11906" w:orient="landscape"/>
          <w:pgMar w:top="1701" w:right="851" w:bottom="567" w:left="851" w:header="567" w:footer="567" w:gutter="0"/>
          <w:cols w:space="720"/>
        </w:sectPr>
      </w:pPr>
    </w:p>
    <w:p w:rsidR="005E41F2" w:rsidRPr="00244711" w:rsidRDefault="005E41F2" w:rsidP="005E41F2">
      <w:pPr>
        <w:ind w:firstLine="709"/>
        <w:jc w:val="both"/>
        <w:rPr>
          <w:sz w:val="28"/>
          <w:szCs w:val="28"/>
        </w:rPr>
      </w:pPr>
    </w:p>
    <w:p w:rsidR="005E41F2" w:rsidRPr="00244711" w:rsidRDefault="005E41F2" w:rsidP="005E41F2">
      <w:pPr>
        <w:ind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 xml:space="preserve">В проекте бюджета города на 2019-2020 годы предусмотрены бюджетные ассигнования на реализацию муниципальной программы «Развитие системы социальной защиты населения города Новокузнецка» в объеме 9 329 281,5 тыс. руб., в том числе: на 2018 год –  3 135 745,7 тыс. руб., на 2019 год – 3 086 254 тыс. руб., на 2020 год – 3 107281,8 тыс. руб. </w:t>
      </w:r>
      <w:proofErr w:type="gramEnd"/>
    </w:p>
    <w:p w:rsidR="005E41F2" w:rsidRPr="00244711" w:rsidRDefault="005E41F2" w:rsidP="005E41F2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  <w:gridCol w:w="1924"/>
        <w:gridCol w:w="1923"/>
        <w:gridCol w:w="1923"/>
        <w:gridCol w:w="1924"/>
      </w:tblGrid>
      <w:tr w:rsidR="005E41F2" w:rsidRPr="00244711" w:rsidTr="0008639E">
        <w:trPr>
          <w:trHeight w:val="315"/>
        </w:trPr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F2" w:rsidRPr="00244711" w:rsidRDefault="005E41F2" w:rsidP="0008639E">
            <w:pPr>
              <w:spacing w:line="276" w:lineRule="auto"/>
              <w:jc w:val="both"/>
              <w:rPr>
                <w:lang w:eastAsia="en-US"/>
              </w:rPr>
            </w:pPr>
            <w:r w:rsidRPr="00244711">
              <w:rPr>
                <w:lang w:eastAsia="en-US"/>
              </w:rPr>
              <w:t>Источник финансирования</w:t>
            </w:r>
          </w:p>
        </w:tc>
        <w:tc>
          <w:tcPr>
            <w:tcW w:w="8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Объем финансирования (тыс. руб.)</w:t>
            </w:r>
          </w:p>
        </w:tc>
      </w:tr>
      <w:tr w:rsidR="005E41F2" w:rsidRPr="00244711" w:rsidTr="0008639E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rPr>
                <w:lang w:eastAsia="en-US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Всего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2018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2019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2020</w:t>
            </w:r>
          </w:p>
        </w:tc>
      </w:tr>
      <w:tr w:rsidR="005E41F2" w:rsidRPr="00244711" w:rsidTr="0008639E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F2" w:rsidRPr="00244711" w:rsidRDefault="005E41F2" w:rsidP="0008639E">
            <w:pPr>
              <w:spacing w:line="276" w:lineRule="auto"/>
              <w:jc w:val="both"/>
              <w:rPr>
                <w:lang w:eastAsia="en-US"/>
              </w:rPr>
            </w:pPr>
            <w:r w:rsidRPr="00244711">
              <w:rPr>
                <w:lang w:eastAsia="en-US"/>
              </w:rPr>
              <w:t>Федеральный бюджет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1 966 273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656 062,2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647 177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663 033,8</w:t>
            </w:r>
          </w:p>
        </w:tc>
      </w:tr>
      <w:tr w:rsidR="005E41F2" w:rsidRPr="00244711" w:rsidTr="0008639E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F2" w:rsidRPr="00244711" w:rsidRDefault="005E41F2" w:rsidP="0008639E">
            <w:pPr>
              <w:spacing w:line="276" w:lineRule="auto"/>
              <w:jc w:val="both"/>
              <w:rPr>
                <w:lang w:eastAsia="en-US"/>
              </w:rPr>
            </w:pPr>
            <w:r w:rsidRPr="00244711">
              <w:rPr>
                <w:lang w:eastAsia="en-US"/>
              </w:rPr>
              <w:t>Областной бюджет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7 026 981,6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2 356 137,4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2 332 841,1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2 338 003,1</w:t>
            </w:r>
          </w:p>
        </w:tc>
      </w:tr>
      <w:tr w:rsidR="005E41F2" w:rsidRPr="00244711" w:rsidTr="0008639E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F2" w:rsidRPr="00244711" w:rsidRDefault="005E41F2" w:rsidP="0008639E">
            <w:pPr>
              <w:spacing w:line="276" w:lineRule="auto"/>
              <w:jc w:val="both"/>
              <w:rPr>
                <w:lang w:eastAsia="en-US"/>
              </w:rPr>
            </w:pPr>
            <w:r w:rsidRPr="00244711">
              <w:rPr>
                <w:lang w:eastAsia="en-US"/>
              </w:rPr>
              <w:t>Городской бюджет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278 976,9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100 976,1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88 995,9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89 004,9</w:t>
            </w:r>
          </w:p>
        </w:tc>
      </w:tr>
      <w:tr w:rsidR="005E41F2" w:rsidRPr="00244711" w:rsidTr="0008639E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F2" w:rsidRPr="00244711" w:rsidRDefault="005E41F2" w:rsidP="0008639E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244711">
              <w:rPr>
                <w:lang w:eastAsia="en-US"/>
              </w:rPr>
              <w:t>Внебюджет</w:t>
            </w:r>
            <w:proofErr w:type="spellEnd"/>
            <w:r w:rsidRPr="00244711">
              <w:rPr>
                <w:lang w:eastAsia="en-US"/>
              </w:rPr>
              <w:t xml:space="preserve"> казенных учреждений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57 050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22 570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17 240,0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lang w:eastAsia="en-US"/>
              </w:rPr>
            </w:pPr>
            <w:r w:rsidRPr="00244711">
              <w:rPr>
                <w:lang w:eastAsia="en-US"/>
              </w:rPr>
              <w:t>17 240,0</w:t>
            </w:r>
          </w:p>
        </w:tc>
      </w:tr>
      <w:tr w:rsidR="005E41F2" w:rsidRPr="00244711" w:rsidTr="0008639E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1F2" w:rsidRPr="00244711" w:rsidRDefault="005E41F2" w:rsidP="0008639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244711">
              <w:rPr>
                <w:b/>
                <w:lang w:eastAsia="en-US"/>
              </w:rPr>
              <w:t>Итого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44711">
              <w:rPr>
                <w:b/>
                <w:lang w:eastAsia="en-US"/>
              </w:rPr>
              <w:t>9 329 281,5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3 135 745,7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3 086 254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1F2" w:rsidRPr="00244711" w:rsidRDefault="005E41F2" w:rsidP="0008639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44711">
              <w:rPr>
                <w:b/>
                <w:bCs/>
                <w:lang w:eastAsia="en-US"/>
              </w:rPr>
              <w:t>3 107 281,8</w:t>
            </w:r>
          </w:p>
        </w:tc>
      </w:tr>
    </w:tbl>
    <w:p w:rsidR="005E41F2" w:rsidRPr="00244711" w:rsidRDefault="005E41F2" w:rsidP="005E41F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E41F2" w:rsidRPr="00244711" w:rsidRDefault="005E41F2" w:rsidP="005E41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Предусмотренные в бюджете объемы бюджетных ассигнований по сравнению с </w:t>
      </w:r>
      <w:proofErr w:type="gramStart"/>
      <w:r w:rsidRPr="00244711">
        <w:rPr>
          <w:sz w:val="28"/>
          <w:szCs w:val="28"/>
        </w:rPr>
        <w:t>утвержденными</w:t>
      </w:r>
      <w:proofErr w:type="gramEnd"/>
      <w:r w:rsidRPr="00244711">
        <w:rPr>
          <w:sz w:val="28"/>
          <w:szCs w:val="28"/>
        </w:rPr>
        <w:t xml:space="preserve"> в паспорте муниципальной программы в 2018году увеличены на 96 160,9 тыс. руб., в 2019 году - на 53 847,7 тыс. руб., в 2020 году на 74 875,5 тыс. руб.</w:t>
      </w:r>
    </w:p>
    <w:p w:rsidR="005E41F2" w:rsidRPr="00244711" w:rsidRDefault="005E41F2" w:rsidP="005E41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На реализацию подпрограммы 1: </w:t>
      </w:r>
      <w:r w:rsidRPr="00244711">
        <w:rPr>
          <w:color w:val="000000"/>
          <w:sz w:val="28"/>
          <w:szCs w:val="28"/>
        </w:rPr>
        <w:t>«</w:t>
      </w:r>
      <w:r w:rsidRPr="00244711">
        <w:rPr>
          <w:sz w:val="28"/>
          <w:szCs w:val="28"/>
        </w:rPr>
        <w:t xml:space="preserve">Повышение качества жизни отдельных категорий граждан, степени их социальной защищенности» в проекте бюджета предусмотрено на 2018 год – </w:t>
      </w:r>
      <w:r w:rsidRPr="00244711">
        <w:rPr>
          <w:bCs/>
          <w:sz w:val="28"/>
          <w:szCs w:val="28"/>
          <w:lang w:eastAsia="en-US"/>
        </w:rPr>
        <w:t>2 974 726,9</w:t>
      </w:r>
      <w:r w:rsidRPr="00244711">
        <w:rPr>
          <w:bCs/>
          <w:lang w:eastAsia="en-US"/>
        </w:rPr>
        <w:t xml:space="preserve"> </w:t>
      </w:r>
      <w:r w:rsidRPr="00244711">
        <w:rPr>
          <w:sz w:val="28"/>
          <w:szCs w:val="28"/>
        </w:rPr>
        <w:t xml:space="preserve">тыс. руб., на 2019 год- </w:t>
      </w:r>
      <w:r w:rsidRPr="00244711">
        <w:rPr>
          <w:bCs/>
          <w:sz w:val="28"/>
          <w:szCs w:val="28"/>
          <w:lang w:eastAsia="en-US"/>
        </w:rPr>
        <w:t>2 927 839,5</w:t>
      </w:r>
      <w:r w:rsidRPr="00244711">
        <w:rPr>
          <w:sz w:val="28"/>
          <w:szCs w:val="28"/>
        </w:rPr>
        <w:t xml:space="preserve"> тыс</w:t>
      </w:r>
      <w:proofErr w:type="gramStart"/>
      <w:r w:rsidRPr="00244711">
        <w:rPr>
          <w:sz w:val="28"/>
          <w:szCs w:val="28"/>
        </w:rPr>
        <w:t>.р</w:t>
      </w:r>
      <w:proofErr w:type="gramEnd"/>
      <w:r w:rsidRPr="00244711">
        <w:rPr>
          <w:sz w:val="28"/>
          <w:szCs w:val="28"/>
        </w:rPr>
        <w:t>уб., на 2020 год -2 948 867,3 тыс. руб.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Данная подпрограмма включает мероприятия: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Мероприятие 1. «Предоставление мер социальной поддержки отдельным категориям граждан по региональному законодательству».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Предоставление мер в денежном и натуральном виде ветеранам ВОВ, ветеранам труда, труженикам тыла, реабилитированным, инвалидам, пострадавшим на ЧАЭС, ветеранам боевых действий.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244711">
        <w:rPr>
          <w:bCs/>
          <w:sz w:val="28"/>
          <w:szCs w:val="28"/>
        </w:rPr>
        <w:t>Мероприятие 2. «</w:t>
      </w:r>
      <w:r w:rsidRPr="00244711">
        <w:rPr>
          <w:sz w:val="28"/>
          <w:szCs w:val="28"/>
        </w:rPr>
        <w:t>Обеспечение населения углем».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Возмещение разницы в цене на уголь гражданам, имеющим печное отопление.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244711">
        <w:rPr>
          <w:bCs/>
          <w:sz w:val="28"/>
          <w:szCs w:val="28"/>
        </w:rPr>
        <w:t>Мероприятие 3. «</w:t>
      </w:r>
      <w:r w:rsidRPr="00244711">
        <w:rPr>
          <w:sz w:val="28"/>
          <w:szCs w:val="28"/>
        </w:rPr>
        <w:t>Предоставление мер социальной поддержки отдельным категориям граждан по оплате жилья и коммунальных услуг».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Предоставление мер по оплате жилья и коммунальных услуг ветеранам ВОВ, ветеранам труда, труженикам тыла, реабилитированным, инвалидам, пострадавшим на ЧАЭС, ветеранам боевых действий по оплате жилья и коммунальных услуг.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244711">
        <w:rPr>
          <w:bCs/>
          <w:sz w:val="28"/>
          <w:szCs w:val="28"/>
        </w:rPr>
        <w:t>Мероприятие 4. «</w:t>
      </w:r>
      <w:r w:rsidRPr="00244711">
        <w:rPr>
          <w:sz w:val="28"/>
          <w:szCs w:val="28"/>
        </w:rPr>
        <w:t>Предоставление мер социальной поддержки отдельным категориям граждан по переданным полномочиям и расходным обязательствам РФ».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Предоставление мер в денежном выражении льготным категориям граждан по федеральному регистру: донорам, инвалидам, пострадавшим на ЧАЭС, ветеранам боевых действий. Обеспечение жильем ветеранов ВОВ, инвалидам.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Мероприятие 5. «Дополнительное пенсионное обеспечение».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Выплата пенсий Кемеровской области и муниципальным служащим за выслугу лет.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Мероприятие 6. «Оказание государственной социальной помощи».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Оказание государственной социальной помощи одиноко проживающим, малообеспеченным гражданам.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Мероприятие 7. «Оказание адресной помощи отдельным категориям граждан».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proofErr w:type="gramStart"/>
      <w:r w:rsidRPr="00244711">
        <w:rPr>
          <w:bCs/>
          <w:sz w:val="28"/>
          <w:szCs w:val="28"/>
        </w:rPr>
        <w:t>Оказание адресной помощи Почетным гражданам, на лекарства инвалидам, заключившим договоры пожизненной ренты, гражданам, оказавшимся в трудной жизненной ситуации (пожары, восстановление документов лицам, вернувшимся из мест лишения свободы, 90-100 летним юбилярам, на доставку гуманитарного угля семьям в социально-опасном положении и т.д.</w:t>
      </w:r>
      <w:proofErr w:type="gramEnd"/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Мероприятие 8. «</w:t>
      </w:r>
      <w:r w:rsidRPr="00244711">
        <w:rPr>
          <w:sz w:val="28"/>
          <w:szCs w:val="28"/>
        </w:rPr>
        <w:t>Предоставление мер социальной поддержки</w:t>
      </w:r>
      <w:r w:rsidRPr="00244711">
        <w:rPr>
          <w:bCs/>
          <w:sz w:val="28"/>
          <w:szCs w:val="28"/>
        </w:rPr>
        <w:t xml:space="preserve"> семьям с детьми».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Предоставление мер в денежном и натуральном виде многодетным семьям, многодетным матерям, детям погибших шахтеров, молодым специалистам, детские пособия, материнский капитал.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/>
        <w:ind w:left="0"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>Мероприятие 9. «Социальное обслуживание населения,</w:t>
      </w:r>
      <w:r w:rsidRPr="00244711">
        <w:rPr>
          <w:sz w:val="28"/>
          <w:szCs w:val="28"/>
        </w:rPr>
        <w:t xml:space="preserve"> предоставление мер социальной поддержки работникам муниципальных учреждений социального обслуживания»</w:t>
      </w:r>
      <w:r w:rsidRPr="00244711">
        <w:rPr>
          <w:bCs/>
          <w:sz w:val="28"/>
          <w:szCs w:val="28"/>
        </w:rPr>
        <w:t>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/>
        <w:ind w:left="0" w:firstLine="709"/>
        <w:jc w:val="both"/>
        <w:rPr>
          <w:sz w:val="28"/>
          <w:szCs w:val="28"/>
          <w:lang w:eastAsia="en-US"/>
        </w:rPr>
      </w:pPr>
      <w:r w:rsidRPr="00244711">
        <w:rPr>
          <w:sz w:val="28"/>
          <w:szCs w:val="28"/>
          <w:lang w:eastAsia="en-US"/>
        </w:rPr>
        <w:t>Обеспечение учреждений социального обслуживания граждан пожилого возраста, инвалидов, лиц без определенного места жительства, а также реабилитация несовершеннолетних.</w:t>
      </w: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/>
        <w:ind w:left="0" w:firstLine="709"/>
        <w:jc w:val="both"/>
        <w:rPr>
          <w:bCs/>
          <w:sz w:val="28"/>
          <w:szCs w:val="28"/>
        </w:rPr>
      </w:pPr>
    </w:p>
    <w:p w:rsidR="005E41F2" w:rsidRPr="00244711" w:rsidRDefault="005E41F2" w:rsidP="005E41F2">
      <w:pPr>
        <w:pStyle w:val="af1"/>
        <w:tabs>
          <w:tab w:val="left" w:pos="612"/>
          <w:tab w:val="left" w:pos="851"/>
        </w:tabs>
        <w:autoSpaceDE w:val="0"/>
        <w:autoSpaceDN w:val="0"/>
        <w:adjustRightInd w:val="0"/>
        <w:spacing w:after="200"/>
        <w:ind w:left="0" w:firstLine="709"/>
        <w:jc w:val="both"/>
        <w:rPr>
          <w:color w:val="000000"/>
          <w:sz w:val="28"/>
          <w:szCs w:val="28"/>
        </w:rPr>
      </w:pPr>
      <w:r w:rsidRPr="00244711">
        <w:rPr>
          <w:sz w:val="28"/>
          <w:szCs w:val="28"/>
          <w:lang w:eastAsia="en-US"/>
        </w:rPr>
        <w:t xml:space="preserve">На реализацию подпрограммы 2 </w:t>
      </w:r>
      <w:r w:rsidRPr="00244711">
        <w:rPr>
          <w:color w:val="000000"/>
          <w:sz w:val="28"/>
          <w:szCs w:val="28"/>
        </w:rPr>
        <w:t>«Социальная интеграция инвалидов» в проекте бюджета финансирования не предусмотрено.</w:t>
      </w:r>
    </w:p>
    <w:p w:rsidR="005E41F2" w:rsidRPr="00244711" w:rsidRDefault="005E41F2" w:rsidP="005E41F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244711">
        <w:rPr>
          <w:rFonts w:ascii="Times New Roman" w:hAnsi="Times New Roman" w:cs="Times New Roman"/>
          <w:color w:val="000000"/>
          <w:sz w:val="28"/>
          <w:szCs w:val="28"/>
        </w:rPr>
        <w:t>На реализацию подпрограммы 3 «Обеспечение деятельности по реализации муниципальной программы «Развитие системы социальной защиты населения города Новокузнецка» в проекте бюджета предусмотрено на 2018 год- 145 104 тыс. руб., на 2019 год- 144 984 тыс. руб., на 2020год -144 984 тыс. руб.</w:t>
      </w:r>
    </w:p>
    <w:p w:rsidR="005E41F2" w:rsidRPr="00244711" w:rsidRDefault="005E41F2" w:rsidP="005E41F2">
      <w:pPr>
        <w:tabs>
          <w:tab w:val="left" w:pos="45"/>
          <w:tab w:val="left" w:pos="470"/>
        </w:tabs>
        <w:ind w:left="45"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Расходы в данной подпрограмме направлены на обеспечение функционирования Комитета по исполнению возложенных на него полномочий. </w:t>
      </w:r>
    </w:p>
    <w:p w:rsidR="005E41F2" w:rsidRPr="00244711" w:rsidRDefault="005E41F2" w:rsidP="005E41F2">
      <w:pPr>
        <w:pStyle w:val="ConsPlusCell"/>
        <w:ind w:firstLine="709"/>
        <w:jc w:val="both"/>
        <w:rPr>
          <w:color w:val="000000"/>
        </w:rPr>
      </w:pPr>
      <w:r w:rsidRPr="00244711">
        <w:rPr>
          <w:color w:val="000000"/>
        </w:rPr>
        <w:t>На реализацию отдельного мероприятия 1 «Финансовое оздоровление Комитета социальной защиты» в проекте бюджета предусмотрено на 2018 год 1 197 тыс. руб.</w:t>
      </w:r>
    </w:p>
    <w:p w:rsidR="005E41F2" w:rsidRPr="00244711" w:rsidRDefault="005E41F2" w:rsidP="005E41F2">
      <w:pPr>
        <w:pStyle w:val="ConsPlusCell"/>
        <w:ind w:firstLine="709"/>
        <w:jc w:val="both"/>
        <w:rPr>
          <w:color w:val="000000"/>
        </w:rPr>
      </w:pPr>
      <w:r w:rsidRPr="00244711">
        <w:t>Расходы в данной подпрограмме направлены на с</w:t>
      </w:r>
      <w:r w:rsidRPr="00244711">
        <w:rPr>
          <w:color w:val="000000"/>
        </w:rPr>
        <w:t>окращение кредиторской задолженности по бюджетным обязательствам прошлых отчетных периодов.</w:t>
      </w:r>
    </w:p>
    <w:p w:rsidR="005E41F2" w:rsidRPr="00244711" w:rsidRDefault="005E41F2" w:rsidP="005E41F2">
      <w:pPr>
        <w:pStyle w:val="ConsPlusCell"/>
        <w:ind w:firstLine="709"/>
        <w:jc w:val="both"/>
        <w:rPr>
          <w:color w:val="000000"/>
        </w:rPr>
      </w:pPr>
      <w:r w:rsidRPr="00244711">
        <w:rPr>
          <w:color w:val="000000"/>
        </w:rPr>
        <w:t>На отдельное мероприятие 2 «Организация и проведение социально значимых мероприятий» в проекте бюджета на 2018 год  предусмотрено 3 06</w:t>
      </w:r>
      <w:r w:rsidR="00CB6E5C" w:rsidRPr="00244711">
        <w:rPr>
          <w:color w:val="000000"/>
        </w:rPr>
        <w:t>2</w:t>
      </w:r>
      <w:r w:rsidRPr="00244711">
        <w:rPr>
          <w:color w:val="000000"/>
        </w:rPr>
        <w:t>,</w:t>
      </w:r>
      <w:r w:rsidR="00CB6E5C" w:rsidRPr="00244711">
        <w:rPr>
          <w:color w:val="000000"/>
        </w:rPr>
        <w:t>1</w:t>
      </w:r>
      <w:r w:rsidRPr="00244711">
        <w:rPr>
          <w:color w:val="000000"/>
        </w:rPr>
        <w:t xml:space="preserve"> тыс</w:t>
      </w:r>
      <w:proofErr w:type="gramStart"/>
      <w:r w:rsidRPr="00244711">
        <w:rPr>
          <w:color w:val="000000"/>
        </w:rPr>
        <w:t>.р</w:t>
      </w:r>
      <w:proofErr w:type="gramEnd"/>
      <w:r w:rsidRPr="00244711">
        <w:rPr>
          <w:color w:val="000000"/>
        </w:rPr>
        <w:t>уб., на 2019 год- 1 774,</w:t>
      </w:r>
      <w:r w:rsidR="00CB6E5C" w:rsidRPr="00244711">
        <w:rPr>
          <w:color w:val="000000"/>
        </w:rPr>
        <w:t>8</w:t>
      </w:r>
      <w:r w:rsidRPr="00244711">
        <w:rPr>
          <w:color w:val="000000"/>
        </w:rPr>
        <w:t xml:space="preserve"> тыс.руб., на 2020 год- 1 774,</w:t>
      </w:r>
      <w:r w:rsidR="00CB6E5C" w:rsidRPr="00244711">
        <w:rPr>
          <w:color w:val="000000"/>
        </w:rPr>
        <w:t>8</w:t>
      </w:r>
      <w:r w:rsidRPr="00244711">
        <w:rPr>
          <w:color w:val="000000"/>
        </w:rPr>
        <w:t xml:space="preserve"> тыс.руб.</w:t>
      </w:r>
    </w:p>
    <w:p w:rsidR="005E41F2" w:rsidRPr="00244711" w:rsidRDefault="005E41F2" w:rsidP="005E41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Реализацией данного отдельного мероприятия является организация городских социально - значимых мероприятий, направленных на улучшение качества жизни отдельных категорий граждан (день матери, день инвалида, доставка ветеранов и.т.п.)</w:t>
      </w:r>
    </w:p>
    <w:p w:rsidR="005E41F2" w:rsidRPr="00244711" w:rsidRDefault="005E41F2" w:rsidP="005E41F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44711">
        <w:rPr>
          <w:color w:val="000000"/>
          <w:sz w:val="28"/>
          <w:szCs w:val="28"/>
        </w:rPr>
        <w:t>На отдельное мероприятие 3 «Содержание и развитие сети загородных оздоровительных учреждений, с целью оздоровления детей, оказавшихся в трудной жизненной ситуации» в проекте бюджета на 2018– 2020 годы ежегодно предусмотрено по 11</w:t>
      </w:r>
      <w:r w:rsidR="00CB6E5C" w:rsidRPr="00244711">
        <w:rPr>
          <w:color w:val="000000"/>
          <w:sz w:val="28"/>
          <w:szCs w:val="28"/>
        </w:rPr>
        <w:t> </w:t>
      </w:r>
      <w:r w:rsidRPr="00244711">
        <w:rPr>
          <w:color w:val="000000"/>
          <w:sz w:val="28"/>
          <w:szCs w:val="28"/>
        </w:rPr>
        <w:t>65</w:t>
      </w:r>
      <w:r w:rsidR="00CB6E5C" w:rsidRPr="00244711">
        <w:rPr>
          <w:color w:val="000000"/>
          <w:sz w:val="28"/>
          <w:szCs w:val="28"/>
        </w:rPr>
        <w:t>5,7</w:t>
      </w:r>
      <w:r w:rsidRPr="00244711">
        <w:rPr>
          <w:color w:val="000000"/>
          <w:sz w:val="28"/>
          <w:szCs w:val="28"/>
        </w:rPr>
        <w:t xml:space="preserve"> тыс. руб.</w:t>
      </w:r>
    </w:p>
    <w:p w:rsidR="005E41F2" w:rsidRPr="00244711" w:rsidRDefault="005E41F2" w:rsidP="005E41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Реализацией данного мероприятия является сохранение загородных оздоровительных учреждений и оздоровление детей, оказавшихся в трудной жизненной ситуации.</w:t>
      </w:r>
    </w:p>
    <w:p w:rsidR="00531B03" w:rsidRPr="00244711" w:rsidRDefault="00531B03" w:rsidP="00D629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6CBB" w:rsidRPr="00244711" w:rsidRDefault="00E46CBB" w:rsidP="00E46CBB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19. Муниципальная программа «Поддержка социально ориентированных некоммерческих организаций в городе Новокузнецке»</w:t>
      </w:r>
    </w:p>
    <w:p w:rsidR="00E46CBB" w:rsidRPr="00244711" w:rsidRDefault="00E46CBB" w:rsidP="00E46CBB">
      <w:pPr>
        <w:ind w:firstLine="709"/>
        <w:jc w:val="both"/>
        <w:rPr>
          <w:b/>
          <w:sz w:val="28"/>
          <w:szCs w:val="28"/>
        </w:rPr>
      </w:pP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Целью</w:t>
      </w:r>
      <w:r w:rsidRPr="00244711">
        <w:rPr>
          <w:sz w:val="28"/>
          <w:szCs w:val="28"/>
        </w:rPr>
        <w:t xml:space="preserve"> программы является создание условий для развития и эффективной деятельности социально ориентированных некоммерческих организаций в городе Новокузнецке (далее – социально ориентированные НКО).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Для достижения поставленной цели необходимо обеспечить решение следующих </w:t>
      </w:r>
      <w:r w:rsidRPr="00244711">
        <w:rPr>
          <w:b/>
          <w:sz w:val="28"/>
          <w:szCs w:val="28"/>
        </w:rPr>
        <w:t>задач</w:t>
      </w:r>
      <w:r w:rsidRPr="00244711">
        <w:rPr>
          <w:sz w:val="28"/>
          <w:szCs w:val="28"/>
        </w:rPr>
        <w:t>: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1. Содействие развитию социально ориентированных НКО, обеспечению их эффективной деятельности;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2. Оказание информационной, консультационной и организационно-правовой поддержки социально ориентированным НКО;</w:t>
      </w: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3. Развитие системы взаимодействия социально ориентированных НКО с органами администрации города Новокузнецка.</w:t>
      </w:r>
    </w:p>
    <w:p w:rsidR="00E46CBB" w:rsidRPr="00244711" w:rsidRDefault="00E46CBB" w:rsidP="00E46CBB">
      <w:pPr>
        <w:pStyle w:val="15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711">
        <w:rPr>
          <w:rFonts w:ascii="Times New Roman" w:eastAsia="Times New Roman" w:hAnsi="Times New Roman" w:cs="Times New Roman"/>
          <w:sz w:val="28"/>
          <w:szCs w:val="28"/>
        </w:rPr>
        <w:t xml:space="preserve">Достижение поставленной цели и решение задач программы предполагается путем выполнения комплекса </w:t>
      </w:r>
      <w:r w:rsidRPr="00244711">
        <w:rPr>
          <w:rFonts w:ascii="Times New Roman" w:eastAsia="Times New Roman" w:hAnsi="Times New Roman" w:cs="Times New Roman"/>
          <w:b/>
          <w:sz w:val="28"/>
          <w:szCs w:val="28"/>
        </w:rPr>
        <w:t>программных мероприятий</w:t>
      </w:r>
      <w:r w:rsidRPr="0024471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46CBB" w:rsidRPr="00244711" w:rsidRDefault="00E46CBB" w:rsidP="00E46CBB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оказание финансовой поддержки социально ориентированным НКО из бюджета Новокузнецкого городского округа;</w:t>
      </w:r>
    </w:p>
    <w:p w:rsidR="00E46CBB" w:rsidRPr="00244711" w:rsidRDefault="00E46CBB" w:rsidP="00E46CBB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проведение Отделом общественных отношений управления делами администрации города Новокузнецка (далее – Отдел)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уровней;</w:t>
      </w:r>
    </w:p>
    <w:p w:rsidR="00E46CBB" w:rsidRPr="00244711" w:rsidRDefault="00E46CBB" w:rsidP="00E46CBB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оказание Отделом информационной, консультационной и организационно-правовой помощи социально ориентированным НКО;</w:t>
      </w:r>
    </w:p>
    <w:p w:rsidR="00E46CBB" w:rsidRPr="00244711" w:rsidRDefault="00E46CBB" w:rsidP="00E46CBB">
      <w:pPr>
        <w:pStyle w:val="1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- проведение Отделом заседаний, семинаров, совещаний, конференций, иных мероприятий с участием социально ориентированных НКО.</w:t>
      </w:r>
    </w:p>
    <w:p w:rsidR="00E46CBB" w:rsidRPr="00244711" w:rsidRDefault="00E46CBB" w:rsidP="00E46CBB">
      <w:pPr>
        <w:pStyle w:val="af1"/>
        <w:ind w:left="0" w:firstLine="42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на исполнение муниципальной программы представлены в таблице:</w:t>
      </w:r>
    </w:p>
    <w:p w:rsidR="00E46CBB" w:rsidRPr="00244711" w:rsidRDefault="00E46CBB" w:rsidP="00E46CB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  </w:t>
      </w:r>
    </w:p>
    <w:p w:rsidR="00E46CBB" w:rsidRPr="00244711" w:rsidRDefault="00E46CBB" w:rsidP="00E46CB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46CBB" w:rsidRPr="00244711" w:rsidRDefault="00E46CBB" w:rsidP="00E46CB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46CBB" w:rsidRPr="00244711" w:rsidRDefault="00E46CBB" w:rsidP="00E46CBB">
      <w:pPr>
        <w:jc w:val="both"/>
        <w:rPr>
          <w:rFonts w:eastAsiaTheme="minorEastAsia"/>
          <w:sz w:val="28"/>
          <w:szCs w:val="28"/>
        </w:rPr>
        <w:sectPr w:rsidR="00E46CBB" w:rsidRPr="00244711" w:rsidSect="00834A72">
          <w:footerReference w:type="default" r:id="rId31"/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</w:p>
    <w:tbl>
      <w:tblPr>
        <w:tblW w:w="156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07"/>
        <w:gridCol w:w="1134"/>
        <w:gridCol w:w="1134"/>
        <w:gridCol w:w="1276"/>
        <w:gridCol w:w="1134"/>
        <w:gridCol w:w="1134"/>
        <w:gridCol w:w="1275"/>
        <w:gridCol w:w="1134"/>
        <w:gridCol w:w="1418"/>
        <w:gridCol w:w="1276"/>
        <w:gridCol w:w="53"/>
      </w:tblGrid>
      <w:tr w:rsidR="00E46CBB" w:rsidRPr="00244711" w:rsidTr="00E46CBB">
        <w:trPr>
          <w:trHeight w:val="255"/>
        </w:trPr>
        <w:tc>
          <w:tcPr>
            <w:tcW w:w="4707" w:type="dxa"/>
            <w:vMerge w:val="restart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 xml:space="preserve">Наименование </w:t>
            </w:r>
          </w:p>
        </w:tc>
        <w:tc>
          <w:tcPr>
            <w:tcW w:w="10968" w:type="dxa"/>
            <w:gridSpan w:val="10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rFonts w:eastAsiaTheme="minorEastAsia"/>
              </w:rPr>
            </w:pPr>
            <w:r w:rsidRPr="00244711">
              <w:rPr>
                <w:color w:val="000000"/>
              </w:rPr>
              <w:t>Расходы по годам, тыс. руб.</w:t>
            </w:r>
          </w:p>
        </w:tc>
      </w:tr>
      <w:tr w:rsidR="00E46CBB" w:rsidRPr="00244711" w:rsidTr="00E46CBB">
        <w:trPr>
          <w:gridAfter w:val="1"/>
          <w:wAfter w:w="53" w:type="dxa"/>
          <w:trHeight w:val="285"/>
        </w:trPr>
        <w:tc>
          <w:tcPr>
            <w:tcW w:w="4707" w:type="dxa"/>
            <w:vMerge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jc w:val="center"/>
              <w:rPr>
                <w:rFonts w:eastAsiaTheme="minorEastAsia"/>
              </w:rPr>
            </w:pPr>
          </w:p>
        </w:tc>
        <w:tc>
          <w:tcPr>
            <w:tcW w:w="3544" w:type="dxa"/>
            <w:gridSpan w:val="3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2018 год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2019 год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2020 год</w:t>
            </w:r>
          </w:p>
        </w:tc>
      </w:tr>
      <w:tr w:rsidR="00E46CBB" w:rsidRPr="00244711" w:rsidTr="00E46CBB">
        <w:trPr>
          <w:gridAfter w:val="1"/>
          <w:wAfter w:w="53" w:type="dxa"/>
          <w:trHeight w:val="765"/>
        </w:trPr>
        <w:tc>
          <w:tcPr>
            <w:tcW w:w="4707" w:type="dxa"/>
            <w:vMerge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jc w:val="center"/>
              <w:rPr>
                <w:rFonts w:eastAsiaTheme="minor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Паспорт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Проект решения о бюджете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Отклонение от паспорта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Паспорт программы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Проект решения о бюджете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Отклонение от паспорта 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Паспорт программы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08"/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Проект решения о бюджете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jc w:val="center"/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>Отклонение от паспорта</w:t>
            </w:r>
          </w:p>
        </w:tc>
      </w:tr>
      <w:tr w:rsidR="00E46CBB" w:rsidRPr="00244711" w:rsidTr="00E46CBB">
        <w:trPr>
          <w:gridAfter w:val="1"/>
          <w:wAfter w:w="53" w:type="dxa"/>
          <w:trHeight w:val="255"/>
        </w:trPr>
        <w:tc>
          <w:tcPr>
            <w:tcW w:w="4707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ИТОГО ПО ПРОГРАММЕ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3 783,0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2 051,3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-1 731,7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3 783,0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1 279,0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-2 504,0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3 783,0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1 279,0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-2 504,0</w:t>
            </w:r>
          </w:p>
        </w:tc>
      </w:tr>
      <w:tr w:rsidR="00E46CBB" w:rsidRPr="00244711" w:rsidTr="00E46CBB">
        <w:trPr>
          <w:gridAfter w:val="1"/>
          <w:wAfter w:w="53" w:type="dxa"/>
          <w:trHeight w:val="966"/>
        </w:trPr>
        <w:tc>
          <w:tcPr>
            <w:tcW w:w="4707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Основное мероприятие 1</w:t>
            </w:r>
            <w:r w:rsidRPr="00244711">
              <w:rPr>
                <w:rFonts w:eastAsiaTheme="minorEastAsia"/>
                <w:bCs/>
              </w:rPr>
              <w:t xml:space="preserve"> «Оказание финансовой поддержки социально ориентированным НКО из бюджета Новокузнецкого городского округа»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2 920,0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1 279,0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-1 641,0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2 920,0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1 279,0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-1 641,0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2 920,0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1 279,0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-1 641,0</w:t>
            </w:r>
          </w:p>
        </w:tc>
      </w:tr>
      <w:tr w:rsidR="00E46CBB" w:rsidRPr="00244711" w:rsidTr="00E46CBB">
        <w:trPr>
          <w:gridAfter w:val="1"/>
          <w:wAfter w:w="53" w:type="dxa"/>
          <w:trHeight w:val="1997"/>
        </w:trPr>
        <w:tc>
          <w:tcPr>
            <w:tcW w:w="4707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Основное мероприятие 2</w:t>
            </w:r>
            <w:r w:rsidRPr="00244711">
              <w:rPr>
                <w:rFonts w:eastAsiaTheme="minorEastAsia"/>
                <w:bCs/>
              </w:rPr>
              <w:t xml:space="preserve"> «Проведение Отделом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863,0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772,3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-90,7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863,0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-863,0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863,0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-863,0</w:t>
            </w:r>
          </w:p>
        </w:tc>
      </w:tr>
      <w:tr w:rsidR="00E46CBB" w:rsidRPr="00244711" w:rsidTr="00E46CBB">
        <w:trPr>
          <w:gridAfter w:val="1"/>
          <w:wAfter w:w="53" w:type="dxa"/>
          <w:trHeight w:val="1399"/>
        </w:trPr>
        <w:tc>
          <w:tcPr>
            <w:tcW w:w="4707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Основное мероприятие 3 «</w:t>
            </w:r>
            <w:r w:rsidRPr="00244711">
              <w:rPr>
                <w:szCs w:val="28"/>
              </w:rPr>
              <w:t>Оказание Отделом информационной, консультационной и организационно-правовой помощи социально ориентированным НКО»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</w:p>
          <w:p w:rsidR="00E46CBB" w:rsidRPr="00244711" w:rsidRDefault="00E46CBB" w:rsidP="00E46CBB">
            <w:pPr>
              <w:rPr>
                <w:rFonts w:eastAsiaTheme="minorEastAsia"/>
              </w:rPr>
            </w:pPr>
            <w:r w:rsidRPr="00244711">
              <w:rPr>
                <w:rFonts w:eastAsiaTheme="minorEastAsia"/>
              </w:rPr>
              <w:t xml:space="preserve">        </w:t>
            </w:r>
            <w:r w:rsidRPr="00244711">
              <w:rPr>
                <w:rFonts w:eastAsiaTheme="minorEastAsia"/>
                <w:bCs/>
              </w:rPr>
              <w:t>-</w:t>
            </w:r>
          </w:p>
          <w:p w:rsidR="00E46CBB" w:rsidRPr="00244711" w:rsidRDefault="00E46CBB" w:rsidP="00E46CBB">
            <w:pPr>
              <w:rPr>
                <w:rFonts w:eastAsiaTheme="minorEastAsia"/>
              </w:rPr>
            </w:pPr>
          </w:p>
        </w:tc>
      </w:tr>
      <w:tr w:rsidR="00E46CBB" w:rsidRPr="00244711" w:rsidTr="00E46CBB">
        <w:trPr>
          <w:gridAfter w:val="1"/>
          <w:wAfter w:w="53" w:type="dxa"/>
          <w:trHeight w:val="1273"/>
        </w:trPr>
        <w:tc>
          <w:tcPr>
            <w:tcW w:w="4707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tabs>
                <w:tab w:val="left" w:pos="4442"/>
              </w:tabs>
              <w:ind w:left="-94"/>
              <w:rPr>
                <w:rFonts w:eastAsiaTheme="minorEastAsia"/>
                <w:b/>
                <w:bCs/>
              </w:rPr>
            </w:pPr>
            <w:r w:rsidRPr="00244711">
              <w:rPr>
                <w:rFonts w:eastAsiaTheme="minorEastAsia"/>
                <w:b/>
                <w:bCs/>
              </w:rPr>
              <w:t>Основное мероприятие 4 «</w:t>
            </w:r>
            <w:r w:rsidRPr="00244711">
              <w:rPr>
                <w:szCs w:val="28"/>
              </w:rPr>
              <w:t>Проведение Отделом заседаний, семинаров, совещаний, конференций, иных мероприятий с участием социально ориентированных НКО»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46CBB" w:rsidRPr="00244711" w:rsidRDefault="00E46CBB" w:rsidP="00E46CBB">
            <w:pPr>
              <w:ind w:left="-108" w:right="-187"/>
              <w:jc w:val="center"/>
              <w:rPr>
                <w:rFonts w:eastAsiaTheme="minorEastAsia"/>
                <w:bCs/>
              </w:rPr>
            </w:pPr>
            <w:r w:rsidRPr="00244711">
              <w:rPr>
                <w:rFonts w:eastAsiaTheme="minorEastAsia"/>
                <w:bCs/>
              </w:rPr>
              <w:t>-</w:t>
            </w:r>
          </w:p>
        </w:tc>
      </w:tr>
    </w:tbl>
    <w:p w:rsidR="00E46CBB" w:rsidRPr="00244711" w:rsidRDefault="00E46CBB" w:rsidP="00E46CBB">
      <w:pPr>
        <w:ind w:firstLine="709"/>
        <w:jc w:val="both"/>
        <w:rPr>
          <w:rFonts w:eastAsiaTheme="minorEastAsia"/>
          <w:sz w:val="28"/>
          <w:szCs w:val="28"/>
        </w:rPr>
        <w:sectPr w:rsidR="00E46CBB" w:rsidRPr="00244711" w:rsidSect="001A690A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E46CBB" w:rsidRPr="00244711" w:rsidRDefault="00E46CBB" w:rsidP="00E46CB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E46CBB" w:rsidRPr="00244711" w:rsidRDefault="00E46CBB" w:rsidP="00E46CBB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 программе «Поддержка социально ориентированных некоммерческих организаций в городе Новокузнецке» в бюджете на 2018 - 2020 годы предусмотрено 3 783 тыс. руб. ежегодно.</w:t>
      </w:r>
    </w:p>
    <w:p w:rsidR="00A42841" w:rsidRPr="00244711" w:rsidRDefault="00A42841" w:rsidP="00A909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39E" w:rsidRPr="00244711" w:rsidRDefault="0008639E" w:rsidP="000863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711">
        <w:rPr>
          <w:rFonts w:ascii="Times New Roman" w:hAnsi="Times New Roman" w:cs="Times New Roman"/>
          <w:b/>
          <w:sz w:val="28"/>
          <w:szCs w:val="28"/>
        </w:rPr>
        <w:t>20. Муниципальная программа «Управление муниципальными финансами Новокузнецкого городского округа»</w:t>
      </w:r>
    </w:p>
    <w:p w:rsidR="0008639E" w:rsidRPr="00244711" w:rsidRDefault="0008639E" w:rsidP="000863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39E" w:rsidRPr="00244711" w:rsidRDefault="0008639E" w:rsidP="00086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b/>
          <w:sz w:val="28"/>
          <w:szCs w:val="28"/>
        </w:rPr>
        <w:t>Целью</w:t>
      </w:r>
      <w:r w:rsidRPr="00244711">
        <w:rPr>
          <w:rFonts w:ascii="Times New Roman" w:hAnsi="Times New Roman" w:cs="Times New Roman"/>
          <w:sz w:val="28"/>
          <w:szCs w:val="28"/>
        </w:rPr>
        <w:t xml:space="preserve"> программы является повышение качества организации и осуществления бюджетного процесса в городе Новокузнецке, обеспечивающее повышение экономической самостоятельности, сбалансированности и устойчивости местного бюджета.</w:t>
      </w:r>
    </w:p>
    <w:p w:rsidR="0008639E" w:rsidRPr="00244711" w:rsidRDefault="0008639E" w:rsidP="000863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предлагается обеспечить решение следующих </w:t>
      </w:r>
      <w:r w:rsidRPr="00244711">
        <w:rPr>
          <w:rFonts w:ascii="Times New Roman" w:hAnsi="Times New Roman" w:cs="Times New Roman"/>
          <w:b/>
          <w:sz w:val="28"/>
          <w:szCs w:val="28"/>
        </w:rPr>
        <w:t>основных задач</w:t>
      </w:r>
      <w:r w:rsidRPr="00244711">
        <w:rPr>
          <w:rFonts w:ascii="Times New Roman" w:hAnsi="Times New Roman" w:cs="Times New Roman"/>
          <w:sz w:val="28"/>
          <w:szCs w:val="28"/>
        </w:rPr>
        <w:t>:</w:t>
      </w:r>
    </w:p>
    <w:p w:rsidR="0008639E" w:rsidRPr="00244711" w:rsidRDefault="0008639E" w:rsidP="0008639E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обеспечение тесной связи стратегического и бюджетного планирования;</w:t>
      </w:r>
    </w:p>
    <w:p w:rsidR="0008639E" w:rsidRPr="00244711" w:rsidRDefault="0008639E" w:rsidP="0008639E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повышение эффективности управления доходами местного бюджета и снижение зависимости местного бюджета от финансовой помощи, поступающей из областного бюджета;</w:t>
      </w:r>
    </w:p>
    <w:p w:rsidR="0008639E" w:rsidRPr="00244711" w:rsidRDefault="0008639E" w:rsidP="0008639E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усиление «программной» ориентированности бюджета;</w:t>
      </w:r>
    </w:p>
    <w:p w:rsidR="0008639E" w:rsidRPr="00244711" w:rsidRDefault="0008639E" w:rsidP="0008639E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оптимизация бюджетных расходов и сокращение разрывов между расходными полномочиями и доходными источниками;</w:t>
      </w:r>
    </w:p>
    <w:p w:rsidR="0008639E" w:rsidRPr="00244711" w:rsidRDefault="0008639E" w:rsidP="0008639E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создание механизмов стимулирования участников бюджетного процесса к повышению эффективности бюджетных расходов и проведению структурных реформ;</w:t>
      </w:r>
    </w:p>
    <w:p w:rsidR="0008639E" w:rsidRPr="00244711" w:rsidRDefault="0008639E" w:rsidP="0008639E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4711">
        <w:rPr>
          <w:rFonts w:ascii="Times New Roman" w:hAnsi="Times New Roman" w:cs="Times New Roman"/>
          <w:sz w:val="28"/>
          <w:szCs w:val="28"/>
        </w:rPr>
        <w:t>приоритезация</w:t>
      </w:r>
      <w:proofErr w:type="spellEnd"/>
      <w:r w:rsidRPr="00244711">
        <w:rPr>
          <w:rFonts w:ascii="Times New Roman" w:hAnsi="Times New Roman" w:cs="Times New Roman"/>
          <w:sz w:val="28"/>
          <w:szCs w:val="28"/>
        </w:rPr>
        <w:t xml:space="preserve"> бюджетных расходов на выполнение отдельных Указов Президента Российской Федерации от 07.05.2012 №№ 594-606;</w:t>
      </w:r>
    </w:p>
    <w:p w:rsidR="0008639E" w:rsidRPr="00244711" w:rsidRDefault="0008639E" w:rsidP="0008639E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повышение открытости и прозрачности управления муниципальными финансами.</w:t>
      </w:r>
    </w:p>
    <w:p w:rsidR="0008639E" w:rsidRPr="00244711" w:rsidRDefault="0008639E" w:rsidP="0008639E">
      <w:pPr>
        <w:pStyle w:val="ConsPlusNormal"/>
        <w:ind w:firstLine="709"/>
        <w:jc w:val="both"/>
        <w:rPr>
          <w:sz w:val="28"/>
          <w:szCs w:val="28"/>
        </w:rPr>
      </w:pPr>
      <w:r w:rsidRPr="00244711">
        <w:rPr>
          <w:rFonts w:ascii="Times New Roman" w:hAnsi="Times New Roman" w:cs="Times New Roman"/>
          <w:sz w:val="28"/>
          <w:szCs w:val="28"/>
        </w:rPr>
        <w:t>На реализацию программы в бюджете Новокузнецкого городского округа предусмотрены средства на обслуживание муниципального долга в сумме 329 311 тыс. руб. на 2018 год, в сумме 368 939 тыс. руб</w:t>
      </w:r>
      <w:proofErr w:type="gramStart"/>
      <w:r w:rsidRPr="00244711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244711">
        <w:rPr>
          <w:rFonts w:ascii="Times New Roman" w:hAnsi="Times New Roman" w:cs="Times New Roman"/>
          <w:sz w:val="28"/>
          <w:szCs w:val="28"/>
        </w:rPr>
        <w:t xml:space="preserve">а 2019 год, в сумме 389 205 тыс. руб. на 2020 год. </w:t>
      </w:r>
    </w:p>
    <w:p w:rsidR="00957E3E" w:rsidRPr="00244711" w:rsidRDefault="00957E3E" w:rsidP="00FD053B">
      <w:pPr>
        <w:pStyle w:val="aa"/>
        <w:spacing w:after="0"/>
        <w:jc w:val="center"/>
        <w:rPr>
          <w:b/>
          <w:sz w:val="28"/>
          <w:szCs w:val="28"/>
        </w:rPr>
      </w:pPr>
    </w:p>
    <w:p w:rsidR="0008639E" w:rsidRPr="00244711" w:rsidRDefault="0008639E" w:rsidP="0008639E">
      <w:pPr>
        <w:pStyle w:val="aa"/>
        <w:spacing w:after="0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21. Муниципальная программа «Управление капиталовложениями Новокузнецкого городского округа»</w:t>
      </w:r>
    </w:p>
    <w:p w:rsidR="0008639E" w:rsidRPr="00244711" w:rsidRDefault="0008639E" w:rsidP="0008639E">
      <w:pPr>
        <w:pStyle w:val="aa"/>
        <w:tabs>
          <w:tab w:val="left" w:pos="-2268"/>
        </w:tabs>
        <w:spacing w:after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Целью </w:t>
      </w:r>
      <w:r w:rsidRPr="00244711">
        <w:rPr>
          <w:sz w:val="28"/>
          <w:szCs w:val="28"/>
        </w:rPr>
        <w:t xml:space="preserve">муниципальной программы «Управление капиталовложениями Новокузнецкого городского округа» является повышение эффективности капитальных вложений. </w:t>
      </w:r>
    </w:p>
    <w:p w:rsidR="0008639E" w:rsidRPr="00244711" w:rsidRDefault="0008639E" w:rsidP="0008639E">
      <w:pPr>
        <w:pStyle w:val="aa"/>
        <w:tabs>
          <w:tab w:val="left" w:pos="-2268"/>
        </w:tabs>
        <w:spacing w:after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Достижение указанной цели обеспечивается решением следующих </w:t>
      </w:r>
      <w:r w:rsidRPr="00244711">
        <w:rPr>
          <w:b/>
          <w:sz w:val="28"/>
          <w:szCs w:val="28"/>
        </w:rPr>
        <w:t>задач</w:t>
      </w:r>
      <w:r w:rsidRPr="00244711">
        <w:rPr>
          <w:sz w:val="28"/>
          <w:szCs w:val="28"/>
        </w:rPr>
        <w:t>:</w:t>
      </w:r>
    </w:p>
    <w:p w:rsidR="0008639E" w:rsidRPr="00244711" w:rsidRDefault="0008639E" w:rsidP="0008639E">
      <w:pPr>
        <w:pStyle w:val="aa"/>
        <w:tabs>
          <w:tab w:val="left" w:pos="-2268"/>
        </w:tabs>
        <w:spacing w:after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соблюдение требований нормативно-правовых актов в сфере капитального строительства;</w:t>
      </w:r>
    </w:p>
    <w:p w:rsidR="0008639E" w:rsidRPr="00244711" w:rsidRDefault="0008639E" w:rsidP="0008639E">
      <w:pPr>
        <w:pStyle w:val="aa"/>
        <w:tabs>
          <w:tab w:val="left" w:pos="-2268"/>
        </w:tabs>
        <w:spacing w:after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повышение эффективности расходования бюджетных средств.</w:t>
      </w:r>
    </w:p>
    <w:p w:rsidR="0008639E" w:rsidRPr="00244711" w:rsidRDefault="0008639E" w:rsidP="0008639E">
      <w:pPr>
        <w:pStyle w:val="aa"/>
        <w:spacing w:after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Разработчиком и исполнителем программы является управление капитального строительства администрации города Новокузнецка.</w:t>
      </w:r>
    </w:p>
    <w:p w:rsidR="0008639E" w:rsidRPr="00244711" w:rsidRDefault="0008639E" w:rsidP="0008639E">
      <w:pPr>
        <w:pStyle w:val="aa"/>
        <w:spacing w:after="0"/>
        <w:ind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>В бюджете на 2018 год и плановый период 2019 – 2020 годов запланированы бюджетные ассигнования на реализацию муниципальной программы «Управление капиталовложениями Новокузнецкого городского округа» на 2018 год в сумме 9 956,7 тыс. руб.; на 2019 год – 9 954,6 тыс. руб., на 2020 год – 9 954,0 тыс. руб. Предусмотренные в бюджете объемы ассигнований по сравнению с плановыми объемами согласно паспорта муниципальной программы</w:t>
      </w:r>
      <w:proofErr w:type="gramEnd"/>
      <w:r w:rsidRPr="00244711">
        <w:rPr>
          <w:sz w:val="28"/>
          <w:szCs w:val="28"/>
        </w:rPr>
        <w:t xml:space="preserve"> </w:t>
      </w:r>
      <w:proofErr w:type="gramStart"/>
      <w:r w:rsidRPr="00244711">
        <w:rPr>
          <w:sz w:val="28"/>
          <w:szCs w:val="28"/>
        </w:rPr>
        <w:t>снижены</w:t>
      </w:r>
      <w:proofErr w:type="gramEnd"/>
      <w:r w:rsidRPr="00244711">
        <w:rPr>
          <w:sz w:val="28"/>
          <w:szCs w:val="28"/>
        </w:rPr>
        <w:t xml:space="preserve"> - в 2018 году на 45 734,5  тыс. руб., в 2019 году на 163,4 тыс. руб., в 2020 году на 780,4 тыс. руб.</w:t>
      </w:r>
    </w:p>
    <w:p w:rsidR="0008639E" w:rsidRPr="00244711" w:rsidRDefault="0008639E" w:rsidP="0008639E">
      <w:pPr>
        <w:pStyle w:val="aa"/>
        <w:spacing w:after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Распределение планируемых расходов программы приведены в таблице:</w:t>
      </w:r>
    </w:p>
    <w:p w:rsidR="0008639E" w:rsidRPr="00244711" w:rsidRDefault="0008639E" w:rsidP="0008639E"/>
    <w:p w:rsidR="0008639E" w:rsidRPr="00244711" w:rsidRDefault="0008639E" w:rsidP="0008639E"/>
    <w:p w:rsidR="0008639E" w:rsidRPr="00244711" w:rsidRDefault="0008639E" w:rsidP="0008639E"/>
    <w:p w:rsidR="0008639E" w:rsidRPr="00244711" w:rsidRDefault="0008639E" w:rsidP="0008639E"/>
    <w:p w:rsidR="0008639E" w:rsidRPr="00244711" w:rsidRDefault="0008639E" w:rsidP="0008639E">
      <w:pPr>
        <w:tabs>
          <w:tab w:val="left" w:pos="3915"/>
        </w:tabs>
      </w:pPr>
      <w:r w:rsidRPr="00244711">
        <w:tab/>
      </w:r>
    </w:p>
    <w:p w:rsidR="0008639E" w:rsidRPr="00244711" w:rsidRDefault="0008639E" w:rsidP="0008639E"/>
    <w:p w:rsidR="0008639E" w:rsidRPr="00244711" w:rsidRDefault="0008639E" w:rsidP="0008639E">
      <w:pPr>
        <w:sectPr w:rsidR="0008639E" w:rsidRPr="00244711" w:rsidSect="00E2358B">
          <w:pgSz w:w="11906" w:h="16838"/>
          <w:pgMar w:top="851" w:right="567" w:bottom="851" w:left="1701" w:header="567" w:footer="567" w:gutter="0"/>
          <w:cols w:space="708"/>
          <w:titlePg/>
          <w:docGrid w:linePitch="360"/>
        </w:sect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1275"/>
        <w:gridCol w:w="1134"/>
        <w:gridCol w:w="1418"/>
        <w:gridCol w:w="1134"/>
        <w:gridCol w:w="1417"/>
        <w:gridCol w:w="1276"/>
        <w:gridCol w:w="1276"/>
        <w:gridCol w:w="1275"/>
        <w:gridCol w:w="1276"/>
      </w:tblGrid>
      <w:tr w:rsidR="0008639E" w:rsidRPr="00244711" w:rsidTr="0008639E">
        <w:trPr>
          <w:trHeight w:val="315"/>
        </w:trPr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 xml:space="preserve">Наименование </w:t>
            </w:r>
          </w:p>
        </w:tc>
        <w:tc>
          <w:tcPr>
            <w:tcW w:w="11481" w:type="dxa"/>
            <w:gridSpan w:val="9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Расходы по годам, тыс. руб.</w:t>
            </w:r>
          </w:p>
        </w:tc>
      </w:tr>
      <w:tr w:rsidR="0008639E" w:rsidRPr="00244711" w:rsidTr="0008639E">
        <w:trPr>
          <w:trHeight w:val="255"/>
        </w:trPr>
        <w:tc>
          <w:tcPr>
            <w:tcW w:w="3828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2018 г.</w:t>
            </w:r>
          </w:p>
        </w:tc>
        <w:tc>
          <w:tcPr>
            <w:tcW w:w="3827" w:type="dxa"/>
            <w:gridSpan w:val="3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2019 г.</w:t>
            </w:r>
          </w:p>
        </w:tc>
        <w:tc>
          <w:tcPr>
            <w:tcW w:w="3827" w:type="dxa"/>
            <w:gridSpan w:val="3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2020 г.</w:t>
            </w:r>
          </w:p>
        </w:tc>
      </w:tr>
      <w:tr w:rsidR="0008639E" w:rsidRPr="00244711" w:rsidTr="0008639E">
        <w:trPr>
          <w:trHeight w:val="990"/>
        </w:trPr>
        <w:tc>
          <w:tcPr>
            <w:tcW w:w="3828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Паспорт МП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Проект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Отклонение от Паспорта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Паспорт МП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Проект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Отклонение от Паспорта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Паспорт МП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Проект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Отклонение от Паспорта</w:t>
            </w:r>
          </w:p>
        </w:tc>
      </w:tr>
      <w:tr w:rsidR="0008639E" w:rsidRPr="00244711" w:rsidTr="0008639E">
        <w:trPr>
          <w:trHeight w:val="315"/>
        </w:trPr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  <w:r w:rsidRPr="00244711">
              <w:rPr>
                <w:bCs/>
              </w:rPr>
              <w:t>Программа «Управление капиталовложениями Новокузнецкого городского округа»</w:t>
            </w:r>
          </w:p>
        </w:tc>
        <w:tc>
          <w:tcPr>
            <w:tcW w:w="1275" w:type="dxa"/>
            <w:vMerge w:val="restart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55 691,2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9 956,7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- 45 734,5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  <w:r w:rsidRPr="00244711">
              <w:rPr>
                <w:bCs/>
              </w:rPr>
              <w:t>10 118,0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9 954,6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-163,4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10 734,4</w:t>
            </w:r>
          </w:p>
        </w:tc>
        <w:tc>
          <w:tcPr>
            <w:tcW w:w="1275" w:type="dxa"/>
            <w:vMerge w:val="restart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9 954,0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  <w:rPr>
                <w:bCs/>
              </w:rPr>
            </w:pPr>
            <w:r w:rsidRPr="00244711">
              <w:rPr>
                <w:bCs/>
              </w:rPr>
              <w:t>-780,4</w:t>
            </w:r>
          </w:p>
        </w:tc>
      </w:tr>
      <w:tr w:rsidR="0008639E" w:rsidRPr="00244711" w:rsidTr="0008639E">
        <w:trPr>
          <w:trHeight w:val="315"/>
        </w:trPr>
        <w:tc>
          <w:tcPr>
            <w:tcW w:w="3828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</w:tr>
      <w:tr w:rsidR="0008639E" w:rsidRPr="00244711" w:rsidTr="0008639E">
        <w:trPr>
          <w:trHeight w:val="780"/>
        </w:trPr>
        <w:tc>
          <w:tcPr>
            <w:tcW w:w="3828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8639E" w:rsidRPr="00244711" w:rsidRDefault="0008639E" w:rsidP="0008639E">
            <w:pPr>
              <w:rPr>
                <w:bCs/>
              </w:rPr>
            </w:pPr>
          </w:p>
        </w:tc>
      </w:tr>
      <w:tr w:rsidR="0008639E" w:rsidRPr="00244711" w:rsidTr="0008639E">
        <w:trPr>
          <w:trHeight w:val="393"/>
        </w:trPr>
        <w:tc>
          <w:tcPr>
            <w:tcW w:w="3828" w:type="dxa"/>
            <w:shd w:val="clear" w:color="auto" w:fill="auto"/>
            <w:vAlign w:val="bottom"/>
            <w:hideMark/>
          </w:tcPr>
          <w:p w:rsidR="0008639E" w:rsidRPr="00244711" w:rsidRDefault="0008639E" w:rsidP="0008639E">
            <w:r w:rsidRPr="00244711">
              <w:t xml:space="preserve">Обеспечение функционирования деятельности </w:t>
            </w:r>
            <w:proofErr w:type="spellStart"/>
            <w:r w:rsidRPr="00244711">
              <w:t>УКСа</w:t>
            </w:r>
            <w:proofErr w:type="spellEnd"/>
            <w:r w:rsidRPr="00244711">
              <w:t xml:space="preserve"> по реализации муниципальной программы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14 549,0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9 956,7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- 4 592,3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10 118,0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9 954,6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-163,4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10 734,4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9 954,0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-780,4</w:t>
            </w:r>
          </w:p>
        </w:tc>
      </w:tr>
      <w:tr w:rsidR="0008639E" w:rsidRPr="00244711" w:rsidTr="0008639E">
        <w:trPr>
          <w:trHeight w:val="972"/>
        </w:trPr>
        <w:tc>
          <w:tcPr>
            <w:tcW w:w="3828" w:type="dxa"/>
            <w:shd w:val="clear" w:color="auto" w:fill="auto"/>
            <w:vAlign w:val="bottom"/>
            <w:hideMark/>
          </w:tcPr>
          <w:p w:rsidR="0008639E" w:rsidRPr="00244711" w:rsidRDefault="0008639E" w:rsidP="0008639E">
            <w:r w:rsidRPr="00244711">
              <w:t xml:space="preserve">Финансовое оздоровление в сфере капитального строительства Новокузнецкого городского округа 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rPr>
                <w:bCs/>
              </w:rPr>
              <w:t>41 142,2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- 41 142,2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639E" w:rsidRPr="00244711" w:rsidRDefault="0008639E" w:rsidP="0008639E">
            <w:pPr>
              <w:jc w:val="center"/>
            </w:pPr>
            <w:r w:rsidRPr="00244711">
              <w:t>0,0</w:t>
            </w:r>
          </w:p>
        </w:tc>
      </w:tr>
    </w:tbl>
    <w:p w:rsidR="0008639E" w:rsidRPr="00244711" w:rsidRDefault="0008639E" w:rsidP="0008639E">
      <w:pPr>
        <w:pStyle w:val="aa"/>
        <w:tabs>
          <w:tab w:val="left" w:pos="8222"/>
        </w:tabs>
        <w:spacing w:after="0"/>
        <w:ind w:firstLine="851"/>
        <w:jc w:val="both"/>
        <w:rPr>
          <w:sz w:val="28"/>
          <w:szCs w:val="28"/>
        </w:rPr>
        <w:sectPr w:rsidR="0008639E" w:rsidRPr="00244711" w:rsidSect="00E2358B">
          <w:pgSz w:w="16838" w:h="11906" w:orient="landscape"/>
          <w:pgMar w:top="1701" w:right="851" w:bottom="567" w:left="851" w:header="567" w:footer="567" w:gutter="0"/>
          <w:cols w:space="708"/>
          <w:titlePg/>
          <w:docGrid w:linePitch="360"/>
        </w:sectPr>
      </w:pPr>
    </w:p>
    <w:p w:rsidR="0008639E" w:rsidRPr="00244711" w:rsidRDefault="0008639E" w:rsidP="0008639E">
      <w:pPr>
        <w:pStyle w:val="aa"/>
        <w:tabs>
          <w:tab w:val="left" w:pos="8222"/>
        </w:tabs>
        <w:spacing w:after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Расходы по мероприятию «Обеспечение функционирования деятельности </w:t>
      </w:r>
      <w:proofErr w:type="spellStart"/>
      <w:r w:rsidRPr="00244711">
        <w:rPr>
          <w:sz w:val="28"/>
          <w:szCs w:val="28"/>
        </w:rPr>
        <w:t>УКСа</w:t>
      </w:r>
      <w:proofErr w:type="spellEnd"/>
      <w:r w:rsidRPr="00244711">
        <w:rPr>
          <w:sz w:val="28"/>
          <w:szCs w:val="28"/>
        </w:rPr>
        <w:t xml:space="preserve"> по реализации муниципальной программы» на 2018 год запланированы в сумме 9 956,7 тыс. руб., на 2019 год – 9 954,6 тыс. руб., на 2020 год – 9 954,0 тыс. руб., в том числе:</w:t>
      </w:r>
    </w:p>
    <w:p w:rsidR="0008639E" w:rsidRPr="00244711" w:rsidRDefault="0008639E" w:rsidP="0008639E">
      <w:pPr>
        <w:pStyle w:val="aa"/>
        <w:tabs>
          <w:tab w:val="left" w:pos="8222"/>
        </w:tabs>
        <w:spacing w:after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заработную плату на 2018 – 2020 года предусмотрено по 9 750,5 тыс. руб. ежегодно (с учетом увеличения с 01.12.2017 на 5%);</w:t>
      </w:r>
    </w:p>
    <w:p w:rsidR="0008639E" w:rsidRPr="00244711" w:rsidRDefault="0008639E" w:rsidP="0008639E">
      <w:pPr>
        <w:pStyle w:val="aa"/>
        <w:tabs>
          <w:tab w:val="left" w:pos="8222"/>
        </w:tabs>
        <w:spacing w:after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выплату 10 МРОТ предусмотрено на 2018-2020 года по 203,1 тыс. руб. ежегодно;</w:t>
      </w:r>
    </w:p>
    <w:p w:rsidR="0008639E" w:rsidRPr="00244711" w:rsidRDefault="0008639E" w:rsidP="0008639E">
      <w:pPr>
        <w:pStyle w:val="aa"/>
        <w:tabs>
          <w:tab w:val="left" w:pos="8222"/>
        </w:tabs>
        <w:spacing w:after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на прочие услуги предусмотрено на 2018 год 3,1 тыс. руб., на 2019 год 1,0 тыс. руб. и на 2019 год – 0,4 тыс. руб. </w:t>
      </w:r>
    </w:p>
    <w:p w:rsidR="0008639E" w:rsidRPr="00244711" w:rsidRDefault="0008639E" w:rsidP="0008639E">
      <w:pPr>
        <w:pStyle w:val="aa"/>
        <w:tabs>
          <w:tab w:val="left" w:pos="8222"/>
        </w:tabs>
        <w:spacing w:after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 условиях экономической нестабильности и ограниченности бюджетных ресурсов на 2018 - 2020 годы приоритетной задачей будет являться повышение эффективности бюджетных расходов, их правильное и оптимальное распределение. Эта мера носит комплексный характер и осуществима путём решения целого ряда задач и намеченных мероприятий в рамках реализации данной программы.</w:t>
      </w:r>
    </w:p>
    <w:p w:rsidR="0067705E" w:rsidRPr="00244711" w:rsidRDefault="0067705E" w:rsidP="0008639E">
      <w:pPr>
        <w:pStyle w:val="aa"/>
        <w:tabs>
          <w:tab w:val="left" w:pos="8222"/>
        </w:tabs>
        <w:spacing w:after="0"/>
        <w:ind w:firstLine="709"/>
        <w:jc w:val="both"/>
        <w:rPr>
          <w:sz w:val="28"/>
          <w:szCs w:val="28"/>
        </w:rPr>
      </w:pPr>
    </w:p>
    <w:p w:rsidR="0067705E" w:rsidRPr="00244711" w:rsidRDefault="0067705E" w:rsidP="0067705E">
      <w:pPr>
        <w:pStyle w:val="aa"/>
        <w:spacing w:after="0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22. Муниципальная программа «Формирование современной городской среды на территории Новокузнецкого городского округа на 2018-2022 годы»</w:t>
      </w:r>
    </w:p>
    <w:p w:rsidR="0067705E" w:rsidRPr="00244711" w:rsidRDefault="0067705E" w:rsidP="0067705E">
      <w:pPr>
        <w:pStyle w:val="aa"/>
        <w:spacing w:after="0"/>
        <w:ind w:firstLine="357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Целью</w:t>
      </w:r>
      <w:r w:rsidRPr="00244711">
        <w:rPr>
          <w:sz w:val="28"/>
          <w:szCs w:val="28"/>
        </w:rPr>
        <w:t xml:space="preserve"> муниципальной программы </w:t>
      </w:r>
      <w:r w:rsidRPr="00244711">
        <w:rPr>
          <w:b/>
          <w:sz w:val="28"/>
          <w:szCs w:val="28"/>
        </w:rPr>
        <w:t>«</w:t>
      </w:r>
      <w:r w:rsidRPr="00244711">
        <w:rPr>
          <w:sz w:val="28"/>
          <w:szCs w:val="28"/>
        </w:rPr>
        <w:t>Формирование современной городской среды на территории Новокузнецкого городского округа на 2018-2022 годы» является повышение уровня благоустройства территории Новокузнецкого городского округа.</w:t>
      </w:r>
    </w:p>
    <w:p w:rsidR="0067705E" w:rsidRPr="00244711" w:rsidRDefault="0067705E" w:rsidP="0067705E">
      <w:pPr>
        <w:ind w:firstLine="357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Достижение указанной цели обеспечивается решением следующих </w:t>
      </w:r>
      <w:r w:rsidRPr="00244711">
        <w:rPr>
          <w:b/>
          <w:sz w:val="28"/>
          <w:szCs w:val="28"/>
        </w:rPr>
        <w:t>задач</w:t>
      </w:r>
      <w:r w:rsidRPr="00244711">
        <w:rPr>
          <w:sz w:val="28"/>
          <w:szCs w:val="28"/>
        </w:rPr>
        <w:t>:</w:t>
      </w:r>
    </w:p>
    <w:p w:rsidR="0067705E" w:rsidRPr="00244711" w:rsidRDefault="0067705E" w:rsidP="0067705E">
      <w:pPr>
        <w:autoSpaceDE w:val="0"/>
        <w:autoSpaceDN w:val="0"/>
        <w:adjustRightInd w:val="0"/>
        <w:ind w:firstLine="41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обеспечение формирования единых подходов и ключевых приоритетов формирования комфортной городской среды на территории Новокузнецкого городского округа с учетом приоритетов территориального развития;</w:t>
      </w:r>
    </w:p>
    <w:p w:rsidR="0067705E" w:rsidRPr="00244711" w:rsidRDefault="0067705E" w:rsidP="0067705E">
      <w:pPr>
        <w:autoSpaceDE w:val="0"/>
        <w:autoSpaceDN w:val="0"/>
        <w:adjustRightInd w:val="0"/>
        <w:ind w:firstLine="41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создание универсальных механизмов вовлеченности заинтересованных граждан, организаций в реализацию мероприятий по формированию современной городской среды;</w:t>
      </w:r>
    </w:p>
    <w:p w:rsidR="0067705E" w:rsidRPr="00244711" w:rsidRDefault="0067705E" w:rsidP="0067705E">
      <w:pPr>
        <w:pStyle w:val="aa"/>
        <w:spacing w:after="0"/>
        <w:ind w:firstLine="418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обеспечение создания, содержания и развития объектов благоустройства на территории Новокузнецкого городского округа, включая объекты, находящиеся в частной собственности и прилегающие к ним территории.</w:t>
      </w:r>
    </w:p>
    <w:p w:rsidR="0067705E" w:rsidRPr="00244711" w:rsidRDefault="0067705E" w:rsidP="0067705E">
      <w:pPr>
        <w:pStyle w:val="aa"/>
        <w:spacing w:after="0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Разработчиком и исполнителем программы является комитет жилищно-коммунального хозяйства администрации города Новокузнецка.</w:t>
      </w:r>
    </w:p>
    <w:p w:rsidR="0067705E" w:rsidRPr="00244711" w:rsidRDefault="0067705E" w:rsidP="0067705E">
      <w:pPr>
        <w:pStyle w:val="aa"/>
        <w:spacing w:after="0"/>
        <w:ind w:firstLine="357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Программа состоит из подпрограмм и мероприятий:</w:t>
      </w:r>
    </w:p>
    <w:p w:rsidR="0067705E" w:rsidRPr="00244711" w:rsidRDefault="0067705E" w:rsidP="0067705E">
      <w:pPr>
        <w:ind w:firstLine="357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подпрограмма 1 «Благоустройство дворовых территорий многоквартирных домов, расположенных на территории Новокузнецкого городского округа», которая включает следующие основные мероприятия:</w:t>
      </w:r>
    </w:p>
    <w:p w:rsidR="0067705E" w:rsidRPr="00244711" w:rsidRDefault="0067705E" w:rsidP="0067705E">
      <w:pPr>
        <w:ind w:firstLine="37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1. «Благоустройство дворовых территорий многоквартирных домов»;</w:t>
      </w:r>
    </w:p>
    <w:p w:rsidR="0067705E" w:rsidRPr="00244711" w:rsidRDefault="0067705E" w:rsidP="0067705E">
      <w:pPr>
        <w:ind w:firstLine="357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2. «Привлечение населения к участию в мероприятиях по благоустройству дворовых территорий»;</w:t>
      </w:r>
    </w:p>
    <w:p w:rsidR="0067705E" w:rsidRPr="00244711" w:rsidRDefault="0067705E" w:rsidP="0067705E">
      <w:pPr>
        <w:ind w:firstLine="357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-подпрограмма 2 «Благоустройство общественных территорий, расположенных на территории Новокузнецкого городского округа», которая включает следующие основные мероприятия:</w:t>
      </w:r>
    </w:p>
    <w:p w:rsidR="0067705E" w:rsidRPr="00244711" w:rsidRDefault="0067705E" w:rsidP="0067705E">
      <w:pPr>
        <w:ind w:firstLine="37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1. «Определение общественных территорий, подлежащих благоустройству с учетом общественного мнения»,</w:t>
      </w:r>
    </w:p>
    <w:p w:rsidR="0067705E" w:rsidRPr="00244711" w:rsidRDefault="0067705E" w:rsidP="0067705E">
      <w:pPr>
        <w:ind w:firstLine="357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2. «Благоустройство общественных территорий»;</w:t>
      </w:r>
    </w:p>
    <w:p w:rsidR="0067705E" w:rsidRPr="00244711" w:rsidRDefault="0067705E" w:rsidP="0067705E">
      <w:pPr>
        <w:autoSpaceDE w:val="0"/>
        <w:autoSpaceDN w:val="0"/>
        <w:adjustRightInd w:val="0"/>
        <w:ind w:firstLine="357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отдельное мероприятие 1 «Формирование адресного перечня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</w:t>
      </w:r>
      <w:r w:rsidRPr="00244711">
        <w:rPr>
          <w:color w:val="FF0000"/>
          <w:sz w:val="28"/>
          <w:szCs w:val="28"/>
        </w:rPr>
        <w:t xml:space="preserve"> </w:t>
      </w:r>
      <w:r w:rsidRPr="00244711">
        <w:rPr>
          <w:sz w:val="28"/>
          <w:szCs w:val="28"/>
        </w:rPr>
        <w:t>позднее 2020 года за счет средств указанных лиц в соответствии с заключенными соглашениями с органом местного самоуправления»;</w:t>
      </w:r>
    </w:p>
    <w:p w:rsidR="0067705E" w:rsidRPr="00244711" w:rsidRDefault="0067705E" w:rsidP="0067705E">
      <w:pPr>
        <w:pStyle w:val="aa"/>
        <w:spacing w:after="0"/>
        <w:ind w:firstLine="357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отдельное мероприятие 2 «Инвентаризация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 города Новокузнецка»</w:t>
      </w:r>
    </w:p>
    <w:p w:rsidR="0067705E" w:rsidRPr="00244711" w:rsidRDefault="0067705E" w:rsidP="0067705E">
      <w:pPr>
        <w:pStyle w:val="aa"/>
        <w:spacing w:after="0"/>
        <w:ind w:firstLine="357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В бюджете на 2018 год и плановый период 2019 – 2020 годов запланированы расходы на 2018 год в сумме 25 200,0 тыс. руб.; на 2019 год – 25 200,0 тыс. руб., на 2020 год – 25 200,0 тыс. руб. за счет средств бюджета Новокузнецкого городского округа.   </w:t>
      </w:r>
    </w:p>
    <w:p w:rsidR="0067705E" w:rsidRPr="00244711" w:rsidRDefault="0067705E" w:rsidP="0008639E">
      <w:pPr>
        <w:pStyle w:val="aa"/>
        <w:tabs>
          <w:tab w:val="left" w:pos="8222"/>
        </w:tabs>
        <w:spacing w:after="0"/>
        <w:ind w:firstLine="709"/>
        <w:jc w:val="both"/>
        <w:rPr>
          <w:sz w:val="28"/>
          <w:szCs w:val="28"/>
        </w:rPr>
      </w:pPr>
    </w:p>
    <w:p w:rsidR="0008639E" w:rsidRPr="00244711" w:rsidRDefault="0008639E" w:rsidP="0008639E">
      <w:pPr>
        <w:pStyle w:val="aa"/>
        <w:spacing w:after="0"/>
        <w:ind w:firstLine="709"/>
        <w:jc w:val="both"/>
        <w:rPr>
          <w:sz w:val="28"/>
          <w:szCs w:val="28"/>
        </w:rPr>
      </w:pPr>
    </w:p>
    <w:p w:rsidR="009A3AC1" w:rsidRPr="00244711" w:rsidRDefault="009A3AC1" w:rsidP="00706BA1">
      <w:pPr>
        <w:ind w:firstLine="851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НЕПРОГРАММНЫЕ НАПРАВЛЕНИЯ ДЕЯТЕЛЬНОСТИ</w:t>
      </w:r>
    </w:p>
    <w:p w:rsidR="0035379C" w:rsidRPr="00244711" w:rsidRDefault="0035379C" w:rsidP="00C421B6">
      <w:pPr>
        <w:ind w:firstLine="851"/>
        <w:contextualSpacing/>
        <w:jc w:val="both"/>
        <w:rPr>
          <w:rFonts w:eastAsia="Calibri"/>
          <w:sz w:val="28"/>
          <w:szCs w:val="28"/>
        </w:rPr>
      </w:pPr>
    </w:p>
    <w:p w:rsidR="00F4038F" w:rsidRPr="00244711" w:rsidRDefault="00F4038F" w:rsidP="00F4038F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Администрация города Новокузнецка</w:t>
      </w:r>
    </w:p>
    <w:p w:rsidR="00F4038F" w:rsidRPr="00244711" w:rsidRDefault="00F4038F" w:rsidP="00F4038F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(900)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Администрация города Новокузнецка – исполнительно-распорядительный орган городского округа, наделенный Уставом города Новокузнецка, утвержденным постановлением Новокузнецкого городского Совета народных депутатов от 07.12.2009 г. № 11/117,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Кемеровской области.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Расходы на обеспечение деятельности администрации города предусматриваются в бюджете городского округа отдельной строкой</w:t>
      </w:r>
      <w:r w:rsidRPr="00244711">
        <w:rPr>
          <w:b/>
          <w:sz w:val="28"/>
          <w:szCs w:val="28"/>
        </w:rPr>
        <w:t xml:space="preserve"> в рамках непрограммного направления деятельности</w:t>
      </w:r>
      <w:r w:rsidRPr="00244711">
        <w:rPr>
          <w:sz w:val="28"/>
          <w:szCs w:val="28"/>
        </w:rPr>
        <w:t xml:space="preserve"> в соответствии с классификацией расходов бюджетов РФ. 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По разделу 01 «Общегосударственные вопросы» подразделу 02</w:t>
      </w:r>
      <w:r w:rsidRPr="00244711">
        <w:rPr>
          <w:b/>
          <w:bCs/>
          <w:sz w:val="28"/>
          <w:szCs w:val="28"/>
        </w:rPr>
        <w:t xml:space="preserve"> «Функционирование высшего должностного лица»</w:t>
      </w:r>
      <w:r w:rsidRPr="00244711">
        <w:rPr>
          <w:sz w:val="28"/>
          <w:szCs w:val="28"/>
        </w:rPr>
        <w:t xml:space="preserve"> </w:t>
      </w:r>
      <w:r w:rsidRPr="00244711">
        <w:rPr>
          <w:b/>
          <w:sz w:val="28"/>
          <w:szCs w:val="28"/>
        </w:rPr>
        <w:t xml:space="preserve">целевой статье 99000 10010 </w:t>
      </w:r>
      <w:r w:rsidRPr="00244711">
        <w:rPr>
          <w:sz w:val="28"/>
          <w:szCs w:val="28"/>
        </w:rPr>
        <w:t xml:space="preserve">предусмотрены </w:t>
      </w:r>
      <w:proofErr w:type="spellStart"/>
      <w:r w:rsidRPr="00244711">
        <w:rPr>
          <w:sz w:val="28"/>
          <w:szCs w:val="28"/>
        </w:rPr>
        <w:t>непрограммные</w:t>
      </w:r>
      <w:proofErr w:type="spellEnd"/>
      <w:r w:rsidRPr="00244711">
        <w:rPr>
          <w:sz w:val="28"/>
          <w:szCs w:val="28"/>
        </w:rPr>
        <w:t xml:space="preserve"> расходы на выплату заработной платы главе муниципального образования в сумме 1 535,3 тыс. руб. ежегодно.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proofErr w:type="gramStart"/>
      <w:r w:rsidRPr="00244711">
        <w:rPr>
          <w:b/>
          <w:sz w:val="28"/>
          <w:szCs w:val="28"/>
        </w:rPr>
        <w:t>По разделу 01 «Общегосударственные вопросы» подразделу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244711">
        <w:rPr>
          <w:sz w:val="28"/>
          <w:szCs w:val="28"/>
        </w:rPr>
        <w:t xml:space="preserve"> </w:t>
      </w:r>
      <w:r w:rsidRPr="00244711">
        <w:rPr>
          <w:b/>
          <w:sz w:val="28"/>
          <w:szCs w:val="28"/>
        </w:rPr>
        <w:t>по целевой статье 9900010020 в рамках непрограммного направления деятельности</w:t>
      </w:r>
      <w:r w:rsidRPr="00244711">
        <w:rPr>
          <w:sz w:val="28"/>
          <w:szCs w:val="28"/>
        </w:rPr>
        <w:t xml:space="preserve"> предусмотрены расходы на текущее содержание центрального аппарата администрации города на 2018 год в сумме 104 654,7  тыс. руб., на 2019 год – 93 697,6 тыс. руб., на 2020 год – 92 544,2</w:t>
      </w:r>
      <w:proofErr w:type="gramEnd"/>
      <w:r w:rsidRPr="00244711">
        <w:rPr>
          <w:sz w:val="28"/>
          <w:szCs w:val="28"/>
        </w:rPr>
        <w:t xml:space="preserve"> тыс. руб., в том числе </w:t>
      </w:r>
      <w:proofErr w:type="gramStart"/>
      <w:r w:rsidRPr="00244711">
        <w:rPr>
          <w:sz w:val="28"/>
          <w:szCs w:val="28"/>
        </w:rPr>
        <w:t>на</w:t>
      </w:r>
      <w:proofErr w:type="gramEnd"/>
      <w:r w:rsidRPr="00244711">
        <w:rPr>
          <w:sz w:val="28"/>
          <w:szCs w:val="28"/>
        </w:rPr>
        <w:t>: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выплату заработной платы в 2018 году – 80 532,8 тыс. руб.;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оплату расходов за коммунальные услуги в 2018 году – 4 </w:t>
      </w:r>
      <w:r w:rsidR="004B144F" w:rsidRPr="00244711">
        <w:rPr>
          <w:sz w:val="28"/>
          <w:szCs w:val="28"/>
        </w:rPr>
        <w:t>0</w:t>
      </w:r>
      <w:r w:rsidRPr="00244711">
        <w:rPr>
          <w:sz w:val="28"/>
          <w:szCs w:val="28"/>
        </w:rPr>
        <w:t>53,0 тыс. руб.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>Кроме того, по</w:t>
      </w:r>
      <w:r w:rsidRPr="00244711">
        <w:rPr>
          <w:b/>
          <w:sz w:val="28"/>
          <w:szCs w:val="28"/>
        </w:rPr>
        <w:t xml:space="preserve"> целевой статье 9900010190</w:t>
      </w:r>
      <w:r w:rsidRPr="00244711">
        <w:rPr>
          <w:sz w:val="28"/>
          <w:szCs w:val="28"/>
        </w:rPr>
        <w:t xml:space="preserve"> предусмотрены </w:t>
      </w:r>
      <w:proofErr w:type="spellStart"/>
      <w:r w:rsidRPr="00244711">
        <w:rPr>
          <w:b/>
          <w:sz w:val="28"/>
          <w:szCs w:val="28"/>
        </w:rPr>
        <w:t>непрограммные</w:t>
      </w:r>
      <w:proofErr w:type="spellEnd"/>
      <w:r w:rsidRPr="00244711">
        <w:rPr>
          <w:b/>
          <w:sz w:val="28"/>
          <w:szCs w:val="28"/>
        </w:rPr>
        <w:t xml:space="preserve"> расходы</w:t>
      </w:r>
      <w:r w:rsidRPr="00244711">
        <w:rPr>
          <w:sz w:val="28"/>
          <w:szCs w:val="28"/>
        </w:rPr>
        <w:t xml:space="preserve"> на выплату единовременного поощрения в связи с выходом на пенсию в размере 10 минимальных размеров оплаты труда, установленных федеральным законодательством и в соответствии с Постановлением НГСНД №8/151 «О поощрениях муниципальных служащих города Новокузнецка»  только на 2018 год в сумме 370,6 тыс. руб.</w:t>
      </w:r>
      <w:proofErr w:type="gramEnd"/>
    </w:p>
    <w:p w:rsidR="004B144F" w:rsidRPr="00244711" w:rsidRDefault="004B144F" w:rsidP="004B144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gramStart"/>
      <w:r w:rsidRPr="00244711">
        <w:rPr>
          <w:b/>
          <w:sz w:val="28"/>
          <w:szCs w:val="28"/>
        </w:rPr>
        <w:t xml:space="preserve">По разделу 01 «Общегосударственные вопросы» подразделу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целевой статье 9900071960 «Создание и функционирование комиссий по делам несовершеннолетних и защите их прав в рамках непрограммного направления деятельности» </w:t>
      </w:r>
      <w:r w:rsidRPr="00244711">
        <w:rPr>
          <w:sz w:val="28"/>
          <w:szCs w:val="28"/>
        </w:rPr>
        <w:t>предусмотрены расходы за счет</w:t>
      </w:r>
      <w:r w:rsidRPr="00244711">
        <w:rPr>
          <w:b/>
          <w:sz w:val="28"/>
          <w:szCs w:val="28"/>
        </w:rPr>
        <w:t xml:space="preserve"> </w:t>
      </w:r>
      <w:r w:rsidRPr="00244711">
        <w:rPr>
          <w:sz w:val="28"/>
          <w:szCs w:val="28"/>
        </w:rPr>
        <w:t>средств субвенции из областного бюджета на выполнение государственных полномочий Кемеровской области в сфере создания и функционирования</w:t>
      </w:r>
      <w:proofErr w:type="gramEnd"/>
      <w:r w:rsidRPr="00244711">
        <w:rPr>
          <w:sz w:val="28"/>
          <w:szCs w:val="28"/>
        </w:rPr>
        <w:t xml:space="preserve"> комиссий по делам несовершеннолетних и защите их прав ежегодно в сумме 2 572,0 тыс. руб., в том числе </w:t>
      </w:r>
      <w:proofErr w:type="gramStart"/>
      <w:r w:rsidRPr="00244711">
        <w:rPr>
          <w:sz w:val="28"/>
          <w:szCs w:val="28"/>
        </w:rPr>
        <w:t>на</w:t>
      </w:r>
      <w:proofErr w:type="gramEnd"/>
      <w:r w:rsidRPr="00244711">
        <w:rPr>
          <w:sz w:val="28"/>
          <w:szCs w:val="28"/>
        </w:rPr>
        <w:t>:</w:t>
      </w:r>
    </w:p>
    <w:p w:rsidR="004B144F" w:rsidRPr="00244711" w:rsidRDefault="004B144F" w:rsidP="004B14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выплату заработной платы - 2 436,0 тыс. руб.;</w:t>
      </w:r>
    </w:p>
    <w:p w:rsidR="004B144F" w:rsidRPr="00244711" w:rsidRDefault="004B144F" w:rsidP="004B14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оплату командировочных расходов – 14,0 тыс. руб.;</w:t>
      </w:r>
    </w:p>
    <w:p w:rsidR="004B144F" w:rsidRPr="00244711" w:rsidRDefault="004B144F" w:rsidP="004B14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-оплату расходов в области информационно-коммуникационных технологий (приобретение оргтехники, запасных частей и расходных материалов к ней, ремонт оргтехники), услуг связи, приобретение материальных запасов – 122,0 тыс. руб.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proofErr w:type="gramStart"/>
      <w:r w:rsidRPr="00244711">
        <w:rPr>
          <w:b/>
          <w:sz w:val="28"/>
          <w:szCs w:val="28"/>
        </w:rPr>
        <w:t>По разделу 01 «Общегосударственные вопросы» подразделу 05 «Судебная система» по целевой статье 9900051200 в рамках непрограммного направления деятельности</w:t>
      </w:r>
      <w:r w:rsidRPr="00244711">
        <w:rPr>
          <w:sz w:val="28"/>
          <w:szCs w:val="28"/>
        </w:rPr>
        <w:t xml:space="preserve"> предусмотрены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2018 год в сумме 1 402,2  тыс. руб., на 2019 год – 285,2 тыс. руб., на 2020 год – 460,3 тыс. руб.</w:t>
      </w:r>
      <w:proofErr w:type="gramEnd"/>
    </w:p>
    <w:p w:rsidR="004B144F" w:rsidRPr="00244711" w:rsidRDefault="004B144F" w:rsidP="004B144F">
      <w:pPr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По разделу 01 «Общегосударственные вопросы» подразделу 11 «Резервные фонды»</w:t>
      </w:r>
      <w:r w:rsidRPr="00244711">
        <w:rPr>
          <w:sz w:val="28"/>
          <w:szCs w:val="28"/>
        </w:rPr>
        <w:t xml:space="preserve"> </w:t>
      </w:r>
      <w:r w:rsidRPr="00244711">
        <w:rPr>
          <w:b/>
          <w:sz w:val="28"/>
          <w:szCs w:val="28"/>
        </w:rPr>
        <w:t>по целевой статье 9900010060 в рамках непрограммного направления деятельности</w:t>
      </w:r>
      <w:r w:rsidRPr="00244711">
        <w:rPr>
          <w:sz w:val="28"/>
          <w:szCs w:val="28"/>
        </w:rPr>
        <w:t xml:space="preserve"> предусмотрены расходы на 2018 год в сумме 25 750,0  тыс. руб., на 2019 год – 8 300,0 тыс. руб., на 2020 год – 3100,0 тыс. руб.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По разделу 01 «Общегосударственные вопросы» подразделу 13</w:t>
      </w:r>
      <w:r w:rsidRPr="00244711">
        <w:rPr>
          <w:b/>
          <w:bCs/>
          <w:sz w:val="28"/>
          <w:szCs w:val="28"/>
        </w:rPr>
        <w:t xml:space="preserve"> «Другие общегосударственные вопросы» </w:t>
      </w:r>
      <w:r w:rsidRPr="00244711">
        <w:rPr>
          <w:b/>
          <w:sz w:val="28"/>
          <w:szCs w:val="28"/>
        </w:rPr>
        <w:t>по целевой статье 9900010140</w:t>
      </w:r>
      <w:r w:rsidRPr="00244711">
        <w:rPr>
          <w:sz w:val="28"/>
          <w:szCs w:val="28"/>
        </w:rPr>
        <w:t xml:space="preserve"> </w:t>
      </w:r>
      <w:r w:rsidRPr="00244711">
        <w:rPr>
          <w:bCs/>
          <w:sz w:val="28"/>
          <w:szCs w:val="28"/>
        </w:rPr>
        <w:t>запланированы</w:t>
      </w:r>
      <w:r w:rsidRPr="00244711">
        <w:rPr>
          <w:sz w:val="28"/>
          <w:szCs w:val="28"/>
        </w:rPr>
        <w:t xml:space="preserve"> расходы</w:t>
      </w:r>
      <w:r w:rsidRPr="00244711">
        <w:rPr>
          <w:b/>
          <w:sz w:val="28"/>
          <w:szCs w:val="28"/>
        </w:rPr>
        <w:t xml:space="preserve"> непрограммного направления</w:t>
      </w:r>
      <w:r w:rsidRPr="00244711">
        <w:rPr>
          <w:sz w:val="28"/>
          <w:szCs w:val="28"/>
        </w:rPr>
        <w:t xml:space="preserve"> на проведение общегородских мероприятий только в 2018 году в сумме 1 138,0 тыс. руб.</w:t>
      </w:r>
    </w:p>
    <w:p w:rsidR="00F4038F" w:rsidRPr="00244711" w:rsidRDefault="00F4038F" w:rsidP="00F4038F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244711">
        <w:rPr>
          <w:rFonts w:eastAsiaTheme="minorHAnsi"/>
          <w:b/>
          <w:bCs/>
          <w:sz w:val="28"/>
          <w:szCs w:val="28"/>
          <w:lang w:eastAsia="en-US"/>
        </w:rPr>
        <w:t xml:space="preserve">По разделу 04 «Национальная экономика" </w:t>
      </w:r>
      <w:r w:rsidRPr="00244711">
        <w:rPr>
          <w:b/>
          <w:sz w:val="28"/>
          <w:szCs w:val="28"/>
        </w:rPr>
        <w:t xml:space="preserve">подразделу 12 </w:t>
      </w:r>
      <w:r w:rsidRPr="00244711">
        <w:rPr>
          <w:rFonts w:eastAsiaTheme="minorHAnsi"/>
          <w:b/>
          <w:bCs/>
          <w:sz w:val="28"/>
          <w:szCs w:val="28"/>
          <w:lang w:eastAsia="en-US"/>
        </w:rPr>
        <w:t>"</w:t>
      </w:r>
      <w:r w:rsidRPr="00244711">
        <w:t xml:space="preserve"> </w:t>
      </w:r>
      <w:r w:rsidRPr="00244711">
        <w:rPr>
          <w:rFonts w:eastAsiaTheme="minorHAnsi"/>
          <w:b/>
          <w:bCs/>
          <w:sz w:val="28"/>
          <w:szCs w:val="28"/>
          <w:lang w:eastAsia="en-US"/>
        </w:rPr>
        <w:t xml:space="preserve">Другие вопросы в области национальной экономики" </w:t>
      </w:r>
      <w:r w:rsidRPr="00244711">
        <w:rPr>
          <w:b/>
          <w:sz w:val="28"/>
          <w:szCs w:val="28"/>
        </w:rPr>
        <w:t xml:space="preserve">по целевой статье 9900010150 </w:t>
      </w:r>
      <w:r w:rsidRPr="00244711">
        <w:rPr>
          <w:bCs/>
          <w:sz w:val="28"/>
          <w:szCs w:val="28"/>
        </w:rPr>
        <w:t xml:space="preserve">предусмотрены расходы </w:t>
      </w:r>
      <w:r w:rsidRPr="00244711">
        <w:rPr>
          <w:sz w:val="28"/>
          <w:szCs w:val="28"/>
        </w:rPr>
        <w:t xml:space="preserve">в рамках </w:t>
      </w:r>
      <w:r w:rsidRPr="00244711">
        <w:rPr>
          <w:b/>
          <w:sz w:val="28"/>
          <w:szCs w:val="28"/>
        </w:rPr>
        <w:t xml:space="preserve">непрограммного направления </w:t>
      </w:r>
      <w:r w:rsidRPr="00244711">
        <w:rPr>
          <w:bCs/>
          <w:sz w:val="28"/>
          <w:szCs w:val="28"/>
        </w:rPr>
        <w:t>на оплату исполнительных листов</w:t>
      </w:r>
      <w:r w:rsidRPr="00244711">
        <w:rPr>
          <w:sz w:val="28"/>
          <w:szCs w:val="28"/>
        </w:rPr>
        <w:t xml:space="preserve"> на 2018 год- 578,6 тыс. руб. </w:t>
      </w:r>
    </w:p>
    <w:p w:rsidR="00F4038F" w:rsidRPr="00244711" w:rsidRDefault="00F4038F" w:rsidP="00F403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44711">
        <w:rPr>
          <w:rFonts w:eastAsiaTheme="minorHAnsi"/>
          <w:b/>
          <w:bCs/>
          <w:sz w:val="28"/>
          <w:szCs w:val="28"/>
          <w:lang w:eastAsia="en-US"/>
        </w:rPr>
        <w:t xml:space="preserve">По разделу 05 "Жилищно-коммунальное хозяйство" </w:t>
      </w:r>
      <w:r w:rsidRPr="00244711">
        <w:rPr>
          <w:b/>
          <w:sz w:val="28"/>
          <w:szCs w:val="28"/>
        </w:rPr>
        <w:t xml:space="preserve">подраздел 05 </w:t>
      </w:r>
      <w:r w:rsidRPr="00244711">
        <w:rPr>
          <w:rFonts w:eastAsiaTheme="minorHAnsi"/>
          <w:b/>
          <w:bCs/>
          <w:sz w:val="28"/>
          <w:szCs w:val="28"/>
          <w:lang w:eastAsia="en-US"/>
        </w:rPr>
        <w:t xml:space="preserve">"Другие вопросы в области жилищно-коммунального хозяйства" </w:t>
      </w:r>
      <w:r w:rsidRPr="00244711">
        <w:rPr>
          <w:b/>
          <w:sz w:val="28"/>
          <w:szCs w:val="28"/>
        </w:rPr>
        <w:t xml:space="preserve">по целевой статье 9900010150 </w:t>
      </w:r>
      <w:r w:rsidRPr="00244711">
        <w:rPr>
          <w:bCs/>
          <w:sz w:val="28"/>
          <w:szCs w:val="28"/>
        </w:rPr>
        <w:t xml:space="preserve">предусмотрены расходы </w:t>
      </w:r>
      <w:r w:rsidRPr="00244711">
        <w:rPr>
          <w:sz w:val="28"/>
          <w:szCs w:val="28"/>
        </w:rPr>
        <w:t xml:space="preserve">в рамках </w:t>
      </w:r>
      <w:r w:rsidRPr="00244711">
        <w:rPr>
          <w:b/>
          <w:sz w:val="28"/>
          <w:szCs w:val="28"/>
        </w:rPr>
        <w:t xml:space="preserve">непрограммного направления </w:t>
      </w:r>
      <w:r w:rsidRPr="00244711">
        <w:rPr>
          <w:bCs/>
          <w:sz w:val="28"/>
          <w:szCs w:val="28"/>
        </w:rPr>
        <w:t>на оплату исполнительных листов</w:t>
      </w:r>
      <w:r w:rsidRPr="00244711">
        <w:rPr>
          <w:sz w:val="28"/>
          <w:szCs w:val="28"/>
        </w:rPr>
        <w:t xml:space="preserve"> на 2018 год, </w:t>
      </w:r>
      <w:r w:rsidR="00071AF2" w:rsidRPr="00244711">
        <w:rPr>
          <w:sz w:val="28"/>
          <w:szCs w:val="28"/>
        </w:rPr>
        <w:t>54,4</w:t>
      </w:r>
      <w:r w:rsidRPr="00244711">
        <w:rPr>
          <w:sz w:val="28"/>
          <w:szCs w:val="28"/>
        </w:rPr>
        <w:t xml:space="preserve"> тыс. руб. 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По разделу 09 «Здравоохранение» подраздел 09 «</w:t>
      </w:r>
      <w:r w:rsidRPr="00244711">
        <w:rPr>
          <w:b/>
          <w:bCs/>
          <w:sz w:val="28"/>
          <w:szCs w:val="28"/>
        </w:rPr>
        <w:t xml:space="preserve">Другие вопросы в области здравоохранения» целевая статья 9900010980 </w:t>
      </w:r>
      <w:r w:rsidRPr="00244711">
        <w:rPr>
          <w:bCs/>
          <w:sz w:val="28"/>
          <w:szCs w:val="28"/>
        </w:rPr>
        <w:t xml:space="preserve">предусмотрены </w:t>
      </w:r>
      <w:r w:rsidRPr="00244711">
        <w:rPr>
          <w:sz w:val="28"/>
          <w:szCs w:val="28"/>
        </w:rPr>
        <w:t xml:space="preserve">в рамках </w:t>
      </w:r>
      <w:r w:rsidRPr="00244711">
        <w:rPr>
          <w:b/>
          <w:sz w:val="28"/>
          <w:szCs w:val="28"/>
        </w:rPr>
        <w:t>непрограммного направления</w:t>
      </w:r>
      <w:r w:rsidRPr="00244711">
        <w:rPr>
          <w:sz w:val="28"/>
          <w:szCs w:val="28"/>
        </w:rPr>
        <w:t xml:space="preserve"> </w:t>
      </w:r>
      <w:r w:rsidRPr="00244711">
        <w:rPr>
          <w:bCs/>
          <w:sz w:val="28"/>
          <w:szCs w:val="28"/>
        </w:rPr>
        <w:t>расходы</w:t>
      </w:r>
      <w:r w:rsidRPr="00244711">
        <w:rPr>
          <w:sz w:val="28"/>
          <w:szCs w:val="28"/>
        </w:rPr>
        <w:t xml:space="preserve"> на погашение задолженности </w:t>
      </w:r>
      <w:r w:rsidR="00FA7F15" w:rsidRPr="00244711">
        <w:rPr>
          <w:sz w:val="28"/>
          <w:szCs w:val="28"/>
        </w:rPr>
        <w:t>а</w:t>
      </w:r>
      <w:r w:rsidRPr="00244711">
        <w:rPr>
          <w:sz w:val="28"/>
          <w:szCs w:val="28"/>
        </w:rPr>
        <w:t>дминистрации города Новокузнецка перед Территориальным фондом ОМС Кемеровской области на 2018 год в сумме 4 740 тыс. руб.</w:t>
      </w:r>
    </w:p>
    <w:p w:rsidR="005E41F2" w:rsidRPr="00244711" w:rsidRDefault="005E41F2" w:rsidP="005E41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Кроме того, по данному разделу </w:t>
      </w:r>
      <w:r w:rsidRPr="00244711">
        <w:rPr>
          <w:b/>
          <w:bCs/>
          <w:color w:val="000000" w:themeColor="text1"/>
          <w:sz w:val="28"/>
          <w:szCs w:val="28"/>
        </w:rPr>
        <w:t xml:space="preserve">по </w:t>
      </w:r>
      <w:proofErr w:type="spellStart"/>
      <w:r w:rsidRPr="00244711">
        <w:rPr>
          <w:b/>
          <w:bCs/>
          <w:color w:val="000000" w:themeColor="text1"/>
          <w:sz w:val="28"/>
          <w:szCs w:val="28"/>
        </w:rPr>
        <w:t>целевай</w:t>
      </w:r>
      <w:proofErr w:type="spellEnd"/>
      <w:r w:rsidRPr="00244711">
        <w:rPr>
          <w:b/>
          <w:bCs/>
          <w:color w:val="000000" w:themeColor="text1"/>
          <w:sz w:val="28"/>
          <w:szCs w:val="28"/>
        </w:rPr>
        <w:t xml:space="preserve"> статье 9900010410</w:t>
      </w:r>
      <w:r w:rsidRPr="00244711">
        <w:rPr>
          <w:b/>
          <w:bCs/>
          <w:sz w:val="28"/>
          <w:szCs w:val="28"/>
        </w:rPr>
        <w:t xml:space="preserve"> </w:t>
      </w:r>
      <w:r w:rsidRPr="00244711">
        <w:rPr>
          <w:sz w:val="28"/>
          <w:szCs w:val="28"/>
        </w:rPr>
        <w:t xml:space="preserve">предусмотрено погашение кредиторской задолженности Управления здравоохранения, которая по состоянию на 01.01.2018 года ожидается в части местного бюджета в размере </w:t>
      </w:r>
      <w:r w:rsidR="00071AF2" w:rsidRPr="00244711">
        <w:rPr>
          <w:color w:val="000000" w:themeColor="text1"/>
          <w:sz w:val="28"/>
          <w:szCs w:val="28"/>
        </w:rPr>
        <w:t>2 414,6</w:t>
      </w:r>
      <w:r w:rsidRPr="00244711">
        <w:rPr>
          <w:sz w:val="28"/>
          <w:szCs w:val="28"/>
        </w:rPr>
        <w:t xml:space="preserve"> тыс. руб.</w:t>
      </w:r>
    </w:p>
    <w:p w:rsidR="00F4038F" w:rsidRPr="00244711" w:rsidRDefault="00F4038F" w:rsidP="00F4038F">
      <w:pPr>
        <w:tabs>
          <w:tab w:val="left" w:pos="1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По разделу 10 «Социальная политика» подраздел 03 «</w:t>
      </w:r>
      <w:r w:rsidRPr="00244711">
        <w:rPr>
          <w:b/>
          <w:bCs/>
          <w:sz w:val="28"/>
          <w:szCs w:val="28"/>
        </w:rPr>
        <w:t xml:space="preserve">Социальное обеспечение населения» целевая статья 9900011010 </w:t>
      </w:r>
      <w:r w:rsidRPr="00244711">
        <w:rPr>
          <w:bCs/>
          <w:sz w:val="28"/>
          <w:szCs w:val="28"/>
        </w:rPr>
        <w:t xml:space="preserve">предусмотрены </w:t>
      </w:r>
      <w:r w:rsidR="00486752" w:rsidRPr="00244711">
        <w:rPr>
          <w:bCs/>
          <w:sz w:val="28"/>
          <w:szCs w:val="28"/>
        </w:rPr>
        <w:t xml:space="preserve"> </w:t>
      </w:r>
      <w:r w:rsidRPr="00244711">
        <w:rPr>
          <w:sz w:val="28"/>
          <w:szCs w:val="28"/>
        </w:rPr>
        <w:t xml:space="preserve">в рамках </w:t>
      </w:r>
      <w:r w:rsidRPr="00244711">
        <w:rPr>
          <w:b/>
          <w:sz w:val="28"/>
          <w:szCs w:val="28"/>
        </w:rPr>
        <w:t>непрограммного направления</w:t>
      </w:r>
      <w:r w:rsidRPr="00244711">
        <w:rPr>
          <w:bCs/>
          <w:sz w:val="28"/>
          <w:szCs w:val="28"/>
        </w:rPr>
        <w:t xml:space="preserve"> деятельности расходы </w:t>
      </w:r>
      <w:r w:rsidRPr="00244711">
        <w:rPr>
          <w:sz w:val="28"/>
          <w:szCs w:val="28"/>
        </w:rPr>
        <w:t>на исполнение судебного акта, предусматривающего пожизненную выплату</w:t>
      </w:r>
      <w:r w:rsidRPr="00244711">
        <w:rPr>
          <w:bCs/>
          <w:sz w:val="28"/>
          <w:szCs w:val="28"/>
        </w:rPr>
        <w:t xml:space="preserve"> в сумме 150,0 тыс. руб.</w:t>
      </w:r>
      <w:r w:rsidRPr="00244711">
        <w:rPr>
          <w:sz w:val="28"/>
          <w:szCs w:val="28"/>
        </w:rPr>
        <w:t xml:space="preserve"> на 2018 год.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Cs/>
          <w:sz w:val="28"/>
          <w:szCs w:val="28"/>
        </w:rPr>
        <w:t>Кроме того</w:t>
      </w:r>
      <w:r w:rsidRPr="00244711">
        <w:rPr>
          <w:b/>
          <w:bCs/>
          <w:sz w:val="28"/>
          <w:szCs w:val="28"/>
        </w:rPr>
        <w:t xml:space="preserve"> по </w:t>
      </w:r>
      <w:proofErr w:type="spellStart"/>
      <w:r w:rsidRPr="00244711">
        <w:rPr>
          <w:b/>
          <w:bCs/>
          <w:sz w:val="28"/>
          <w:szCs w:val="28"/>
        </w:rPr>
        <w:t>целевай</w:t>
      </w:r>
      <w:proofErr w:type="spellEnd"/>
      <w:r w:rsidRPr="00244711">
        <w:rPr>
          <w:b/>
          <w:bCs/>
          <w:sz w:val="28"/>
          <w:szCs w:val="28"/>
        </w:rPr>
        <w:t xml:space="preserve"> статье 9900010410 </w:t>
      </w:r>
      <w:r w:rsidRPr="00244711">
        <w:rPr>
          <w:bCs/>
          <w:sz w:val="28"/>
          <w:szCs w:val="28"/>
        </w:rPr>
        <w:t xml:space="preserve">предусмотрены </w:t>
      </w:r>
      <w:r w:rsidRPr="00244711">
        <w:rPr>
          <w:sz w:val="28"/>
          <w:szCs w:val="28"/>
        </w:rPr>
        <w:t xml:space="preserve">в рамках </w:t>
      </w:r>
      <w:r w:rsidRPr="00244711">
        <w:rPr>
          <w:b/>
          <w:sz w:val="28"/>
          <w:szCs w:val="28"/>
        </w:rPr>
        <w:t>непрограммного направления</w:t>
      </w:r>
      <w:r w:rsidRPr="00244711">
        <w:rPr>
          <w:sz w:val="28"/>
          <w:szCs w:val="28"/>
        </w:rPr>
        <w:t xml:space="preserve"> </w:t>
      </w:r>
      <w:r w:rsidRPr="00244711">
        <w:rPr>
          <w:bCs/>
          <w:sz w:val="28"/>
          <w:szCs w:val="28"/>
        </w:rPr>
        <w:t>расходы</w:t>
      </w:r>
      <w:r w:rsidRPr="00244711">
        <w:rPr>
          <w:sz w:val="28"/>
          <w:szCs w:val="28"/>
        </w:rPr>
        <w:t xml:space="preserve"> </w:t>
      </w:r>
      <w:r w:rsidR="00486752" w:rsidRPr="00244711">
        <w:rPr>
          <w:sz w:val="28"/>
          <w:szCs w:val="28"/>
        </w:rPr>
        <w:t xml:space="preserve">на </w:t>
      </w:r>
      <w:r w:rsidRPr="00244711">
        <w:rPr>
          <w:sz w:val="28"/>
          <w:szCs w:val="28"/>
        </w:rPr>
        <w:t xml:space="preserve">погашение кредиторской задолженности Управления здравоохранения </w:t>
      </w:r>
      <w:r w:rsidR="00486752" w:rsidRPr="00244711">
        <w:rPr>
          <w:sz w:val="28"/>
          <w:szCs w:val="28"/>
        </w:rPr>
        <w:t xml:space="preserve">в части мер социальной поддержки молодых </w:t>
      </w:r>
      <w:proofErr w:type="gramStart"/>
      <w:r w:rsidR="00486752" w:rsidRPr="00244711">
        <w:rPr>
          <w:sz w:val="28"/>
          <w:szCs w:val="28"/>
        </w:rPr>
        <w:t>специалистов медицинских организаций муниципальной системы здравоохранения города</w:t>
      </w:r>
      <w:proofErr w:type="gramEnd"/>
      <w:r w:rsidR="00486752" w:rsidRPr="00244711">
        <w:rPr>
          <w:sz w:val="28"/>
          <w:szCs w:val="28"/>
        </w:rPr>
        <w:t xml:space="preserve"> Новокузнецка (предоставляемым в 2016 году) </w:t>
      </w:r>
      <w:r w:rsidRPr="00244711">
        <w:rPr>
          <w:sz w:val="28"/>
          <w:szCs w:val="28"/>
        </w:rPr>
        <w:t>в сумме 4 137,9 тыс. руб.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proofErr w:type="gramStart"/>
      <w:r w:rsidRPr="00244711">
        <w:rPr>
          <w:b/>
          <w:sz w:val="28"/>
          <w:szCs w:val="28"/>
        </w:rPr>
        <w:t>По разделу 12 «</w:t>
      </w:r>
      <w:r w:rsidRPr="00244711">
        <w:rPr>
          <w:b/>
          <w:bCs/>
          <w:sz w:val="28"/>
          <w:szCs w:val="28"/>
        </w:rPr>
        <w:t>Средства массовой информации</w:t>
      </w:r>
      <w:r w:rsidRPr="00244711">
        <w:rPr>
          <w:b/>
          <w:sz w:val="28"/>
          <w:szCs w:val="28"/>
        </w:rPr>
        <w:t>» подраздел 02 «</w:t>
      </w:r>
      <w:r w:rsidRPr="00244711">
        <w:rPr>
          <w:b/>
          <w:bCs/>
          <w:sz w:val="28"/>
          <w:szCs w:val="28"/>
        </w:rPr>
        <w:t>Периодическая печать и издательства»</w:t>
      </w:r>
      <w:r w:rsidRPr="00244711">
        <w:rPr>
          <w:sz w:val="28"/>
          <w:szCs w:val="28"/>
        </w:rPr>
        <w:t xml:space="preserve"> в рамках </w:t>
      </w:r>
      <w:r w:rsidRPr="00244711">
        <w:rPr>
          <w:b/>
          <w:sz w:val="28"/>
          <w:szCs w:val="28"/>
        </w:rPr>
        <w:t>непрограммного направления</w:t>
      </w:r>
      <w:r w:rsidRPr="00244711">
        <w:rPr>
          <w:sz w:val="28"/>
          <w:szCs w:val="28"/>
        </w:rPr>
        <w:t xml:space="preserve"> деятельности предусмотрены расходы на предоставление субсидии муниципальному предприятию города Новокузнецка «Новокузнецкое городское </w:t>
      </w:r>
      <w:proofErr w:type="spellStart"/>
      <w:r w:rsidRPr="00244711">
        <w:rPr>
          <w:sz w:val="28"/>
          <w:szCs w:val="28"/>
        </w:rPr>
        <w:t>телерадиообъединение</w:t>
      </w:r>
      <w:proofErr w:type="spellEnd"/>
      <w:r w:rsidRPr="00244711">
        <w:rPr>
          <w:sz w:val="28"/>
          <w:szCs w:val="28"/>
        </w:rPr>
        <w:t>» на основании Постановления администрации города Новокузнецка от 18.01.2013г № 5 на оплату расходов по размещению информации о деятельности органов местного самоуправления в печатных СМИ в 2018 году в сумме 1 750,0</w:t>
      </w:r>
      <w:proofErr w:type="gramEnd"/>
      <w:r w:rsidRPr="00244711">
        <w:rPr>
          <w:sz w:val="28"/>
          <w:szCs w:val="28"/>
        </w:rPr>
        <w:t xml:space="preserve"> тыс. руб., в 2019 году, 5 000,0 тыс. руб., в 2020 году, 5 000,0 тыс. руб.</w:t>
      </w:r>
    </w:p>
    <w:p w:rsidR="00F4038F" w:rsidRPr="00244711" w:rsidRDefault="00F4038F" w:rsidP="00F4038F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 xml:space="preserve">Территориальные органы администрации города </w:t>
      </w:r>
    </w:p>
    <w:p w:rsidR="00F4038F" w:rsidRPr="00244711" w:rsidRDefault="00F4038F" w:rsidP="00F4038F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(903, 908, 917, 919, 926, 935)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Территориальными органами администрации города являются районные администрации, которые наделены правами юридического лица, являются муниципальными казенными учреждениями, осуществляют исполнительно-распорядительные полномочия и действуют на основании положений, утверждаемых городским Советом народных депутатов.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gramStart"/>
      <w:r w:rsidRPr="00244711">
        <w:rPr>
          <w:b/>
          <w:sz w:val="28"/>
          <w:szCs w:val="28"/>
        </w:rPr>
        <w:t xml:space="preserve">По разделу 01 «Общегосударственные вопросы» подраздел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целевой статье 9900079060 «Создание и функционирование административных  комиссий» </w:t>
      </w:r>
      <w:r w:rsidRPr="00244711">
        <w:rPr>
          <w:sz w:val="28"/>
          <w:szCs w:val="28"/>
        </w:rPr>
        <w:t>в рамках</w:t>
      </w:r>
      <w:r w:rsidRPr="00244711">
        <w:rPr>
          <w:b/>
          <w:sz w:val="28"/>
          <w:szCs w:val="28"/>
        </w:rPr>
        <w:t xml:space="preserve"> непрограммного направления </w:t>
      </w:r>
      <w:r w:rsidRPr="00244711">
        <w:rPr>
          <w:sz w:val="28"/>
          <w:szCs w:val="28"/>
        </w:rPr>
        <w:t>деятельности</w:t>
      </w:r>
      <w:r w:rsidRPr="00244711">
        <w:rPr>
          <w:b/>
          <w:sz w:val="28"/>
          <w:szCs w:val="28"/>
        </w:rPr>
        <w:t xml:space="preserve"> </w:t>
      </w:r>
      <w:r w:rsidRPr="00244711">
        <w:rPr>
          <w:sz w:val="28"/>
          <w:szCs w:val="28"/>
        </w:rPr>
        <w:t>предусмотрены расходы за счет</w:t>
      </w:r>
      <w:r w:rsidRPr="00244711">
        <w:rPr>
          <w:b/>
          <w:sz w:val="28"/>
          <w:szCs w:val="28"/>
        </w:rPr>
        <w:t xml:space="preserve"> </w:t>
      </w:r>
      <w:r w:rsidRPr="00244711">
        <w:rPr>
          <w:sz w:val="28"/>
          <w:szCs w:val="28"/>
        </w:rPr>
        <w:t>средств субвенции из областного бюджета на выполнение государственных полномочий Кемеровской области в сфере создания и функционирования административных комиссий на 2017 год в</w:t>
      </w:r>
      <w:proofErr w:type="gramEnd"/>
      <w:r w:rsidRPr="00244711">
        <w:rPr>
          <w:sz w:val="28"/>
          <w:szCs w:val="28"/>
        </w:rPr>
        <w:t xml:space="preserve"> сумме 456,0 тыс. руб., в том числе </w:t>
      </w:r>
      <w:proofErr w:type="gramStart"/>
      <w:r w:rsidRPr="00244711">
        <w:rPr>
          <w:sz w:val="28"/>
          <w:szCs w:val="28"/>
        </w:rPr>
        <w:t>на</w:t>
      </w:r>
      <w:proofErr w:type="gramEnd"/>
      <w:r w:rsidRPr="00244711">
        <w:rPr>
          <w:sz w:val="28"/>
          <w:szCs w:val="28"/>
        </w:rPr>
        <w:t>: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выплату заработной платы - 3</w:t>
      </w:r>
      <w:r w:rsidR="00486752" w:rsidRPr="00244711">
        <w:rPr>
          <w:sz w:val="28"/>
          <w:szCs w:val="28"/>
        </w:rPr>
        <w:t>57</w:t>
      </w:r>
      <w:r w:rsidRPr="00244711">
        <w:rPr>
          <w:sz w:val="28"/>
          <w:szCs w:val="28"/>
        </w:rPr>
        <w:t>,0 тыс. руб.;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-оплату расходов в области информационно-коммуникационных технологий (приобретение оргтехники, запасных частей и расходных материалов к ней, ремонт оргтехники), услуг связи, приобретение материальных запасов – </w:t>
      </w:r>
      <w:r w:rsidR="00486752" w:rsidRPr="00244711">
        <w:rPr>
          <w:sz w:val="28"/>
          <w:szCs w:val="28"/>
        </w:rPr>
        <w:t>99</w:t>
      </w:r>
      <w:r w:rsidRPr="00244711">
        <w:rPr>
          <w:sz w:val="28"/>
          <w:szCs w:val="28"/>
        </w:rPr>
        <w:t>,0 тыс. руб.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proofErr w:type="gramStart"/>
      <w:r w:rsidRPr="00244711">
        <w:rPr>
          <w:b/>
          <w:sz w:val="28"/>
          <w:szCs w:val="28"/>
        </w:rPr>
        <w:t>По разделу 01 «Общегосударственные вопросы» подраздел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244711">
        <w:rPr>
          <w:sz w:val="28"/>
          <w:szCs w:val="28"/>
        </w:rPr>
        <w:t xml:space="preserve"> </w:t>
      </w:r>
      <w:r w:rsidRPr="00244711">
        <w:rPr>
          <w:b/>
          <w:sz w:val="28"/>
          <w:szCs w:val="28"/>
        </w:rPr>
        <w:t xml:space="preserve">по целевой статье </w:t>
      </w:r>
      <w:r w:rsidRPr="00244711">
        <w:rPr>
          <w:sz w:val="28"/>
          <w:szCs w:val="28"/>
        </w:rPr>
        <w:t>9900010020 в рамках</w:t>
      </w:r>
      <w:r w:rsidRPr="00244711">
        <w:rPr>
          <w:b/>
          <w:sz w:val="28"/>
          <w:szCs w:val="28"/>
        </w:rPr>
        <w:t xml:space="preserve"> непрограммного направления </w:t>
      </w:r>
      <w:r w:rsidRPr="00244711">
        <w:rPr>
          <w:sz w:val="28"/>
          <w:szCs w:val="28"/>
        </w:rPr>
        <w:t>деятельности предусмотрены расходы на текущее содержание центрального аппарата администраций города на 2018 год в сумме 110 004,0 тыс. руб., на 2019 год – 106 579,9 тыс. руб., на 2020 год – 105 952,6</w:t>
      </w:r>
      <w:proofErr w:type="gramEnd"/>
      <w:r w:rsidRPr="00244711">
        <w:rPr>
          <w:sz w:val="28"/>
          <w:szCs w:val="28"/>
        </w:rPr>
        <w:t xml:space="preserve"> тыс. руб., в том числе </w:t>
      </w:r>
      <w:proofErr w:type="gramStart"/>
      <w:r w:rsidRPr="00244711">
        <w:rPr>
          <w:sz w:val="28"/>
          <w:szCs w:val="28"/>
        </w:rPr>
        <w:t>на</w:t>
      </w:r>
      <w:proofErr w:type="gramEnd"/>
      <w:r w:rsidRPr="00244711">
        <w:rPr>
          <w:sz w:val="28"/>
          <w:szCs w:val="28"/>
        </w:rPr>
        <w:t>: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выплату заработной платы в 2018 году –104 897,7 тыс. руб.;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 - оплату расходов за коммунальные услуги в 2018 году – 2 662,7 тыс. руб.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>Кроме того, по</w:t>
      </w:r>
      <w:r w:rsidRPr="00244711">
        <w:rPr>
          <w:b/>
          <w:sz w:val="28"/>
          <w:szCs w:val="28"/>
        </w:rPr>
        <w:t xml:space="preserve"> целевой статье 9900010190</w:t>
      </w:r>
      <w:r w:rsidRPr="00244711">
        <w:rPr>
          <w:sz w:val="28"/>
          <w:szCs w:val="28"/>
        </w:rPr>
        <w:t xml:space="preserve"> предусмотрены </w:t>
      </w:r>
      <w:proofErr w:type="spellStart"/>
      <w:r w:rsidRPr="00244711">
        <w:rPr>
          <w:b/>
          <w:sz w:val="28"/>
          <w:szCs w:val="28"/>
        </w:rPr>
        <w:t>непрограммные</w:t>
      </w:r>
      <w:proofErr w:type="spellEnd"/>
      <w:r w:rsidRPr="00244711">
        <w:rPr>
          <w:b/>
          <w:sz w:val="28"/>
          <w:szCs w:val="28"/>
        </w:rPr>
        <w:t xml:space="preserve"> расходы</w:t>
      </w:r>
      <w:r w:rsidRPr="00244711">
        <w:rPr>
          <w:sz w:val="28"/>
          <w:szCs w:val="28"/>
        </w:rPr>
        <w:t xml:space="preserve"> на выплату единовременного поощрения в связи с выходом на пенсию в размере 10 минимальных размеров оплаты труда, установленных федеральным законодательством и в соответствии с Постановлением НГСНД №8/151 «О поощрениях муниципальных служащих города Новокузнецка» на 2018 год в сумме 1 931,0 тыс. руб., на 2019 год – 101,5 тыс. руб., на 2020</w:t>
      </w:r>
      <w:proofErr w:type="gramEnd"/>
      <w:r w:rsidRPr="00244711">
        <w:rPr>
          <w:sz w:val="28"/>
          <w:szCs w:val="28"/>
        </w:rPr>
        <w:t xml:space="preserve"> год – 101,5 тыс. руб.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</w:p>
    <w:p w:rsidR="006E4253" w:rsidRPr="00244711" w:rsidRDefault="006E4253" w:rsidP="006E4253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Комитет жилищно-коммунального хозяйства</w:t>
      </w:r>
    </w:p>
    <w:p w:rsidR="006E4253" w:rsidRPr="00244711" w:rsidRDefault="006E4253" w:rsidP="006E4253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(904)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На </w:t>
      </w:r>
      <w:proofErr w:type="spellStart"/>
      <w:r w:rsidRPr="00244711">
        <w:rPr>
          <w:sz w:val="28"/>
          <w:szCs w:val="28"/>
        </w:rPr>
        <w:t>непрограммные</w:t>
      </w:r>
      <w:proofErr w:type="spellEnd"/>
      <w:r w:rsidRPr="00244711">
        <w:rPr>
          <w:sz w:val="28"/>
          <w:szCs w:val="28"/>
        </w:rPr>
        <w:t xml:space="preserve"> мероприятия на 2018-2020 годы предусмотрены расходы в размере 21 769,5 тыс. руб., (2018 год- 11 497,9 тыс. руб.; 201</w:t>
      </w:r>
      <w:r w:rsidR="00A368DA" w:rsidRPr="00244711">
        <w:rPr>
          <w:sz w:val="28"/>
          <w:szCs w:val="28"/>
        </w:rPr>
        <w:t>9</w:t>
      </w:r>
      <w:r w:rsidRPr="00244711">
        <w:rPr>
          <w:sz w:val="28"/>
          <w:szCs w:val="28"/>
        </w:rPr>
        <w:t xml:space="preserve"> год -5 135,8 тыс. руб.; 2020 год – 5 135,8 тыс. руб.), в том числе: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мероприятия по утилизации ртутьсодержащих ламп в 2018-2020 годах по 200 тыс. руб. ежегодно;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мероприятия по рекультивации городской свалки  – в 2018-2020 годах по 980,0 тыс. руб. ежегодно;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оплату услуг по начислению и учету платы за пользование жилыми помещениями (платы за наем) – на 2018 год – 960 тыс. руб., на 2018 год – 240,0тыс. руб., на 2020 год — 240 тыс</w:t>
      </w:r>
      <w:proofErr w:type="gramStart"/>
      <w:r w:rsidRPr="00244711">
        <w:rPr>
          <w:sz w:val="28"/>
          <w:szCs w:val="28"/>
        </w:rPr>
        <w:t>.р</w:t>
      </w:r>
      <w:proofErr w:type="gramEnd"/>
      <w:r w:rsidRPr="00244711">
        <w:rPr>
          <w:sz w:val="28"/>
          <w:szCs w:val="28"/>
        </w:rPr>
        <w:t>уб.;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расходы по конкурсам «Лучший двор, балкон», «Лучшее новогоднее оформление двора» предусмотрено на 2018год — 182,0 тыс</w:t>
      </w:r>
      <w:proofErr w:type="gramStart"/>
      <w:r w:rsidRPr="00244711">
        <w:rPr>
          <w:sz w:val="28"/>
          <w:szCs w:val="28"/>
        </w:rPr>
        <w:t>.р</w:t>
      </w:r>
      <w:proofErr w:type="gramEnd"/>
      <w:r w:rsidRPr="00244711">
        <w:rPr>
          <w:sz w:val="28"/>
          <w:szCs w:val="28"/>
        </w:rPr>
        <w:t>уб., на 2019-2020 годы по 82 тыс. руб. ежегодно;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оплату судебных расходов на 2018 год запланировано 650 тыс. руб., на 2019-2020 годы по 250, тыс</w:t>
      </w:r>
      <w:proofErr w:type="gramStart"/>
      <w:r w:rsidRPr="00244711">
        <w:rPr>
          <w:sz w:val="28"/>
          <w:szCs w:val="28"/>
        </w:rPr>
        <w:t>.р</w:t>
      </w:r>
      <w:proofErr w:type="gramEnd"/>
      <w:r w:rsidRPr="00244711">
        <w:rPr>
          <w:sz w:val="28"/>
          <w:szCs w:val="28"/>
        </w:rPr>
        <w:t>уб. ежегодно;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мероприятия в сфере культуры на 2018 год предусмотрено 245 тыс</w:t>
      </w:r>
      <w:proofErr w:type="gramStart"/>
      <w:r w:rsidRPr="00244711">
        <w:rPr>
          <w:sz w:val="28"/>
          <w:szCs w:val="28"/>
        </w:rPr>
        <w:t>.р</w:t>
      </w:r>
      <w:proofErr w:type="gramEnd"/>
      <w:r w:rsidRPr="00244711">
        <w:rPr>
          <w:sz w:val="28"/>
          <w:szCs w:val="28"/>
        </w:rPr>
        <w:t>уб. (празднование Дня работников ЖКХ), на 2019-2020 год – 150 тыс. руб.;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мероприятия в области здравоохранения, спорта и физической культуры, туризма запланировано на 2018 год 170 тыс</w:t>
      </w:r>
      <w:proofErr w:type="gramStart"/>
      <w:r w:rsidRPr="00244711">
        <w:rPr>
          <w:sz w:val="28"/>
          <w:szCs w:val="28"/>
        </w:rPr>
        <w:t>.р</w:t>
      </w:r>
      <w:proofErr w:type="gramEnd"/>
      <w:r w:rsidRPr="00244711">
        <w:rPr>
          <w:sz w:val="28"/>
          <w:szCs w:val="28"/>
        </w:rPr>
        <w:t>уб., на 2019-2020 годы по 149,9 тыс.руб. ежегодно;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мероприятие по доставке питьевой воды потребителям, проживающим на территории горных отводов шахт запланировано на 2018 год 3 003,2 тыс</w:t>
      </w:r>
      <w:proofErr w:type="gramStart"/>
      <w:r w:rsidRPr="00244711">
        <w:rPr>
          <w:sz w:val="28"/>
          <w:szCs w:val="28"/>
        </w:rPr>
        <w:t>.р</w:t>
      </w:r>
      <w:proofErr w:type="gramEnd"/>
      <w:r w:rsidRPr="00244711">
        <w:rPr>
          <w:sz w:val="28"/>
          <w:szCs w:val="28"/>
        </w:rPr>
        <w:t>уб., на 2019-2020 годы по 3 011,9 тыс.руб. ежегодно;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охрану объектов НС-1 и НС-2 водовода ТУ Листвяги запланировано  на 2018-2020 годы по 72,0 тыс</w:t>
      </w:r>
      <w:proofErr w:type="gramStart"/>
      <w:r w:rsidRPr="00244711">
        <w:rPr>
          <w:sz w:val="28"/>
          <w:szCs w:val="28"/>
        </w:rPr>
        <w:t>.р</w:t>
      </w:r>
      <w:proofErr w:type="gramEnd"/>
      <w:r w:rsidRPr="00244711">
        <w:rPr>
          <w:sz w:val="28"/>
          <w:szCs w:val="28"/>
        </w:rPr>
        <w:t>уб. ежегодно;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техническое и аварийно-диспетчерское обслуживание и ремонт газопровода запланировано  на 2018 год по 75,5 тыс</w:t>
      </w:r>
      <w:proofErr w:type="gramStart"/>
      <w:r w:rsidRPr="00244711">
        <w:rPr>
          <w:sz w:val="28"/>
          <w:szCs w:val="28"/>
        </w:rPr>
        <w:t>.р</w:t>
      </w:r>
      <w:proofErr w:type="gramEnd"/>
      <w:r w:rsidRPr="00244711">
        <w:rPr>
          <w:sz w:val="28"/>
          <w:szCs w:val="28"/>
        </w:rPr>
        <w:t>уб.;</w:t>
      </w:r>
    </w:p>
    <w:p w:rsidR="006E4253" w:rsidRPr="00244711" w:rsidRDefault="006E4253" w:rsidP="006E42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на мероприятия по технологическому присоединению к централизованной системе холодного водоснабжения запланировано  на 2018 год по 4 960,2 тыс</w:t>
      </w:r>
      <w:proofErr w:type="gramStart"/>
      <w:r w:rsidRPr="00244711">
        <w:rPr>
          <w:sz w:val="28"/>
          <w:szCs w:val="28"/>
        </w:rPr>
        <w:t>.р</w:t>
      </w:r>
      <w:proofErr w:type="gramEnd"/>
      <w:r w:rsidRPr="00244711">
        <w:rPr>
          <w:sz w:val="28"/>
          <w:szCs w:val="28"/>
        </w:rPr>
        <w:t>уб.</w:t>
      </w:r>
    </w:p>
    <w:p w:rsidR="005C0226" w:rsidRPr="00244711" w:rsidRDefault="005C0226" w:rsidP="00FC6B7A">
      <w:pPr>
        <w:ind w:right="-5" w:firstLine="709"/>
        <w:jc w:val="center"/>
        <w:rPr>
          <w:b/>
          <w:sz w:val="28"/>
          <w:szCs w:val="28"/>
        </w:rPr>
      </w:pPr>
    </w:p>
    <w:p w:rsidR="00F4038F" w:rsidRPr="00244711" w:rsidRDefault="00F4038F" w:rsidP="00F4038F">
      <w:pPr>
        <w:ind w:right="-5"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 xml:space="preserve">Комитет по управлению муниципальным имуществом администрации </w:t>
      </w:r>
      <w:proofErr w:type="gramStart"/>
      <w:r w:rsidRPr="00244711">
        <w:rPr>
          <w:b/>
          <w:sz w:val="28"/>
          <w:szCs w:val="28"/>
        </w:rPr>
        <w:t>г</w:t>
      </w:r>
      <w:proofErr w:type="gramEnd"/>
      <w:r w:rsidRPr="00244711">
        <w:rPr>
          <w:b/>
          <w:sz w:val="28"/>
          <w:szCs w:val="28"/>
        </w:rPr>
        <w:t>. Новокузнецка</w:t>
      </w:r>
    </w:p>
    <w:p w:rsidR="00F4038F" w:rsidRPr="00244711" w:rsidRDefault="00F4038F" w:rsidP="00F4038F">
      <w:pPr>
        <w:ind w:right="-5"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(905)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Комитет по управлению муниципальным имуществом города Новокузнецка согласно Положению о Комитете, утвержденному Решением НГСНД от 29.03.2011 г. № 3/36 является функциональным органом администрации города Новокузнецка, входит в систему исполнительных органов местного самоуправления и осуществляет исполнительные, распорядительные и контрольные функции собственника муниципального имущества Новокузнецкого городского округа.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proofErr w:type="gramStart"/>
      <w:r w:rsidRPr="00244711">
        <w:rPr>
          <w:b/>
          <w:sz w:val="28"/>
          <w:szCs w:val="28"/>
        </w:rPr>
        <w:t>По разделу 01 «Общегосударственные вопросы» подраздел 13</w:t>
      </w:r>
      <w:r w:rsidRPr="00244711">
        <w:rPr>
          <w:b/>
          <w:bCs/>
          <w:sz w:val="28"/>
          <w:szCs w:val="28"/>
        </w:rPr>
        <w:t xml:space="preserve"> «Другие общегосударственные вопросы» целевая статья 9901088 </w:t>
      </w:r>
      <w:r w:rsidRPr="00244711">
        <w:rPr>
          <w:bCs/>
          <w:sz w:val="28"/>
          <w:szCs w:val="28"/>
        </w:rPr>
        <w:t>в</w:t>
      </w:r>
      <w:r w:rsidRPr="00244711">
        <w:rPr>
          <w:sz w:val="28"/>
          <w:szCs w:val="28"/>
        </w:rPr>
        <w:t xml:space="preserve"> рамках</w:t>
      </w:r>
      <w:r w:rsidRPr="00244711">
        <w:rPr>
          <w:b/>
          <w:sz w:val="28"/>
          <w:szCs w:val="28"/>
        </w:rPr>
        <w:t xml:space="preserve"> непрограммного направления </w:t>
      </w:r>
      <w:r w:rsidRPr="00244711">
        <w:rPr>
          <w:sz w:val="28"/>
          <w:szCs w:val="28"/>
        </w:rPr>
        <w:t>предусмотрены расходы на предоставление субсидий на обеспечение деятельности подведомственного учреждения</w:t>
      </w:r>
      <w:r w:rsidRPr="00244711">
        <w:rPr>
          <w:b/>
          <w:sz w:val="28"/>
          <w:szCs w:val="28"/>
        </w:rPr>
        <w:t xml:space="preserve"> МБУ «Архив города Новокузнецка»</w:t>
      </w:r>
      <w:r w:rsidRPr="00244711">
        <w:rPr>
          <w:sz w:val="28"/>
          <w:szCs w:val="28"/>
        </w:rPr>
        <w:t xml:space="preserve"> на 2018 г. в сумме 3 910,0 тыс. руб., на 2019 г. – 3 810,0 тыс. руб., на 2020 г. – 3 810,0 тыс. руб., в том числе:</w:t>
      </w:r>
      <w:proofErr w:type="gramEnd"/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субсидии на заработную плату – 3 810,0 тыс. руб. ежегодно;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субсидии на выполнение муниципального задания только на 2018 г. в сумме 100,0 тыс. руб.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Учреждение создано для осуществления деятельности по формированию, учету, обеспечению сохранности, использованию архивных документов и совершенствованию архивного дела на территории муниципального образования Новокузнецкий городской округ.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Приоритетными направлениями деятельности учреждения являются: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выполнение муниципального задания на оказание услуг в сфере архивного дела, учет и </w:t>
      </w:r>
      <w:proofErr w:type="gramStart"/>
      <w:r w:rsidRPr="00244711">
        <w:rPr>
          <w:sz w:val="28"/>
          <w:szCs w:val="28"/>
        </w:rPr>
        <w:t>контроль за</w:t>
      </w:r>
      <w:proofErr w:type="gramEnd"/>
      <w:r w:rsidRPr="00244711">
        <w:rPr>
          <w:sz w:val="28"/>
          <w:szCs w:val="28"/>
        </w:rPr>
        <w:t xml:space="preserve"> использованием субсидий, предоставленных учреждению;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предоставление услуг, связанных с социальной защитой граждан, обеспечение сохранности документов постоянного срока хранения и документов по личному составу ликвидированных организаций;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оказание платных услуг юридическим и физическим лицам по ценам и тарифам, установленным Новокузнецким городским Советом народных депутатов;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дополнение списка организаций-источников комплектования архива;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оказание методической и практической помощи организациям, предприятиям города по вопросам деятельности архивных и делопроизводственных служб,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- разработке номенклатур дел, инструкций по делопроизводству, положений об экспертных комиссиях и архивах, информатизация деятельности архива введение информации в ПК «Архивный фонд-4»;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- проведение мероприятий по укреплению и модернизации материально-технической базы архива в целях повышения безопасности и укрепления технической оснащенности за счет средств, поступивших на счет учреждения от оказания платных услуг.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244711">
        <w:rPr>
          <w:b/>
          <w:sz w:val="28"/>
          <w:szCs w:val="28"/>
        </w:rPr>
        <w:t>По разделу 01 «Общегосударственные вопросы» подраздел 13</w:t>
      </w:r>
      <w:r w:rsidRPr="00244711">
        <w:rPr>
          <w:b/>
          <w:bCs/>
          <w:sz w:val="28"/>
          <w:szCs w:val="28"/>
        </w:rPr>
        <w:t xml:space="preserve"> «Другие общегосударственные вопросы» </w:t>
      </w:r>
      <w:r w:rsidRPr="00244711">
        <w:rPr>
          <w:b/>
          <w:sz w:val="28"/>
          <w:szCs w:val="28"/>
        </w:rPr>
        <w:t>по целевой статье 9900011050</w:t>
      </w:r>
      <w:r w:rsidRPr="00244711">
        <w:rPr>
          <w:sz w:val="28"/>
          <w:szCs w:val="28"/>
        </w:rPr>
        <w:t xml:space="preserve"> </w:t>
      </w:r>
      <w:r w:rsidRPr="00244711">
        <w:rPr>
          <w:bCs/>
          <w:sz w:val="28"/>
          <w:szCs w:val="28"/>
        </w:rPr>
        <w:t>запланированы</w:t>
      </w:r>
      <w:r w:rsidRPr="00244711">
        <w:rPr>
          <w:sz w:val="28"/>
          <w:szCs w:val="28"/>
        </w:rPr>
        <w:t xml:space="preserve"> расходы</w:t>
      </w:r>
      <w:r w:rsidRPr="00244711">
        <w:rPr>
          <w:b/>
          <w:sz w:val="28"/>
          <w:szCs w:val="28"/>
        </w:rPr>
        <w:t xml:space="preserve"> непрограммного направления</w:t>
      </w:r>
      <w:r w:rsidRPr="00244711">
        <w:rPr>
          <w:sz w:val="28"/>
          <w:szCs w:val="28"/>
        </w:rPr>
        <w:t xml:space="preserve"> </w:t>
      </w:r>
      <w:r w:rsidRPr="00244711">
        <w:rPr>
          <w:bCs/>
          <w:sz w:val="28"/>
          <w:szCs w:val="28"/>
        </w:rPr>
        <w:t>на оплату исполнительных листов</w:t>
      </w:r>
      <w:r w:rsidRPr="00244711">
        <w:rPr>
          <w:sz w:val="28"/>
          <w:szCs w:val="28"/>
        </w:rPr>
        <w:t xml:space="preserve"> на 2018 год в сумме 6,5 тыс. руб. </w:t>
      </w:r>
    </w:p>
    <w:p w:rsidR="00F4038F" w:rsidRPr="00244711" w:rsidRDefault="00F4038F" w:rsidP="00F4038F">
      <w:pPr>
        <w:ind w:firstLine="709"/>
        <w:jc w:val="center"/>
        <w:rPr>
          <w:b/>
          <w:sz w:val="28"/>
          <w:szCs w:val="28"/>
        </w:rPr>
      </w:pPr>
    </w:p>
    <w:p w:rsidR="005E41F2" w:rsidRPr="00244711" w:rsidRDefault="005E41F2" w:rsidP="005E41F2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Комитет социальной защиты администрации города Новокузнецка</w:t>
      </w:r>
    </w:p>
    <w:p w:rsidR="005E41F2" w:rsidRPr="00244711" w:rsidRDefault="005E41F2" w:rsidP="005E41F2">
      <w:pPr>
        <w:pStyle w:val="aa"/>
        <w:spacing w:after="0"/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(915)</w:t>
      </w:r>
    </w:p>
    <w:p w:rsidR="005E41F2" w:rsidRPr="00244711" w:rsidRDefault="005E41F2" w:rsidP="005E41F2">
      <w:pPr>
        <w:pStyle w:val="aa"/>
        <w:spacing w:after="0"/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Комитетом социальной защиты администрации города Новокузнецка на 2018-2020 годы ежегодно предусмотрены </w:t>
      </w:r>
      <w:proofErr w:type="spellStart"/>
      <w:r w:rsidRPr="00244711">
        <w:rPr>
          <w:sz w:val="28"/>
          <w:szCs w:val="28"/>
        </w:rPr>
        <w:t>непрограммные</w:t>
      </w:r>
      <w:proofErr w:type="spellEnd"/>
      <w:r w:rsidRPr="00244711">
        <w:rPr>
          <w:sz w:val="28"/>
          <w:szCs w:val="28"/>
        </w:rPr>
        <w:t xml:space="preserve"> расходы в размере по  236,0 тыс</w:t>
      </w:r>
      <w:proofErr w:type="gramStart"/>
      <w:r w:rsidRPr="00244711">
        <w:rPr>
          <w:sz w:val="28"/>
          <w:szCs w:val="28"/>
        </w:rPr>
        <w:t>.р</w:t>
      </w:r>
      <w:proofErr w:type="gramEnd"/>
      <w:r w:rsidRPr="00244711">
        <w:rPr>
          <w:sz w:val="28"/>
          <w:szCs w:val="28"/>
        </w:rPr>
        <w:t>уб.  на выплату единовременного поощрения в связи с выходом на пенсию (до 10 минимальных размеров оплаты труда, установленных федеральным законодательством на момент выхода муниципального служащего на пенсию) в соответствии с постановление</w:t>
      </w:r>
      <w:r w:rsidR="00227A81" w:rsidRPr="00244711">
        <w:rPr>
          <w:sz w:val="28"/>
          <w:szCs w:val="28"/>
        </w:rPr>
        <w:t>м</w:t>
      </w:r>
      <w:r w:rsidRPr="00244711">
        <w:rPr>
          <w:sz w:val="28"/>
          <w:szCs w:val="28"/>
        </w:rPr>
        <w:t xml:space="preserve"> Новокузнецкого городского Совета народных депутатов от 06.11.2007 № 8/151 «О поощрениях муниципальных служащих Новокузнецкого городского округа».</w:t>
      </w:r>
    </w:p>
    <w:p w:rsidR="005E41F2" w:rsidRPr="00244711" w:rsidRDefault="005E41F2" w:rsidP="005E41F2">
      <w:pPr>
        <w:pStyle w:val="af"/>
        <w:ind w:left="0" w:firstLine="851"/>
        <w:jc w:val="both"/>
        <w:rPr>
          <w:sz w:val="28"/>
          <w:szCs w:val="28"/>
        </w:rPr>
      </w:pPr>
    </w:p>
    <w:p w:rsidR="00F4038F" w:rsidRPr="00244711" w:rsidRDefault="00F4038F" w:rsidP="00F4038F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 xml:space="preserve">Избирательная комиссия </w:t>
      </w:r>
    </w:p>
    <w:p w:rsidR="00F4038F" w:rsidRPr="00244711" w:rsidRDefault="00F4038F" w:rsidP="00F4038F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(916)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Муниципальная избирательная комиссия города Новокузнецка, согласно Положению, является муниципальным органом и не входит в структуру органов местного самоуправления, действует на постоянной основе и является юридическим лицом.</w:t>
      </w:r>
    </w:p>
    <w:p w:rsidR="00F4038F" w:rsidRPr="00244711" w:rsidRDefault="00F4038F" w:rsidP="00F4038F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>Муниципальная избирательная комиссия в соответствии с Федеральным законом «Об общих принципах организации местного самоуправления в Российской Федерации», Законами Кемеровской области «О выборах в органы местного самоуправления в Кемеровской области» и «О местном референдуме» и Уставом города Новокузнецка, организует подготовку и проведение выборов в органы местного самоуправления, местного референдума, голосование по отзыву Главы города и депутата городского Совета народных депутатов, а</w:t>
      </w:r>
      <w:proofErr w:type="gramEnd"/>
      <w:r w:rsidRPr="00244711">
        <w:rPr>
          <w:sz w:val="28"/>
          <w:szCs w:val="28"/>
        </w:rPr>
        <w:t xml:space="preserve"> также голосование по вопросам изменения границ городского округа и преобразования городского округа, и обеспечивает на территории города реализацию, защиту избирательных прав и права на участие в референдуме граждан Российской Федерации.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>По разделу 01 «Общегосударственные вопросы» подраздел 07</w:t>
      </w:r>
      <w:r w:rsidRPr="00244711">
        <w:rPr>
          <w:b/>
          <w:bCs/>
          <w:sz w:val="28"/>
          <w:szCs w:val="28"/>
        </w:rPr>
        <w:t xml:space="preserve"> «Проведение выборов и референдумов»</w:t>
      </w:r>
      <w:r w:rsidRPr="00244711">
        <w:rPr>
          <w:sz w:val="28"/>
          <w:szCs w:val="28"/>
        </w:rPr>
        <w:t xml:space="preserve"> </w:t>
      </w:r>
      <w:r w:rsidRPr="00244711">
        <w:rPr>
          <w:b/>
          <w:sz w:val="28"/>
          <w:szCs w:val="28"/>
        </w:rPr>
        <w:t xml:space="preserve">целевой статье 990000020 </w:t>
      </w:r>
      <w:r w:rsidRPr="00244711">
        <w:rPr>
          <w:sz w:val="28"/>
          <w:szCs w:val="28"/>
        </w:rPr>
        <w:t xml:space="preserve">предусмотрены </w:t>
      </w:r>
      <w:proofErr w:type="spellStart"/>
      <w:r w:rsidRPr="00244711">
        <w:rPr>
          <w:b/>
          <w:sz w:val="28"/>
          <w:szCs w:val="28"/>
        </w:rPr>
        <w:t>непрограммные</w:t>
      </w:r>
      <w:proofErr w:type="spellEnd"/>
      <w:r w:rsidRPr="00244711">
        <w:rPr>
          <w:b/>
          <w:sz w:val="28"/>
          <w:szCs w:val="28"/>
        </w:rPr>
        <w:t xml:space="preserve"> расходы</w:t>
      </w:r>
      <w:r w:rsidRPr="00244711">
        <w:rPr>
          <w:sz w:val="28"/>
          <w:szCs w:val="28"/>
        </w:rPr>
        <w:t xml:space="preserve"> на текущее содержание центрального аппарата избирательной комиссии на 2018 год в сумме 1 525,2 тыс. руб., на 2019 год 1 475,0 тыс. руб., на 2020 год в сумме 1 475,0 тыс. руб.</w:t>
      </w:r>
    </w:p>
    <w:p w:rsidR="00F4038F" w:rsidRPr="00244711" w:rsidRDefault="00F4038F" w:rsidP="00F4038F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По целевой статье 9900010050 </w:t>
      </w:r>
      <w:r w:rsidRPr="00244711">
        <w:rPr>
          <w:sz w:val="28"/>
          <w:szCs w:val="28"/>
        </w:rPr>
        <w:t xml:space="preserve">предусмотрены </w:t>
      </w:r>
      <w:proofErr w:type="spellStart"/>
      <w:r w:rsidRPr="00244711">
        <w:rPr>
          <w:b/>
          <w:sz w:val="28"/>
          <w:szCs w:val="28"/>
        </w:rPr>
        <w:t>непрограммные</w:t>
      </w:r>
      <w:proofErr w:type="spellEnd"/>
      <w:r w:rsidRPr="00244711">
        <w:rPr>
          <w:b/>
          <w:sz w:val="28"/>
          <w:szCs w:val="28"/>
        </w:rPr>
        <w:t xml:space="preserve"> расходы</w:t>
      </w:r>
      <w:r w:rsidRPr="00244711">
        <w:rPr>
          <w:sz w:val="28"/>
          <w:szCs w:val="28"/>
        </w:rPr>
        <w:t xml:space="preserve"> на содержание членов избирательной комиссии на 2018 – 2020 годы в сумме 1 238,2 тыс. руб. ежегодно.</w:t>
      </w:r>
    </w:p>
    <w:p w:rsidR="00F4038F" w:rsidRPr="00244711" w:rsidRDefault="00F4038F" w:rsidP="00F4038F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По целевой статье 9900010080 </w:t>
      </w:r>
      <w:r w:rsidRPr="00244711">
        <w:rPr>
          <w:sz w:val="28"/>
          <w:szCs w:val="28"/>
        </w:rPr>
        <w:t xml:space="preserve">предусмотрены </w:t>
      </w:r>
      <w:proofErr w:type="spellStart"/>
      <w:r w:rsidRPr="00244711">
        <w:rPr>
          <w:b/>
          <w:sz w:val="28"/>
          <w:szCs w:val="28"/>
        </w:rPr>
        <w:t>непрограммные</w:t>
      </w:r>
      <w:proofErr w:type="spellEnd"/>
      <w:r w:rsidRPr="00244711">
        <w:rPr>
          <w:b/>
          <w:sz w:val="28"/>
          <w:szCs w:val="28"/>
        </w:rPr>
        <w:t xml:space="preserve"> расходы</w:t>
      </w:r>
      <w:r w:rsidRPr="00244711">
        <w:rPr>
          <w:sz w:val="28"/>
          <w:szCs w:val="28"/>
        </w:rPr>
        <w:t xml:space="preserve"> на проведение выборов в представительные органы муниципального образования (выборы Главы города) на 2018 год – 16 055,0 тыс. руб.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proofErr w:type="gramStart"/>
      <w:r w:rsidRPr="00244711">
        <w:rPr>
          <w:sz w:val="28"/>
          <w:szCs w:val="28"/>
        </w:rPr>
        <w:t>Кроме того, по</w:t>
      </w:r>
      <w:r w:rsidRPr="00244711">
        <w:rPr>
          <w:b/>
          <w:sz w:val="28"/>
          <w:szCs w:val="28"/>
        </w:rPr>
        <w:t xml:space="preserve"> целевой статье 9900010190</w:t>
      </w:r>
      <w:r w:rsidRPr="00244711">
        <w:rPr>
          <w:sz w:val="28"/>
          <w:szCs w:val="28"/>
        </w:rPr>
        <w:t xml:space="preserve"> предусмотрены </w:t>
      </w:r>
      <w:proofErr w:type="spellStart"/>
      <w:r w:rsidRPr="00244711">
        <w:rPr>
          <w:b/>
          <w:sz w:val="28"/>
          <w:szCs w:val="28"/>
        </w:rPr>
        <w:t>непрограммные</w:t>
      </w:r>
      <w:proofErr w:type="spellEnd"/>
      <w:r w:rsidRPr="00244711">
        <w:rPr>
          <w:b/>
          <w:sz w:val="28"/>
          <w:szCs w:val="28"/>
        </w:rPr>
        <w:t xml:space="preserve"> расходы</w:t>
      </w:r>
      <w:r w:rsidRPr="00244711">
        <w:rPr>
          <w:sz w:val="28"/>
          <w:szCs w:val="28"/>
        </w:rPr>
        <w:t xml:space="preserve"> на выплату единовременного поощрения в связи с выходом на пенсию в размере 10 минимальных размеров оплаты труда, установленных федеральным законодательством и в соответствии с Постановлением НГСНД №8/151 «О поощрениях муниципальных служащих города Новокузнецка» на 2018 год в сумме 101,6 тыс. руб.</w:t>
      </w:r>
      <w:proofErr w:type="gramEnd"/>
    </w:p>
    <w:p w:rsidR="00825FA2" w:rsidRPr="00244711" w:rsidRDefault="00825FA2" w:rsidP="00FC6B7A">
      <w:pPr>
        <w:ind w:firstLine="709"/>
        <w:jc w:val="center"/>
        <w:rPr>
          <w:b/>
          <w:sz w:val="28"/>
          <w:szCs w:val="28"/>
        </w:rPr>
      </w:pPr>
    </w:p>
    <w:p w:rsidR="00F4038F" w:rsidRPr="00244711" w:rsidRDefault="00F4038F" w:rsidP="00F4038F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Комитет городского контроля</w:t>
      </w:r>
    </w:p>
    <w:p w:rsidR="00F4038F" w:rsidRPr="00244711" w:rsidRDefault="00F4038F" w:rsidP="00F4038F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(924)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44711">
        <w:rPr>
          <w:sz w:val="28"/>
          <w:szCs w:val="28"/>
          <w:lang w:eastAsia="en-US"/>
        </w:rPr>
        <w:t>Комитет городского контроля входит в систему органов местного самоуправления городского округа, обладает правами юридического лица и является муниципальным казенным учреждением.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Комитет городского контроля – постоянно действующий орган внешнего муниципального финансового контроля, образуемый Новокузнецким городским Советом народных депутатов от 28.11.2011г. №12/178, согласно Уставу города Новокузнецка и действующий согласно Положению «О Комитете городского контроля».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По виду деятельности Комитет городского контроля является органом местного самоуправления, с организационно-правовой формой собственности - муниципальной, не имеющий право заниматься предпринимательской, и иной приносящей доход, деятельностью. Обладает статусом юридического лица.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Комитет городского контроля осуществляет финансовый </w:t>
      </w:r>
      <w:proofErr w:type="gramStart"/>
      <w:r w:rsidRPr="00244711">
        <w:rPr>
          <w:sz w:val="28"/>
          <w:szCs w:val="28"/>
        </w:rPr>
        <w:t>контроль за</w:t>
      </w:r>
      <w:proofErr w:type="gramEnd"/>
      <w:r w:rsidRPr="00244711">
        <w:rPr>
          <w:sz w:val="28"/>
          <w:szCs w:val="28"/>
        </w:rPr>
        <w:t xml:space="preserve"> расходованием бюджетных средств.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44711">
        <w:rPr>
          <w:b/>
          <w:sz w:val="28"/>
          <w:szCs w:val="28"/>
        </w:rPr>
        <w:t>По разделу 01 «Общегосударственные вопросы» подраздел 06</w:t>
      </w:r>
      <w:r w:rsidRPr="00244711">
        <w:rPr>
          <w:b/>
          <w:bCs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</w:t>
      </w:r>
      <w:r w:rsidRPr="00244711">
        <w:rPr>
          <w:sz w:val="28"/>
          <w:szCs w:val="28"/>
        </w:rPr>
        <w:t xml:space="preserve"> по </w:t>
      </w:r>
      <w:r w:rsidRPr="00244711">
        <w:rPr>
          <w:b/>
          <w:sz w:val="28"/>
          <w:szCs w:val="28"/>
        </w:rPr>
        <w:t xml:space="preserve">целевой статье 9900010020 </w:t>
      </w:r>
      <w:r w:rsidRPr="00244711">
        <w:rPr>
          <w:sz w:val="28"/>
          <w:szCs w:val="28"/>
        </w:rPr>
        <w:t xml:space="preserve">предусмотрены </w:t>
      </w:r>
      <w:proofErr w:type="spellStart"/>
      <w:r w:rsidRPr="00244711">
        <w:rPr>
          <w:b/>
          <w:sz w:val="28"/>
          <w:szCs w:val="28"/>
        </w:rPr>
        <w:t>непрограммные</w:t>
      </w:r>
      <w:proofErr w:type="spellEnd"/>
      <w:r w:rsidRPr="00244711">
        <w:rPr>
          <w:b/>
          <w:sz w:val="28"/>
          <w:szCs w:val="28"/>
        </w:rPr>
        <w:t xml:space="preserve"> расходы</w:t>
      </w:r>
      <w:r w:rsidRPr="00244711">
        <w:rPr>
          <w:sz w:val="28"/>
          <w:szCs w:val="28"/>
        </w:rPr>
        <w:t xml:space="preserve"> на текущее содержание комитета на 2018 год в сумме 10 724,6 тыс. руб., на 2019 год 10 741,8 тыс. руб., на 2020 год в сумме 10 728,0 тыс. руб.</w:t>
      </w:r>
      <w:proofErr w:type="gramEnd"/>
    </w:p>
    <w:p w:rsidR="00F4038F" w:rsidRPr="00244711" w:rsidRDefault="00F4038F" w:rsidP="00F4038F">
      <w:pPr>
        <w:ind w:firstLine="709"/>
        <w:jc w:val="both"/>
        <w:rPr>
          <w:b/>
          <w:sz w:val="28"/>
          <w:szCs w:val="28"/>
        </w:rPr>
      </w:pPr>
      <w:proofErr w:type="gramStart"/>
      <w:r w:rsidRPr="00244711">
        <w:rPr>
          <w:sz w:val="28"/>
          <w:szCs w:val="28"/>
        </w:rPr>
        <w:t>Кроме того, по</w:t>
      </w:r>
      <w:r w:rsidRPr="00244711">
        <w:rPr>
          <w:b/>
          <w:sz w:val="28"/>
          <w:szCs w:val="28"/>
        </w:rPr>
        <w:t xml:space="preserve"> целевой статье 9900010190</w:t>
      </w:r>
      <w:r w:rsidRPr="00244711">
        <w:rPr>
          <w:sz w:val="28"/>
          <w:szCs w:val="28"/>
        </w:rPr>
        <w:t xml:space="preserve"> предусмотрены </w:t>
      </w:r>
      <w:proofErr w:type="spellStart"/>
      <w:r w:rsidRPr="00244711">
        <w:rPr>
          <w:b/>
          <w:sz w:val="28"/>
          <w:szCs w:val="28"/>
        </w:rPr>
        <w:t>непрограммные</w:t>
      </w:r>
      <w:proofErr w:type="spellEnd"/>
      <w:r w:rsidRPr="00244711">
        <w:rPr>
          <w:b/>
          <w:sz w:val="28"/>
          <w:szCs w:val="28"/>
        </w:rPr>
        <w:t xml:space="preserve"> расходы</w:t>
      </w:r>
      <w:r w:rsidRPr="00244711">
        <w:rPr>
          <w:sz w:val="28"/>
          <w:szCs w:val="28"/>
        </w:rPr>
        <w:t xml:space="preserve"> на выплату единовременного поощрения в связи с выходом на пенсию в размере 10 минимальных размеров оплаты труда, установленных федеральным законодательством и в соответствии с Постановлением НГСНД №8/151 «О поощрениях муниципальных служащих города Новокузнецка», на 2018 год в сумме 203,0 тыс. руб., на 2019 год 140,0 тыс. руб., на 2020 год</w:t>
      </w:r>
      <w:proofErr w:type="gramEnd"/>
      <w:r w:rsidRPr="00244711">
        <w:rPr>
          <w:sz w:val="28"/>
          <w:szCs w:val="28"/>
        </w:rPr>
        <w:t xml:space="preserve"> 140,0 тыс. руб.</w:t>
      </w:r>
    </w:p>
    <w:p w:rsidR="00F4038F" w:rsidRPr="00244711" w:rsidRDefault="00F4038F" w:rsidP="00F4038F">
      <w:pPr>
        <w:ind w:firstLine="709"/>
        <w:jc w:val="both"/>
        <w:rPr>
          <w:b/>
          <w:sz w:val="28"/>
          <w:szCs w:val="28"/>
        </w:rPr>
      </w:pPr>
    </w:p>
    <w:p w:rsidR="00F4038F" w:rsidRPr="00244711" w:rsidRDefault="00F4038F" w:rsidP="00F4038F">
      <w:pPr>
        <w:tabs>
          <w:tab w:val="left" w:pos="8203"/>
        </w:tabs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 xml:space="preserve">Новокузнецкий городской совет народных депутатов </w:t>
      </w:r>
    </w:p>
    <w:p w:rsidR="00F4038F" w:rsidRPr="00244711" w:rsidRDefault="00F4038F" w:rsidP="00F4038F">
      <w:pPr>
        <w:tabs>
          <w:tab w:val="left" w:pos="8203"/>
        </w:tabs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(925)</w:t>
      </w:r>
    </w:p>
    <w:p w:rsidR="00F4038F" w:rsidRPr="00244711" w:rsidRDefault="00F4038F" w:rsidP="00F4038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44711">
        <w:rPr>
          <w:bCs/>
          <w:sz w:val="28"/>
          <w:szCs w:val="28"/>
        </w:rPr>
        <w:t xml:space="preserve">Городской Совет народных депутатов является представительным органом городского округа, наделенным собственными полномочиями по решению вопросов местного значения городского округа. Городской Совет народных депутатов в соответствии с федеральным законодательством обладает правами юридического лица, является муниципальным казенным учреждением, имеет бюджетную смету и печать. 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proofErr w:type="gramStart"/>
      <w:r w:rsidRPr="00244711">
        <w:rPr>
          <w:b/>
          <w:sz w:val="28"/>
          <w:szCs w:val="28"/>
        </w:rPr>
        <w:t xml:space="preserve">По разделу 01 «Общегосударственные вопросы» подраздел 03 «Функционирование законодательных (представительных) органов государственной власти и представительных органов муниципальных образований» по целевой статье 9900010020 </w:t>
      </w:r>
      <w:r w:rsidRPr="00244711">
        <w:rPr>
          <w:sz w:val="28"/>
          <w:szCs w:val="28"/>
        </w:rPr>
        <w:t xml:space="preserve">предусмотрены </w:t>
      </w:r>
      <w:proofErr w:type="spellStart"/>
      <w:r w:rsidRPr="00244711">
        <w:rPr>
          <w:b/>
          <w:sz w:val="28"/>
          <w:szCs w:val="28"/>
        </w:rPr>
        <w:t>непрограммные</w:t>
      </w:r>
      <w:proofErr w:type="spellEnd"/>
      <w:r w:rsidRPr="00244711">
        <w:rPr>
          <w:b/>
          <w:sz w:val="28"/>
          <w:szCs w:val="28"/>
        </w:rPr>
        <w:t xml:space="preserve"> расходы</w:t>
      </w:r>
      <w:r w:rsidRPr="00244711">
        <w:rPr>
          <w:sz w:val="28"/>
          <w:szCs w:val="28"/>
        </w:rPr>
        <w:t xml:space="preserve"> на текущее содержание центрального аппарата совета народных депутатов</w:t>
      </w:r>
      <w:r w:rsidRPr="00244711">
        <w:rPr>
          <w:b/>
          <w:sz w:val="28"/>
          <w:szCs w:val="28"/>
        </w:rPr>
        <w:t xml:space="preserve"> </w:t>
      </w:r>
      <w:r w:rsidRPr="00244711">
        <w:rPr>
          <w:sz w:val="28"/>
          <w:szCs w:val="28"/>
        </w:rPr>
        <w:t>на 2018 год в сумме 4 768,1 тыс. руб., на 2019 год  4 768,1 тыс. руб., на 2020 в сумме 4 768,1 тыс. руб.</w:t>
      </w:r>
      <w:proofErr w:type="gramEnd"/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По целевой статье 9900010030 </w:t>
      </w:r>
      <w:r w:rsidRPr="00244711">
        <w:rPr>
          <w:sz w:val="28"/>
          <w:szCs w:val="28"/>
        </w:rPr>
        <w:t xml:space="preserve">предусмотрены </w:t>
      </w:r>
      <w:proofErr w:type="spellStart"/>
      <w:r w:rsidRPr="00244711">
        <w:rPr>
          <w:b/>
          <w:sz w:val="28"/>
          <w:szCs w:val="28"/>
        </w:rPr>
        <w:t>непрограммные</w:t>
      </w:r>
      <w:proofErr w:type="spellEnd"/>
      <w:r w:rsidRPr="00244711">
        <w:rPr>
          <w:b/>
          <w:sz w:val="28"/>
          <w:szCs w:val="28"/>
        </w:rPr>
        <w:t xml:space="preserve"> расходы</w:t>
      </w:r>
      <w:r w:rsidRPr="00244711">
        <w:rPr>
          <w:sz w:val="28"/>
          <w:szCs w:val="28"/>
        </w:rPr>
        <w:t xml:space="preserve"> по содержанию председателя совета народных депутатов</w:t>
      </w:r>
      <w:r w:rsidRPr="00244711">
        <w:rPr>
          <w:b/>
          <w:sz w:val="28"/>
          <w:szCs w:val="28"/>
        </w:rPr>
        <w:t xml:space="preserve"> </w:t>
      </w:r>
      <w:r w:rsidRPr="00244711">
        <w:rPr>
          <w:sz w:val="28"/>
          <w:szCs w:val="28"/>
        </w:rPr>
        <w:t>на 2018 год в сумме 1 584,5 тыс. руб., на 2019 год 1 584,5 тыс. руб., на 2020 год в сумме 1 584,5 тыс. руб.</w:t>
      </w:r>
    </w:p>
    <w:p w:rsidR="00F4038F" w:rsidRPr="00244711" w:rsidRDefault="00F4038F" w:rsidP="00F4038F">
      <w:pPr>
        <w:ind w:firstLine="709"/>
        <w:jc w:val="both"/>
        <w:rPr>
          <w:sz w:val="28"/>
          <w:szCs w:val="28"/>
        </w:rPr>
      </w:pPr>
      <w:r w:rsidRPr="00244711">
        <w:rPr>
          <w:b/>
          <w:sz w:val="28"/>
          <w:szCs w:val="28"/>
        </w:rPr>
        <w:t xml:space="preserve">По целевой статье 9900010040 </w:t>
      </w:r>
      <w:r w:rsidRPr="00244711">
        <w:rPr>
          <w:sz w:val="28"/>
          <w:szCs w:val="28"/>
        </w:rPr>
        <w:t xml:space="preserve">предусмотрены </w:t>
      </w:r>
      <w:proofErr w:type="spellStart"/>
      <w:r w:rsidRPr="00244711">
        <w:rPr>
          <w:b/>
          <w:sz w:val="28"/>
          <w:szCs w:val="28"/>
        </w:rPr>
        <w:t>непрограммные</w:t>
      </w:r>
      <w:proofErr w:type="spellEnd"/>
      <w:r w:rsidRPr="00244711">
        <w:rPr>
          <w:b/>
          <w:sz w:val="28"/>
          <w:szCs w:val="28"/>
        </w:rPr>
        <w:t xml:space="preserve"> расходы</w:t>
      </w:r>
      <w:r w:rsidRPr="00244711">
        <w:rPr>
          <w:sz w:val="28"/>
          <w:szCs w:val="28"/>
        </w:rPr>
        <w:t xml:space="preserve"> </w:t>
      </w:r>
      <w:r w:rsidRPr="00244711">
        <w:rPr>
          <w:bCs/>
          <w:sz w:val="28"/>
          <w:szCs w:val="28"/>
        </w:rPr>
        <w:t xml:space="preserve">на выплату денежного содержания депутатам на постоянной основе </w:t>
      </w:r>
      <w:r w:rsidRPr="00244711">
        <w:rPr>
          <w:sz w:val="28"/>
          <w:szCs w:val="28"/>
        </w:rPr>
        <w:t>на 2018 год в сумме 1 847,0 тыс. руб., на 2019 год 1 847,0 тыс. руб., на 2020 в сумме 1 847,0 тыс. руб.</w:t>
      </w:r>
    </w:p>
    <w:p w:rsidR="0067705E" w:rsidRPr="00244711" w:rsidRDefault="0067705E" w:rsidP="00F4038F">
      <w:pPr>
        <w:ind w:firstLine="709"/>
        <w:jc w:val="both"/>
        <w:rPr>
          <w:sz w:val="28"/>
          <w:szCs w:val="28"/>
        </w:rPr>
      </w:pPr>
    </w:p>
    <w:p w:rsidR="00D55B5B" w:rsidRPr="00244711" w:rsidRDefault="00D55B5B" w:rsidP="005E034F">
      <w:pPr>
        <w:ind w:firstLine="709"/>
        <w:jc w:val="center"/>
        <w:rPr>
          <w:b/>
          <w:sz w:val="28"/>
          <w:szCs w:val="28"/>
        </w:rPr>
      </w:pPr>
      <w:r w:rsidRPr="00244711">
        <w:rPr>
          <w:b/>
          <w:sz w:val="28"/>
          <w:szCs w:val="28"/>
        </w:rPr>
        <w:t>ДЕФИЦИТ/ПРОФИЦИТ БЮДЖЕТА</w:t>
      </w:r>
    </w:p>
    <w:p w:rsidR="00D55B5B" w:rsidRPr="00244711" w:rsidRDefault="00D55B5B" w:rsidP="005E034F">
      <w:pPr>
        <w:ind w:firstLine="709"/>
        <w:jc w:val="both"/>
        <w:rPr>
          <w:sz w:val="28"/>
          <w:szCs w:val="28"/>
        </w:rPr>
      </w:pPr>
    </w:p>
    <w:p w:rsidR="00CD12EE" w:rsidRPr="00244711" w:rsidRDefault="00CD12EE" w:rsidP="005E03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Исходя из прогнозируемого объема собственных доходов бюджета Новокузнецкого городского округа и с учетом ограничений, установленных статьей 92.1 и 107 Бюджетного кодекса Российской Федерации, на 2018 год и плановый период 2019 – 2020 годов запланированы:</w:t>
      </w:r>
    </w:p>
    <w:p w:rsidR="00CD12EE" w:rsidRPr="00244711" w:rsidRDefault="00CD12EE" w:rsidP="005E03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на 2018 год - дефицит бюджета города в размере 421 277,1 тыс. руб. или 10,0 процентов от объема собственных доходов бюджета города на 2018 год без учета безвозмездных поступлений и </w:t>
      </w:r>
      <w:proofErr w:type="gramStart"/>
      <w:r w:rsidRPr="00244711">
        <w:rPr>
          <w:sz w:val="28"/>
          <w:szCs w:val="28"/>
        </w:rPr>
        <w:t>поступлений</w:t>
      </w:r>
      <w:proofErr w:type="gramEnd"/>
      <w:r w:rsidRPr="00244711">
        <w:rPr>
          <w:sz w:val="28"/>
          <w:szCs w:val="28"/>
        </w:rPr>
        <w:t xml:space="preserve"> налоговых доходов по дополнительным нормативам отчислений;</w:t>
      </w:r>
    </w:p>
    <w:p w:rsidR="00CD12EE" w:rsidRPr="00244711" w:rsidRDefault="00CD12EE" w:rsidP="005E03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на 2019 год - дефицит бюджета города в размере 431 075,6 тыс. руб. или 10,0 процентов от объема собственных доходов бюджета города на 2019 год без учета безвозмездных поступлений и </w:t>
      </w:r>
      <w:proofErr w:type="gramStart"/>
      <w:r w:rsidRPr="00244711">
        <w:rPr>
          <w:sz w:val="28"/>
          <w:szCs w:val="28"/>
        </w:rPr>
        <w:t>поступлений</w:t>
      </w:r>
      <w:proofErr w:type="gramEnd"/>
      <w:r w:rsidRPr="00244711">
        <w:rPr>
          <w:sz w:val="28"/>
          <w:szCs w:val="28"/>
        </w:rPr>
        <w:t xml:space="preserve"> налоговых доходов по дополнительным нормативам отчислений;</w:t>
      </w:r>
    </w:p>
    <w:p w:rsidR="00CD12EE" w:rsidRPr="00244711" w:rsidRDefault="00CD12EE" w:rsidP="005E03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 xml:space="preserve">на 2020 год - дефицит города в размере 266 445,0 или 6,1 процентов от объема собственных доходов бюджета города на 2020 год без учета безвозмездных поступлений и </w:t>
      </w:r>
      <w:proofErr w:type="gramStart"/>
      <w:r w:rsidRPr="00244711">
        <w:rPr>
          <w:sz w:val="28"/>
          <w:szCs w:val="28"/>
        </w:rPr>
        <w:t>поступлений</w:t>
      </w:r>
      <w:proofErr w:type="gramEnd"/>
      <w:r w:rsidRPr="00244711">
        <w:rPr>
          <w:sz w:val="28"/>
          <w:szCs w:val="28"/>
        </w:rPr>
        <w:t xml:space="preserve"> налоговых доходов по дополнительным нормативам отчислений;</w:t>
      </w:r>
    </w:p>
    <w:p w:rsidR="00CD12EE" w:rsidRPr="00244711" w:rsidRDefault="00CD12EE" w:rsidP="005E034F">
      <w:pPr>
        <w:ind w:firstLine="709"/>
        <w:jc w:val="both"/>
        <w:rPr>
          <w:color w:val="FF0000"/>
          <w:sz w:val="28"/>
          <w:szCs w:val="28"/>
        </w:rPr>
      </w:pPr>
      <w:r w:rsidRPr="00244711">
        <w:rPr>
          <w:sz w:val="28"/>
          <w:szCs w:val="28"/>
        </w:rPr>
        <w:t>Предельный объем муниципального долга на 2018 год составит 4 212 77</w:t>
      </w:r>
      <w:r w:rsidR="00387A3B" w:rsidRPr="00244711">
        <w:rPr>
          <w:sz w:val="28"/>
          <w:szCs w:val="28"/>
        </w:rPr>
        <w:t>0</w:t>
      </w:r>
      <w:r w:rsidRPr="00244711">
        <w:rPr>
          <w:sz w:val="28"/>
          <w:szCs w:val="28"/>
        </w:rPr>
        <w:t>,5 тыс. руб., на 2019 год - 4 310 755,8 тыс. руб., на 2020 год  - 4 390 839,2 тыс. руб.</w:t>
      </w:r>
      <w:r w:rsidRPr="00244711">
        <w:rPr>
          <w:color w:val="FF0000"/>
          <w:sz w:val="28"/>
          <w:szCs w:val="28"/>
        </w:rPr>
        <w:t xml:space="preserve"> </w:t>
      </w:r>
    </w:p>
    <w:p w:rsidR="00CD12EE" w:rsidRPr="00244711" w:rsidRDefault="00CD12EE" w:rsidP="005E03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Верхний предел муниципального долга по долговым обязательствам Новокузнецкого городского округа на 1 января 2019 года составит 3 558 518,5 тыс. руб., на 1 января 2020 года – 3 989 594,1 тыс. руб., на 1 января 2021 года – 4 256 039,1 тыс. руб.</w:t>
      </w:r>
    </w:p>
    <w:p w:rsidR="00CD12EE" w:rsidRPr="00244711" w:rsidRDefault="00CD12EE" w:rsidP="005E034F">
      <w:pPr>
        <w:ind w:firstLine="709"/>
        <w:jc w:val="both"/>
      </w:pPr>
    </w:p>
    <w:p w:rsidR="00D55B5B" w:rsidRPr="00244711" w:rsidRDefault="00D55B5B" w:rsidP="005E034F">
      <w:pPr>
        <w:pStyle w:val="a8"/>
        <w:spacing w:after="0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4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ФИНАНСИРОВАНИЯ ДЕФИЦИТА БЮДЖЕТА</w:t>
      </w:r>
    </w:p>
    <w:p w:rsidR="00D55B5B" w:rsidRPr="00244711" w:rsidRDefault="00D55B5B" w:rsidP="005E034F">
      <w:pPr>
        <w:pStyle w:val="a8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12EE" w:rsidRPr="00244711" w:rsidRDefault="00CD12EE" w:rsidP="005E03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Сумма источников финансирования дефицита бюджета Новокузнецкого городского округа составит:</w:t>
      </w:r>
    </w:p>
    <w:p w:rsidR="00CD12EE" w:rsidRPr="00244711" w:rsidRDefault="00CD12EE" w:rsidP="005E03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2018 год - 421 277,1 тыс. руб. за счет получения кредитов от кредитных организаций;</w:t>
      </w:r>
    </w:p>
    <w:p w:rsidR="00CD12EE" w:rsidRPr="00244711" w:rsidRDefault="00CD12EE" w:rsidP="005E03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2019 год – 431 075,6 тыс. руб., из них на погашение бюджетных кредитов предусмотрено 7 241,4 тыс. руб., на погашение кредитов, предоставленных ранее кредитными организациями, предусмотрено 2 500 000 тыс. рублей, получение кредитов от кредитных организаций предусматривается в размере 2 938 317,0 тыс. рублей;</w:t>
      </w:r>
    </w:p>
    <w:p w:rsidR="00CD12EE" w:rsidRPr="00244711" w:rsidRDefault="00CD12EE" w:rsidP="005E034F">
      <w:pPr>
        <w:ind w:firstLine="709"/>
        <w:jc w:val="both"/>
        <w:rPr>
          <w:sz w:val="28"/>
          <w:szCs w:val="28"/>
        </w:rPr>
      </w:pPr>
      <w:r w:rsidRPr="00244711">
        <w:rPr>
          <w:sz w:val="28"/>
          <w:szCs w:val="28"/>
        </w:rPr>
        <w:t>на 2020 год – 266 445,0 тыс. руб. за счет получения кредитов от кредитных организаций.</w:t>
      </w:r>
    </w:p>
    <w:p w:rsidR="00D55B5B" w:rsidRPr="00D55B5B" w:rsidRDefault="00D55B5B" w:rsidP="005E034F">
      <w:pPr>
        <w:ind w:firstLine="709"/>
        <w:jc w:val="both"/>
        <w:rPr>
          <w:sz w:val="28"/>
          <w:szCs w:val="28"/>
        </w:rPr>
      </w:pPr>
    </w:p>
    <w:p w:rsidR="00D55B5B" w:rsidRPr="00D55B5B" w:rsidRDefault="00D55B5B" w:rsidP="005E034F">
      <w:pPr>
        <w:ind w:firstLine="709"/>
        <w:jc w:val="both"/>
        <w:rPr>
          <w:sz w:val="28"/>
          <w:szCs w:val="28"/>
        </w:rPr>
      </w:pPr>
    </w:p>
    <w:p w:rsidR="00D55B5B" w:rsidRPr="00D55B5B" w:rsidRDefault="00D55B5B" w:rsidP="00D55B5B">
      <w:pPr>
        <w:rPr>
          <w:sz w:val="28"/>
          <w:szCs w:val="28"/>
        </w:rPr>
      </w:pPr>
      <w:r w:rsidRPr="00D55B5B">
        <w:rPr>
          <w:sz w:val="28"/>
          <w:szCs w:val="28"/>
        </w:rPr>
        <w:t xml:space="preserve">Начальник </w:t>
      </w:r>
    </w:p>
    <w:p w:rsidR="00404564" w:rsidRPr="00131499" w:rsidRDefault="00D55B5B" w:rsidP="00CD12EE">
      <w:pPr>
        <w:rPr>
          <w:sz w:val="28"/>
          <w:szCs w:val="28"/>
        </w:rPr>
      </w:pPr>
      <w:r w:rsidRPr="00D55B5B">
        <w:rPr>
          <w:sz w:val="28"/>
          <w:szCs w:val="28"/>
        </w:rPr>
        <w:t xml:space="preserve">финансового управления </w:t>
      </w:r>
      <w:proofErr w:type="gramStart"/>
      <w:r w:rsidRPr="00D55B5B">
        <w:rPr>
          <w:sz w:val="28"/>
          <w:szCs w:val="28"/>
        </w:rPr>
        <w:t>г</w:t>
      </w:r>
      <w:proofErr w:type="gramEnd"/>
      <w:r w:rsidRPr="00D55B5B">
        <w:rPr>
          <w:sz w:val="28"/>
          <w:szCs w:val="28"/>
        </w:rPr>
        <w:t>. Новокузнецка</w:t>
      </w:r>
      <w:r w:rsidRPr="00D55B5B">
        <w:rPr>
          <w:sz w:val="28"/>
          <w:szCs w:val="28"/>
        </w:rPr>
        <w:tab/>
      </w:r>
      <w:r w:rsidRPr="00D55B5B">
        <w:rPr>
          <w:sz w:val="28"/>
          <w:szCs w:val="28"/>
        </w:rPr>
        <w:tab/>
      </w:r>
      <w:r w:rsidRPr="00D55B5B">
        <w:rPr>
          <w:sz w:val="28"/>
          <w:szCs w:val="28"/>
        </w:rPr>
        <w:tab/>
        <w:t>Е. В. Шебалина</w:t>
      </w:r>
      <w:r w:rsidR="00860425">
        <w:rPr>
          <w:sz w:val="28"/>
          <w:szCs w:val="28"/>
        </w:rPr>
        <w:t xml:space="preserve"> </w:t>
      </w:r>
    </w:p>
    <w:sectPr w:rsidR="00404564" w:rsidRPr="00131499" w:rsidSect="00A42841">
      <w:footerReference w:type="default" r:id="rId32"/>
      <w:pgSz w:w="11906" w:h="16838"/>
      <w:pgMar w:top="85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2CE" w:rsidRDefault="00C512CE" w:rsidP="000118ED">
      <w:r>
        <w:separator/>
      </w:r>
    </w:p>
  </w:endnote>
  <w:endnote w:type="continuationSeparator" w:id="0">
    <w:p w:rsidR="00C512CE" w:rsidRDefault="00C512CE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86922"/>
      <w:docPartObj>
        <w:docPartGallery w:val="Page Numbers (Bottom of Page)"/>
        <w:docPartUnique/>
      </w:docPartObj>
    </w:sdtPr>
    <w:sdtContent>
      <w:p w:rsidR="00C512CE" w:rsidRDefault="00E82B08">
        <w:pPr>
          <w:pStyle w:val="a6"/>
          <w:jc w:val="right"/>
        </w:pPr>
        <w:fldSimple w:instr=" PAGE   \* MERGEFORMAT ">
          <w:r w:rsidR="00451E1D">
            <w:rPr>
              <w:noProof/>
            </w:rPr>
            <w:t>17</w:t>
          </w:r>
        </w:fldSimple>
      </w:p>
    </w:sdtContent>
  </w:sdt>
  <w:p w:rsidR="00C512CE" w:rsidRDefault="00C512CE">
    <w:pPr>
      <w:pStyle w:val="a6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664394"/>
      <w:docPartObj>
        <w:docPartGallery w:val="Page Numbers (Bottom of Page)"/>
        <w:docPartUnique/>
      </w:docPartObj>
    </w:sdtPr>
    <w:sdtContent>
      <w:p w:rsidR="00C512CE" w:rsidRDefault="00E82B08">
        <w:pPr>
          <w:pStyle w:val="a6"/>
          <w:jc w:val="right"/>
        </w:pPr>
        <w:fldSimple w:instr=" PAGE   \* MERGEFORMAT ">
          <w:r w:rsidR="00451E1D">
            <w:rPr>
              <w:noProof/>
            </w:rPr>
            <w:t>132</w:t>
          </w:r>
        </w:fldSimple>
      </w:p>
    </w:sdtContent>
  </w:sdt>
  <w:p w:rsidR="00C512CE" w:rsidRDefault="00C512CE">
    <w:pPr>
      <w:pStyle w:val="a6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071697"/>
      <w:docPartObj>
        <w:docPartGallery w:val="Page Numbers (Bottom of Page)"/>
        <w:docPartUnique/>
      </w:docPartObj>
    </w:sdtPr>
    <w:sdtContent>
      <w:p w:rsidR="00C512CE" w:rsidRDefault="00E82B08">
        <w:pPr>
          <w:pStyle w:val="a6"/>
          <w:jc w:val="right"/>
        </w:pPr>
        <w:fldSimple w:instr=" PAGE   \* MERGEFORMAT ">
          <w:r w:rsidR="00451E1D">
            <w:rPr>
              <w:noProof/>
            </w:rPr>
            <w:t>143</w:t>
          </w:r>
        </w:fldSimple>
      </w:p>
    </w:sdtContent>
  </w:sdt>
  <w:p w:rsidR="00C512CE" w:rsidRDefault="00C512C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420882"/>
      <w:docPartObj>
        <w:docPartGallery w:val="Page Numbers (Bottom of Page)"/>
        <w:docPartUnique/>
      </w:docPartObj>
    </w:sdtPr>
    <w:sdtContent>
      <w:p w:rsidR="00C512CE" w:rsidRDefault="00E82B08">
        <w:pPr>
          <w:pStyle w:val="a6"/>
          <w:jc w:val="right"/>
        </w:pPr>
        <w:fldSimple w:instr=" PAGE   \* MERGEFORMAT ">
          <w:r w:rsidR="00451E1D">
            <w:rPr>
              <w:noProof/>
            </w:rPr>
            <w:t>48</w:t>
          </w:r>
        </w:fldSimple>
      </w:p>
    </w:sdtContent>
  </w:sdt>
  <w:p w:rsidR="00C512CE" w:rsidRDefault="00C512C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8065004"/>
      <w:docPartObj>
        <w:docPartGallery w:val="Page Numbers (Bottom of Page)"/>
        <w:docPartUnique/>
      </w:docPartObj>
    </w:sdtPr>
    <w:sdtContent>
      <w:p w:rsidR="00C512CE" w:rsidRDefault="00E82B08">
        <w:pPr>
          <w:pStyle w:val="a6"/>
          <w:jc w:val="right"/>
        </w:pPr>
        <w:fldSimple w:instr=" PAGE   \* MERGEFORMAT ">
          <w:r w:rsidR="00451E1D">
            <w:rPr>
              <w:noProof/>
            </w:rPr>
            <w:t>54</w:t>
          </w:r>
        </w:fldSimple>
      </w:p>
    </w:sdtContent>
  </w:sdt>
  <w:p w:rsidR="00C512CE" w:rsidRDefault="00C512CE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609153"/>
      <w:docPartObj>
        <w:docPartGallery w:val="Page Numbers (Bottom of Page)"/>
        <w:docPartUnique/>
      </w:docPartObj>
    </w:sdtPr>
    <w:sdtContent>
      <w:p w:rsidR="00C512CE" w:rsidRDefault="00E82B08">
        <w:pPr>
          <w:pStyle w:val="a6"/>
          <w:jc w:val="right"/>
        </w:pPr>
        <w:fldSimple w:instr=" PAGE   \* MERGEFORMAT ">
          <w:r w:rsidR="00451E1D">
            <w:rPr>
              <w:noProof/>
            </w:rPr>
            <w:t>69</w:t>
          </w:r>
        </w:fldSimple>
      </w:p>
    </w:sdtContent>
  </w:sdt>
  <w:p w:rsidR="00C512CE" w:rsidRDefault="00C512CE">
    <w:pPr>
      <w:pStyle w:val="a6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0645282"/>
      <w:docPartObj>
        <w:docPartGallery w:val="Page Numbers (Bottom of Page)"/>
        <w:docPartUnique/>
      </w:docPartObj>
    </w:sdtPr>
    <w:sdtContent>
      <w:p w:rsidR="00C512CE" w:rsidRDefault="00E82B08">
        <w:pPr>
          <w:pStyle w:val="a6"/>
          <w:jc w:val="right"/>
        </w:pPr>
        <w:fldSimple w:instr=" PAGE   \* MERGEFORMAT ">
          <w:r w:rsidR="00451E1D">
            <w:rPr>
              <w:noProof/>
            </w:rPr>
            <w:t>74</w:t>
          </w:r>
        </w:fldSimple>
      </w:p>
    </w:sdtContent>
  </w:sdt>
  <w:p w:rsidR="00C512CE" w:rsidRDefault="00C512CE">
    <w:pPr>
      <w:pStyle w:val="a6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609144"/>
      <w:docPartObj>
        <w:docPartGallery w:val="Page Numbers (Bottom of Page)"/>
        <w:docPartUnique/>
      </w:docPartObj>
    </w:sdtPr>
    <w:sdtContent>
      <w:p w:rsidR="00C512CE" w:rsidRDefault="00E82B08">
        <w:pPr>
          <w:pStyle w:val="a6"/>
          <w:jc w:val="right"/>
        </w:pPr>
        <w:fldSimple w:instr=" PAGE   \* MERGEFORMAT ">
          <w:r w:rsidR="00451E1D">
            <w:rPr>
              <w:noProof/>
            </w:rPr>
            <w:t>88</w:t>
          </w:r>
        </w:fldSimple>
      </w:p>
    </w:sdtContent>
  </w:sdt>
  <w:p w:rsidR="00C512CE" w:rsidRDefault="00C512CE">
    <w:pPr>
      <w:pStyle w:val="a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609141"/>
      <w:docPartObj>
        <w:docPartGallery w:val="Page Numbers (Bottom of Page)"/>
        <w:docPartUnique/>
      </w:docPartObj>
    </w:sdtPr>
    <w:sdtContent>
      <w:p w:rsidR="00C512CE" w:rsidRDefault="00E82B08">
        <w:pPr>
          <w:pStyle w:val="a6"/>
          <w:jc w:val="right"/>
        </w:pPr>
        <w:fldSimple w:instr=" PAGE   \* MERGEFORMAT ">
          <w:r w:rsidR="00451E1D">
            <w:rPr>
              <w:noProof/>
            </w:rPr>
            <w:t>96</w:t>
          </w:r>
        </w:fldSimple>
      </w:p>
    </w:sdtContent>
  </w:sdt>
  <w:p w:rsidR="00C512CE" w:rsidRDefault="00C512CE">
    <w:pPr>
      <w:pStyle w:val="a6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3609148"/>
      <w:docPartObj>
        <w:docPartGallery w:val="Page Numbers (Bottom of Page)"/>
        <w:docPartUnique/>
      </w:docPartObj>
    </w:sdtPr>
    <w:sdtContent>
      <w:p w:rsidR="00C512CE" w:rsidRDefault="00E82B08">
        <w:pPr>
          <w:pStyle w:val="a6"/>
          <w:jc w:val="right"/>
        </w:pPr>
        <w:fldSimple w:instr=" PAGE   \* MERGEFORMAT ">
          <w:r w:rsidR="00451E1D">
            <w:rPr>
              <w:noProof/>
            </w:rPr>
            <w:t>116</w:t>
          </w:r>
        </w:fldSimple>
      </w:p>
    </w:sdtContent>
  </w:sdt>
  <w:p w:rsidR="00C512CE" w:rsidRDefault="00C512CE">
    <w:pPr>
      <w:pStyle w:val="a6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978654"/>
      <w:docPartObj>
        <w:docPartGallery w:val="Page Numbers (Bottom of Page)"/>
        <w:docPartUnique/>
      </w:docPartObj>
    </w:sdtPr>
    <w:sdtContent>
      <w:p w:rsidR="00C512CE" w:rsidRDefault="00E82B08">
        <w:pPr>
          <w:pStyle w:val="a6"/>
          <w:jc w:val="right"/>
        </w:pPr>
        <w:fldSimple w:instr=" PAGE   \* MERGEFORMAT ">
          <w:r w:rsidR="00451E1D">
            <w:rPr>
              <w:noProof/>
            </w:rPr>
            <w:t>125</w:t>
          </w:r>
        </w:fldSimple>
      </w:p>
    </w:sdtContent>
  </w:sdt>
  <w:p w:rsidR="00C512CE" w:rsidRDefault="00C512C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2CE" w:rsidRDefault="00C512CE" w:rsidP="000118ED">
      <w:r>
        <w:separator/>
      </w:r>
    </w:p>
  </w:footnote>
  <w:footnote w:type="continuationSeparator" w:id="0">
    <w:p w:rsidR="00C512CE" w:rsidRDefault="00C512CE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040B"/>
    <w:multiLevelType w:val="hybridMultilevel"/>
    <w:tmpl w:val="A27280FC"/>
    <w:lvl w:ilvl="0" w:tplc="6AE6549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8171A7D"/>
    <w:multiLevelType w:val="multilevel"/>
    <w:tmpl w:val="247C1CD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2">
    <w:nsid w:val="09256EFE"/>
    <w:multiLevelType w:val="hybridMultilevel"/>
    <w:tmpl w:val="8C9486A4"/>
    <w:lvl w:ilvl="0" w:tplc="CFE88A5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726F0"/>
    <w:multiLevelType w:val="hybridMultilevel"/>
    <w:tmpl w:val="CE645238"/>
    <w:lvl w:ilvl="0" w:tplc="436C07C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140B2F74"/>
    <w:multiLevelType w:val="hybridMultilevel"/>
    <w:tmpl w:val="BD70001C"/>
    <w:lvl w:ilvl="0" w:tplc="B2AE57F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548DD4" w:themeColor="text2" w:themeTint="99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521EB"/>
    <w:multiLevelType w:val="hybridMultilevel"/>
    <w:tmpl w:val="C0D6701E"/>
    <w:lvl w:ilvl="0" w:tplc="589833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B6661"/>
    <w:multiLevelType w:val="hybridMultilevel"/>
    <w:tmpl w:val="1272E684"/>
    <w:lvl w:ilvl="0" w:tplc="EC82D7B0">
      <w:start w:val="1"/>
      <w:numFmt w:val="decimal"/>
      <w:lvlText w:val="%1."/>
      <w:lvlJc w:val="left"/>
      <w:pPr>
        <w:ind w:left="2321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E600F0F"/>
    <w:multiLevelType w:val="hybridMultilevel"/>
    <w:tmpl w:val="C9EC0F7E"/>
    <w:lvl w:ilvl="0" w:tplc="726CF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640204"/>
    <w:multiLevelType w:val="hybridMultilevel"/>
    <w:tmpl w:val="86527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9C3606"/>
    <w:multiLevelType w:val="hybridMultilevel"/>
    <w:tmpl w:val="892CC970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2464BE9"/>
    <w:multiLevelType w:val="hybridMultilevel"/>
    <w:tmpl w:val="D6645FF2"/>
    <w:lvl w:ilvl="0" w:tplc="33466D38">
      <w:start w:val="1"/>
      <w:numFmt w:val="decimal"/>
      <w:lvlText w:val="%1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1" w:tplc="54D290B4">
      <w:numFmt w:val="none"/>
      <w:lvlText w:val=""/>
      <w:lvlJc w:val="left"/>
      <w:pPr>
        <w:tabs>
          <w:tab w:val="num" w:pos="360"/>
        </w:tabs>
      </w:pPr>
    </w:lvl>
    <w:lvl w:ilvl="2" w:tplc="BC082136">
      <w:numFmt w:val="none"/>
      <w:lvlText w:val=""/>
      <w:lvlJc w:val="left"/>
      <w:pPr>
        <w:tabs>
          <w:tab w:val="num" w:pos="360"/>
        </w:tabs>
      </w:pPr>
    </w:lvl>
    <w:lvl w:ilvl="3" w:tplc="92E85724">
      <w:numFmt w:val="none"/>
      <w:lvlText w:val=""/>
      <w:lvlJc w:val="left"/>
      <w:pPr>
        <w:tabs>
          <w:tab w:val="num" w:pos="360"/>
        </w:tabs>
      </w:pPr>
    </w:lvl>
    <w:lvl w:ilvl="4" w:tplc="73E4585A">
      <w:numFmt w:val="none"/>
      <w:lvlText w:val=""/>
      <w:lvlJc w:val="left"/>
      <w:pPr>
        <w:tabs>
          <w:tab w:val="num" w:pos="360"/>
        </w:tabs>
      </w:pPr>
    </w:lvl>
    <w:lvl w:ilvl="5" w:tplc="EECED6CE">
      <w:numFmt w:val="none"/>
      <w:lvlText w:val=""/>
      <w:lvlJc w:val="left"/>
      <w:pPr>
        <w:tabs>
          <w:tab w:val="num" w:pos="360"/>
        </w:tabs>
      </w:pPr>
    </w:lvl>
    <w:lvl w:ilvl="6" w:tplc="15720776">
      <w:numFmt w:val="none"/>
      <w:lvlText w:val=""/>
      <w:lvlJc w:val="left"/>
      <w:pPr>
        <w:tabs>
          <w:tab w:val="num" w:pos="360"/>
        </w:tabs>
      </w:pPr>
    </w:lvl>
    <w:lvl w:ilvl="7" w:tplc="78503BBA">
      <w:numFmt w:val="none"/>
      <w:lvlText w:val=""/>
      <w:lvlJc w:val="left"/>
      <w:pPr>
        <w:tabs>
          <w:tab w:val="num" w:pos="360"/>
        </w:tabs>
      </w:pPr>
    </w:lvl>
    <w:lvl w:ilvl="8" w:tplc="9EF6A9D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2E5095A"/>
    <w:multiLevelType w:val="hybridMultilevel"/>
    <w:tmpl w:val="769A5B60"/>
    <w:lvl w:ilvl="0" w:tplc="33466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466D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AC4AFD"/>
    <w:multiLevelType w:val="hybridMultilevel"/>
    <w:tmpl w:val="2ACACF8E"/>
    <w:lvl w:ilvl="0" w:tplc="E4124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FF1AAA"/>
    <w:multiLevelType w:val="hybridMultilevel"/>
    <w:tmpl w:val="67D259E8"/>
    <w:lvl w:ilvl="0" w:tplc="5898333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9781366"/>
    <w:multiLevelType w:val="hybridMultilevel"/>
    <w:tmpl w:val="DE6EC578"/>
    <w:lvl w:ilvl="0" w:tplc="470E4A0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598A56A3"/>
    <w:multiLevelType w:val="hybridMultilevel"/>
    <w:tmpl w:val="392CD234"/>
    <w:lvl w:ilvl="0" w:tplc="DFF2E14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BF3443B"/>
    <w:multiLevelType w:val="hybridMultilevel"/>
    <w:tmpl w:val="9DA8D746"/>
    <w:lvl w:ilvl="0" w:tplc="30D4BFA4">
      <w:start w:val="1"/>
      <w:numFmt w:val="decimal"/>
      <w:lvlText w:val="%1."/>
      <w:lvlJc w:val="left"/>
      <w:pPr>
        <w:tabs>
          <w:tab w:val="num" w:pos="1980"/>
        </w:tabs>
        <w:ind w:left="1980" w:hanging="90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B37675"/>
    <w:multiLevelType w:val="hybridMultilevel"/>
    <w:tmpl w:val="F580B08E"/>
    <w:lvl w:ilvl="0" w:tplc="3A402E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53E5631"/>
    <w:multiLevelType w:val="hybridMultilevel"/>
    <w:tmpl w:val="9C62F0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A7E3095"/>
    <w:multiLevelType w:val="hybridMultilevel"/>
    <w:tmpl w:val="821612B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0">
    <w:nsid w:val="6BF86A52"/>
    <w:multiLevelType w:val="hybridMultilevel"/>
    <w:tmpl w:val="2196C8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6C5E78"/>
    <w:multiLevelType w:val="hybridMultilevel"/>
    <w:tmpl w:val="06567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21"/>
  </w:num>
  <w:num w:numId="4">
    <w:abstractNumId w:val="0"/>
  </w:num>
  <w:num w:numId="5">
    <w:abstractNumId w:val="10"/>
  </w:num>
  <w:num w:numId="6">
    <w:abstractNumId w:val="16"/>
  </w:num>
  <w:num w:numId="7">
    <w:abstractNumId w:val="14"/>
  </w:num>
  <w:num w:numId="8">
    <w:abstractNumId w:val="3"/>
  </w:num>
  <w:num w:numId="9">
    <w:abstractNumId w:val="12"/>
  </w:num>
  <w:num w:numId="10">
    <w:abstractNumId w:val="15"/>
  </w:num>
  <w:num w:numId="11">
    <w:abstractNumId w:val="7"/>
  </w:num>
  <w:num w:numId="12">
    <w:abstractNumId w:val="17"/>
  </w:num>
  <w:num w:numId="13">
    <w:abstractNumId w:val="9"/>
  </w:num>
  <w:num w:numId="14">
    <w:abstractNumId w:val="5"/>
  </w:num>
  <w:num w:numId="15">
    <w:abstractNumId w:val="11"/>
  </w:num>
  <w:num w:numId="16">
    <w:abstractNumId w:val="6"/>
  </w:num>
  <w:num w:numId="17">
    <w:abstractNumId w:val="8"/>
  </w:num>
  <w:num w:numId="18">
    <w:abstractNumId w:val="1"/>
  </w:num>
  <w:num w:numId="19">
    <w:abstractNumId w:val="20"/>
  </w:num>
  <w:num w:numId="20">
    <w:abstractNumId w:val="4"/>
  </w:num>
  <w:num w:numId="21">
    <w:abstractNumId w:val="18"/>
  </w:num>
  <w:num w:numId="22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25E"/>
    <w:rsid w:val="00002306"/>
    <w:rsid w:val="0000462C"/>
    <w:rsid w:val="00005FBD"/>
    <w:rsid w:val="000064C1"/>
    <w:rsid w:val="000105EE"/>
    <w:rsid w:val="00011161"/>
    <w:rsid w:val="000118ED"/>
    <w:rsid w:val="00014794"/>
    <w:rsid w:val="00017829"/>
    <w:rsid w:val="00020622"/>
    <w:rsid w:val="00020D93"/>
    <w:rsid w:val="00020EAF"/>
    <w:rsid w:val="00022A16"/>
    <w:rsid w:val="00022FC5"/>
    <w:rsid w:val="00024C38"/>
    <w:rsid w:val="00026F27"/>
    <w:rsid w:val="0002707B"/>
    <w:rsid w:val="0003144F"/>
    <w:rsid w:val="00032461"/>
    <w:rsid w:val="000349AD"/>
    <w:rsid w:val="00036285"/>
    <w:rsid w:val="00040AAE"/>
    <w:rsid w:val="00041305"/>
    <w:rsid w:val="00041870"/>
    <w:rsid w:val="0004219F"/>
    <w:rsid w:val="00042EE5"/>
    <w:rsid w:val="00044632"/>
    <w:rsid w:val="00044E6C"/>
    <w:rsid w:val="00045E22"/>
    <w:rsid w:val="0004611E"/>
    <w:rsid w:val="000473D4"/>
    <w:rsid w:val="00051BB7"/>
    <w:rsid w:val="00054055"/>
    <w:rsid w:val="000575CA"/>
    <w:rsid w:val="00057A36"/>
    <w:rsid w:val="00060032"/>
    <w:rsid w:val="00060B36"/>
    <w:rsid w:val="000622D8"/>
    <w:rsid w:val="00064275"/>
    <w:rsid w:val="00065CEC"/>
    <w:rsid w:val="00067147"/>
    <w:rsid w:val="000712AB"/>
    <w:rsid w:val="00071AF2"/>
    <w:rsid w:val="00072365"/>
    <w:rsid w:val="00074321"/>
    <w:rsid w:val="00075F90"/>
    <w:rsid w:val="000765F9"/>
    <w:rsid w:val="00077EF6"/>
    <w:rsid w:val="000809E3"/>
    <w:rsid w:val="000814C1"/>
    <w:rsid w:val="00081BDA"/>
    <w:rsid w:val="0008253B"/>
    <w:rsid w:val="00083193"/>
    <w:rsid w:val="000835B4"/>
    <w:rsid w:val="000847C1"/>
    <w:rsid w:val="0008639E"/>
    <w:rsid w:val="00090BFF"/>
    <w:rsid w:val="00093F35"/>
    <w:rsid w:val="00093F40"/>
    <w:rsid w:val="00096B79"/>
    <w:rsid w:val="00096CA9"/>
    <w:rsid w:val="000A1075"/>
    <w:rsid w:val="000A13B0"/>
    <w:rsid w:val="000A2FDE"/>
    <w:rsid w:val="000A3DE5"/>
    <w:rsid w:val="000A4547"/>
    <w:rsid w:val="000A5620"/>
    <w:rsid w:val="000A6C06"/>
    <w:rsid w:val="000A6EF0"/>
    <w:rsid w:val="000A7AA2"/>
    <w:rsid w:val="000B0800"/>
    <w:rsid w:val="000B10BF"/>
    <w:rsid w:val="000B34BA"/>
    <w:rsid w:val="000B51FB"/>
    <w:rsid w:val="000B6DF4"/>
    <w:rsid w:val="000B7DF4"/>
    <w:rsid w:val="000C0D07"/>
    <w:rsid w:val="000C45A1"/>
    <w:rsid w:val="000C469A"/>
    <w:rsid w:val="000C6C2B"/>
    <w:rsid w:val="000D0E9D"/>
    <w:rsid w:val="000D186E"/>
    <w:rsid w:val="000D25CD"/>
    <w:rsid w:val="000D2790"/>
    <w:rsid w:val="000D6974"/>
    <w:rsid w:val="000D6F6C"/>
    <w:rsid w:val="000D7825"/>
    <w:rsid w:val="000D7A08"/>
    <w:rsid w:val="000D7DA0"/>
    <w:rsid w:val="000E1263"/>
    <w:rsid w:val="000E3535"/>
    <w:rsid w:val="000E443E"/>
    <w:rsid w:val="000E561A"/>
    <w:rsid w:val="000F232A"/>
    <w:rsid w:val="000F26AE"/>
    <w:rsid w:val="000F2C26"/>
    <w:rsid w:val="0010025E"/>
    <w:rsid w:val="00101582"/>
    <w:rsid w:val="001024A2"/>
    <w:rsid w:val="001029D2"/>
    <w:rsid w:val="00103D30"/>
    <w:rsid w:val="00104796"/>
    <w:rsid w:val="0010668E"/>
    <w:rsid w:val="001102C1"/>
    <w:rsid w:val="001108C9"/>
    <w:rsid w:val="00112321"/>
    <w:rsid w:val="00112AB1"/>
    <w:rsid w:val="001155E4"/>
    <w:rsid w:val="001209F6"/>
    <w:rsid w:val="00121FCB"/>
    <w:rsid w:val="0012261C"/>
    <w:rsid w:val="00122A8B"/>
    <w:rsid w:val="00122F92"/>
    <w:rsid w:val="001236D2"/>
    <w:rsid w:val="0012427F"/>
    <w:rsid w:val="0012448E"/>
    <w:rsid w:val="001254AF"/>
    <w:rsid w:val="001271F4"/>
    <w:rsid w:val="0013059E"/>
    <w:rsid w:val="00131499"/>
    <w:rsid w:val="00132A3F"/>
    <w:rsid w:val="00134A33"/>
    <w:rsid w:val="001365D2"/>
    <w:rsid w:val="001369F0"/>
    <w:rsid w:val="001424B7"/>
    <w:rsid w:val="00145313"/>
    <w:rsid w:val="00145C0C"/>
    <w:rsid w:val="00145F37"/>
    <w:rsid w:val="00147DEA"/>
    <w:rsid w:val="00150D08"/>
    <w:rsid w:val="00150FB2"/>
    <w:rsid w:val="00151699"/>
    <w:rsid w:val="001518E2"/>
    <w:rsid w:val="0015246D"/>
    <w:rsid w:val="001558F1"/>
    <w:rsid w:val="00161CD5"/>
    <w:rsid w:val="00162244"/>
    <w:rsid w:val="00164723"/>
    <w:rsid w:val="001722EF"/>
    <w:rsid w:val="001722F7"/>
    <w:rsid w:val="00173B0D"/>
    <w:rsid w:val="001754E8"/>
    <w:rsid w:val="0017588C"/>
    <w:rsid w:val="00176C3F"/>
    <w:rsid w:val="00177F3F"/>
    <w:rsid w:val="001821D8"/>
    <w:rsid w:val="00182C9C"/>
    <w:rsid w:val="0018365C"/>
    <w:rsid w:val="00183EF0"/>
    <w:rsid w:val="00184451"/>
    <w:rsid w:val="00186C02"/>
    <w:rsid w:val="00190263"/>
    <w:rsid w:val="00191642"/>
    <w:rsid w:val="001927A5"/>
    <w:rsid w:val="0019290F"/>
    <w:rsid w:val="00194C4F"/>
    <w:rsid w:val="00195A6D"/>
    <w:rsid w:val="00196117"/>
    <w:rsid w:val="0019731E"/>
    <w:rsid w:val="001A0B55"/>
    <w:rsid w:val="001A0D60"/>
    <w:rsid w:val="001A167C"/>
    <w:rsid w:val="001A2BE9"/>
    <w:rsid w:val="001A2EE1"/>
    <w:rsid w:val="001A3119"/>
    <w:rsid w:val="001A38A4"/>
    <w:rsid w:val="001A4AEC"/>
    <w:rsid w:val="001A4BCD"/>
    <w:rsid w:val="001A555B"/>
    <w:rsid w:val="001A56C1"/>
    <w:rsid w:val="001A690A"/>
    <w:rsid w:val="001A7B3A"/>
    <w:rsid w:val="001A7BE3"/>
    <w:rsid w:val="001B0547"/>
    <w:rsid w:val="001B0E83"/>
    <w:rsid w:val="001B1DF0"/>
    <w:rsid w:val="001B3F72"/>
    <w:rsid w:val="001C0104"/>
    <w:rsid w:val="001C063E"/>
    <w:rsid w:val="001C128A"/>
    <w:rsid w:val="001C1D96"/>
    <w:rsid w:val="001C22F1"/>
    <w:rsid w:val="001C43C1"/>
    <w:rsid w:val="001C491B"/>
    <w:rsid w:val="001C5F4D"/>
    <w:rsid w:val="001C6F8F"/>
    <w:rsid w:val="001D09D5"/>
    <w:rsid w:val="001D1B8E"/>
    <w:rsid w:val="001D1EAA"/>
    <w:rsid w:val="001D4B83"/>
    <w:rsid w:val="001D666F"/>
    <w:rsid w:val="001D7674"/>
    <w:rsid w:val="001E4F69"/>
    <w:rsid w:val="001E5A46"/>
    <w:rsid w:val="001E7295"/>
    <w:rsid w:val="001F0340"/>
    <w:rsid w:val="001F2710"/>
    <w:rsid w:val="001F2EE0"/>
    <w:rsid w:val="001F52C8"/>
    <w:rsid w:val="001F5D66"/>
    <w:rsid w:val="001F6446"/>
    <w:rsid w:val="001F6F28"/>
    <w:rsid w:val="001F7DC5"/>
    <w:rsid w:val="00200AFC"/>
    <w:rsid w:val="00201DED"/>
    <w:rsid w:val="00201E91"/>
    <w:rsid w:val="00202384"/>
    <w:rsid w:val="00202BCC"/>
    <w:rsid w:val="00203416"/>
    <w:rsid w:val="00204D9C"/>
    <w:rsid w:val="0020550D"/>
    <w:rsid w:val="002066ED"/>
    <w:rsid w:val="0021193F"/>
    <w:rsid w:val="00211E4F"/>
    <w:rsid w:val="00212641"/>
    <w:rsid w:val="00212D20"/>
    <w:rsid w:val="00213312"/>
    <w:rsid w:val="00213468"/>
    <w:rsid w:val="00213991"/>
    <w:rsid w:val="00215F67"/>
    <w:rsid w:val="00217C2A"/>
    <w:rsid w:val="00220076"/>
    <w:rsid w:val="002204AC"/>
    <w:rsid w:val="00222FBB"/>
    <w:rsid w:val="00222FFB"/>
    <w:rsid w:val="002248CF"/>
    <w:rsid w:val="002254CA"/>
    <w:rsid w:val="00225E7C"/>
    <w:rsid w:val="0022693E"/>
    <w:rsid w:val="002275F0"/>
    <w:rsid w:val="00227A81"/>
    <w:rsid w:val="00227E4A"/>
    <w:rsid w:val="00231385"/>
    <w:rsid w:val="00231986"/>
    <w:rsid w:val="00231C7F"/>
    <w:rsid w:val="00232E5F"/>
    <w:rsid w:val="00234694"/>
    <w:rsid w:val="0023642F"/>
    <w:rsid w:val="002364D6"/>
    <w:rsid w:val="0023666D"/>
    <w:rsid w:val="0024121E"/>
    <w:rsid w:val="002413B0"/>
    <w:rsid w:val="0024217C"/>
    <w:rsid w:val="00243B24"/>
    <w:rsid w:val="0024423D"/>
    <w:rsid w:val="00244711"/>
    <w:rsid w:val="0024481F"/>
    <w:rsid w:val="002504F9"/>
    <w:rsid w:val="00251675"/>
    <w:rsid w:val="00254E57"/>
    <w:rsid w:val="00255BFD"/>
    <w:rsid w:val="00256615"/>
    <w:rsid w:val="00256D7F"/>
    <w:rsid w:val="00260150"/>
    <w:rsid w:val="002625CE"/>
    <w:rsid w:val="00262BA5"/>
    <w:rsid w:val="00263672"/>
    <w:rsid w:val="00264E6C"/>
    <w:rsid w:val="00265394"/>
    <w:rsid w:val="00265C75"/>
    <w:rsid w:val="0027037C"/>
    <w:rsid w:val="0027117E"/>
    <w:rsid w:val="00273CAB"/>
    <w:rsid w:val="00274193"/>
    <w:rsid w:val="00275250"/>
    <w:rsid w:val="00275D6D"/>
    <w:rsid w:val="002770B2"/>
    <w:rsid w:val="002807F0"/>
    <w:rsid w:val="0028159A"/>
    <w:rsid w:val="00283419"/>
    <w:rsid w:val="00285CC5"/>
    <w:rsid w:val="002908FC"/>
    <w:rsid w:val="00291ABD"/>
    <w:rsid w:val="00291F97"/>
    <w:rsid w:val="002932B0"/>
    <w:rsid w:val="002932EF"/>
    <w:rsid w:val="002975C6"/>
    <w:rsid w:val="00297E9D"/>
    <w:rsid w:val="002A0ADD"/>
    <w:rsid w:val="002A14EE"/>
    <w:rsid w:val="002A29B4"/>
    <w:rsid w:val="002A36FF"/>
    <w:rsid w:val="002A437F"/>
    <w:rsid w:val="002A48C1"/>
    <w:rsid w:val="002A52F2"/>
    <w:rsid w:val="002A6302"/>
    <w:rsid w:val="002A683F"/>
    <w:rsid w:val="002A6E6F"/>
    <w:rsid w:val="002A74ED"/>
    <w:rsid w:val="002B1426"/>
    <w:rsid w:val="002B19AD"/>
    <w:rsid w:val="002B1B7E"/>
    <w:rsid w:val="002B3A76"/>
    <w:rsid w:val="002B4BB9"/>
    <w:rsid w:val="002B4F6B"/>
    <w:rsid w:val="002B6B13"/>
    <w:rsid w:val="002B7CC7"/>
    <w:rsid w:val="002C09A4"/>
    <w:rsid w:val="002C09BE"/>
    <w:rsid w:val="002C3117"/>
    <w:rsid w:val="002C3F86"/>
    <w:rsid w:val="002C59BD"/>
    <w:rsid w:val="002C6596"/>
    <w:rsid w:val="002C704E"/>
    <w:rsid w:val="002C7A90"/>
    <w:rsid w:val="002C7E86"/>
    <w:rsid w:val="002D0402"/>
    <w:rsid w:val="002D1737"/>
    <w:rsid w:val="002D17DA"/>
    <w:rsid w:val="002D4DBF"/>
    <w:rsid w:val="002D5179"/>
    <w:rsid w:val="002D61D0"/>
    <w:rsid w:val="002E01B2"/>
    <w:rsid w:val="002E0C6D"/>
    <w:rsid w:val="002E13BC"/>
    <w:rsid w:val="002E140B"/>
    <w:rsid w:val="002E3346"/>
    <w:rsid w:val="002E3557"/>
    <w:rsid w:val="002E380B"/>
    <w:rsid w:val="002E413E"/>
    <w:rsid w:val="002E5EE1"/>
    <w:rsid w:val="002F03D6"/>
    <w:rsid w:val="002F0E05"/>
    <w:rsid w:val="002F1364"/>
    <w:rsid w:val="002F15DB"/>
    <w:rsid w:val="002F1792"/>
    <w:rsid w:val="002F1863"/>
    <w:rsid w:val="002F1A69"/>
    <w:rsid w:val="002F21BB"/>
    <w:rsid w:val="002F79F0"/>
    <w:rsid w:val="00300AF5"/>
    <w:rsid w:val="003019D6"/>
    <w:rsid w:val="00304296"/>
    <w:rsid w:val="00304993"/>
    <w:rsid w:val="00306B2F"/>
    <w:rsid w:val="00311DFE"/>
    <w:rsid w:val="00313675"/>
    <w:rsid w:val="003139C4"/>
    <w:rsid w:val="00317444"/>
    <w:rsid w:val="0032021A"/>
    <w:rsid w:val="00320814"/>
    <w:rsid w:val="003212C8"/>
    <w:rsid w:val="003243C9"/>
    <w:rsid w:val="003249E1"/>
    <w:rsid w:val="00325812"/>
    <w:rsid w:val="00326E13"/>
    <w:rsid w:val="00327888"/>
    <w:rsid w:val="00330C55"/>
    <w:rsid w:val="003316EF"/>
    <w:rsid w:val="003318B5"/>
    <w:rsid w:val="0033293C"/>
    <w:rsid w:val="00332EE8"/>
    <w:rsid w:val="003331CE"/>
    <w:rsid w:val="0033362F"/>
    <w:rsid w:val="00334854"/>
    <w:rsid w:val="00334DAF"/>
    <w:rsid w:val="00334E44"/>
    <w:rsid w:val="003379F4"/>
    <w:rsid w:val="00337BAE"/>
    <w:rsid w:val="00337FF3"/>
    <w:rsid w:val="003402F0"/>
    <w:rsid w:val="00340A52"/>
    <w:rsid w:val="00340BA8"/>
    <w:rsid w:val="00342502"/>
    <w:rsid w:val="00346C4F"/>
    <w:rsid w:val="003477F4"/>
    <w:rsid w:val="00347FA8"/>
    <w:rsid w:val="00350540"/>
    <w:rsid w:val="0035252E"/>
    <w:rsid w:val="00353254"/>
    <w:rsid w:val="003533E7"/>
    <w:rsid w:val="0035379C"/>
    <w:rsid w:val="0035382B"/>
    <w:rsid w:val="00354517"/>
    <w:rsid w:val="00354BBD"/>
    <w:rsid w:val="00357187"/>
    <w:rsid w:val="003571DA"/>
    <w:rsid w:val="00360F4B"/>
    <w:rsid w:val="00361110"/>
    <w:rsid w:val="0036386E"/>
    <w:rsid w:val="00363BD3"/>
    <w:rsid w:val="00363D35"/>
    <w:rsid w:val="003667B9"/>
    <w:rsid w:val="003704B2"/>
    <w:rsid w:val="00370908"/>
    <w:rsid w:val="00370FB5"/>
    <w:rsid w:val="00373776"/>
    <w:rsid w:val="003745CB"/>
    <w:rsid w:val="00375D1C"/>
    <w:rsid w:val="00383410"/>
    <w:rsid w:val="003862B4"/>
    <w:rsid w:val="003871D9"/>
    <w:rsid w:val="0038771D"/>
    <w:rsid w:val="00387A3B"/>
    <w:rsid w:val="00387C6F"/>
    <w:rsid w:val="003907B7"/>
    <w:rsid w:val="0039090E"/>
    <w:rsid w:val="00391151"/>
    <w:rsid w:val="00392723"/>
    <w:rsid w:val="003928DF"/>
    <w:rsid w:val="00394B31"/>
    <w:rsid w:val="003A0BFC"/>
    <w:rsid w:val="003A2F3D"/>
    <w:rsid w:val="003A3BE6"/>
    <w:rsid w:val="003A6A35"/>
    <w:rsid w:val="003A78C3"/>
    <w:rsid w:val="003A7BC8"/>
    <w:rsid w:val="003B0D35"/>
    <w:rsid w:val="003B1517"/>
    <w:rsid w:val="003B2101"/>
    <w:rsid w:val="003B6974"/>
    <w:rsid w:val="003B7373"/>
    <w:rsid w:val="003B7B55"/>
    <w:rsid w:val="003C2774"/>
    <w:rsid w:val="003C29BB"/>
    <w:rsid w:val="003C3432"/>
    <w:rsid w:val="003C3D11"/>
    <w:rsid w:val="003C60A9"/>
    <w:rsid w:val="003C7F91"/>
    <w:rsid w:val="003D0650"/>
    <w:rsid w:val="003D26D2"/>
    <w:rsid w:val="003D28DE"/>
    <w:rsid w:val="003D43B0"/>
    <w:rsid w:val="003D5791"/>
    <w:rsid w:val="003D5D3D"/>
    <w:rsid w:val="003D5E97"/>
    <w:rsid w:val="003E1B0B"/>
    <w:rsid w:val="003E1C73"/>
    <w:rsid w:val="003E1FE2"/>
    <w:rsid w:val="003E2B5F"/>
    <w:rsid w:val="003E3DD8"/>
    <w:rsid w:val="003E4EB3"/>
    <w:rsid w:val="003E5468"/>
    <w:rsid w:val="003E5837"/>
    <w:rsid w:val="003E5B2B"/>
    <w:rsid w:val="003E6A92"/>
    <w:rsid w:val="003F1665"/>
    <w:rsid w:val="003F1F2A"/>
    <w:rsid w:val="003F376F"/>
    <w:rsid w:val="003F59DA"/>
    <w:rsid w:val="003F7441"/>
    <w:rsid w:val="003F7A02"/>
    <w:rsid w:val="00401F4C"/>
    <w:rsid w:val="00404564"/>
    <w:rsid w:val="00404B1D"/>
    <w:rsid w:val="00407A46"/>
    <w:rsid w:val="0041196D"/>
    <w:rsid w:val="004124C6"/>
    <w:rsid w:val="004143D7"/>
    <w:rsid w:val="0041526F"/>
    <w:rsid w:val="00416783"/>
    <w:rsid w:val="00416FF1"/>
    <w:rsid w:val="004201BF"/>
    <w:rsid w:val="004205C6"/>
    <w:rsid w:val="0042081C"/>
    <w:rsid w:val="00420A0E"/>
    <w:rsid w:val="00420F10"/>
    <w:rsid w:val="00424718"/>
    <w:rsid w:val="00424DB8"/>
    <w:rsid w:val="0042558C"/>
    <w:rsid w:val="00426CD5"/>
    <w:rsid w:val="00430CD3"/>
    <w:rsid w:val="00431817"/>
    <w:rsid w:val="004337D1"/>
    <w:rsid w:val="00433D91"/>
    <w:rsid w:val="00433E64"/>
    <w:rsid w:val="0043447A"/>
    <w:rsid w:val="00435F36"/>
    <w:rsid w:val="004367FF"/>
    <w:rsid w:val="00437BB3"/>
    <w:rsid w:val="00440542"/>
    <w:rsid w:val="00440F16"/>
    <w:rsid w:val="004426D8"/>
    <w:rsid w:val="004428AB"/>
    <w:rsid w:val="004441BB"/>
    <w:rsid w:val="00444A64"/>
    <w:rsid w:val="004476D3"/>
    <w:rsid w:val="00447B39"/>
    <w:rsid w:val="00447B6B"/>
    <w:rsid w:val="004512E6"/>
    <w:rsid w:val="0045192D"/>
    <w:rsid w:val="00451E1D"/>
    <w:rsid w:val="004530C6"/>
    <w:rsid w:val="0045381E"/>
    <w:rsid w:val="004540ED"/>
    <w:rsid w:val="0046117C"/>
    <w:rsid w:val="00463C29"/>
    <w:rsid w:val="00463CB4"/>
    <w:rsid w:val="004666E1"/>
    <w:rsid w:val="0046774B"/>
    <w:rsid w:val="0047013A"/>
    <w:rsid w:val="00470B9F"/>
    <w:rsid w:val="00471162"/>
    <w:rsid w:val="00471A9E"/>
    <w:rsid w:val="004720A7"/>
    <w:rsid w:val="0047539C"/>
    <w:rsid w:val="00480076"/>
    <w:rsid w:val="00480C79"/>
    <w:rsid w:val="004815B5"/>
    <w:rsid w:val="0048398A"/>
    <w:rsid w:val="00483E80"/>
    <w:rsid w:val="00486752"/>
    <w:rsid w:val="004902C2"/>
    <w:rsid w:val="00490660"/>
    <w:rsid w:val="00490865"/>
    <w:rsid w:val="00492C2C"/>
    <w:rsid w:val="00493080"/>
    <w:rsid w:val="00494455"/>
    <w:rsid w:val="00496892"/>
    <w:rsid w:val="00496E1E"/>
    <w:rsid w:val="0049701D"/>
    <w:rsid w:val="004A04E1"/>
    <w:rsid w:val="004A4258"/>
    <w:rsid w:val="004A4472"/>
    <w:rsid w:val="004A4E8B"/>
    <w:rsid w:val="004A4FCC"/>
    <w:rsid w:val="004A7AB5"/>
    <w:rsid w:val="004B0393"/>
    <w:rsid w:val="004B144F"/>
    <w:rsid w:val="004B1FF1"/>
    <w:rsid w:val="004B2BC1"/>
    <w:rsid w:val="004B2F0E"/>
    <w:rsid w:val="004B2F25"/>
    <w:rsid w:val="004B3A89"/>
    <w:rsid w:val="004B4EDB"/>
    <w:rsid w:val="004B5CFB"/>
    <w:rsid w:val="004B7989"/>
    <w:rsid w:val="004C075B"/>
    <w:rsid w:val="004C349A"/>
    <w:rsid w:val="004C4263"/>
    <w:rsid w:val="004C49CC"/>
    <w:rsid w:val="004C51D3"/>
    <w:rsid w:val="004C5C42"/>
    <w:rsid w:val="004D0B0E"/>
    <w:rsid w:val="004D1755"/>
    <w:rsid w:val="004D1CD2"/>
    <w:rsid w:val="004D23D0"/>
    <w:rsid w:val="004D2545"/>
    <w:rsid w:val="004D35B8"/>
    <w:rsid w:val="004D6BF4"/>
    <w:rsid w:val="004D7F1A"/>
    <w:rsid w:val="004E094A"/>
    <w:rsid w:val="004E18C2"/>
    <w:rsid w:val="004E1BD4"/>
    <w:rsid w:val="004E2449"/>
    <w:rsid w:val="004E6B2F"/>
    <w:rsid w:val="004F0835"/>
    <w:rsid w:val="004F4EA6"/>
    <w:rsid w:val="004F6E35"/>
    <w:rsid w:val="004F7C86"/>
    <w:rsid w:val="0050220D"/>
    <w:rsid w:val="005022A0"/>
    <w:rsid w:val="005029BA"/>
    <w:rsid w:val="00504287"/>
    <w:rsid w:val="00504411"/>
    <w:rsid w:val="00504547"/>
    <w:rsid w:val="005077FB"/>
    <w:rsid w:val="00510BAA"/>
    <w:rsid w:val="00510FE6"/>
    <w:rsid w:val="00512470"/>
    <w:rsid w:val="005132D9"/>
    <w:rsid w:val="0051379C"/>
    <w:rsid w:val="0051444A"/>
    <w:rsid w:val="00521401"/>
    <w:rsid w:val="00523C30"/>
    <w:rsid w:val="00526940"/>
    <w:rsid w:val="00530159"/>
    <w:rsid w:val="00531B03"/>
    <w:rsid w:val="005326F4"/>
    <w:rsid w:val="00533293"/>
    <w:rsid w:val="0053429A"/>
    <w:rsid w:val="00534735"/>
    <w:rsid w:val="00536722"/>
    <w:rsid w:val="00536ECD"/>
    <w:rsid w:val="005372DB"/>
    <w:rsid w:val="00540CC3"/>
    <w:rsid w:val="00541D28"/>
    <w:rsid w:val="00541DD7"/>
    <w:rsid w:val="00542A1E"/>
    <w:rsid w:val="00543422"/>
    <w:rsid w:val="0054380C"/>
    <w:rsid w:val="00543A70"/>
    <w:rsid w:val="0054503E"/>
    <w:rsid w:val="00545BDD"/>
    <w:rsid w:val="0055138A"/>
    <w:rsid w:val="0055153F"/>
    <w:rsid w:val="005531E5"/>
    <w:rsid w:val="00553E8F"/>
    <w:rsid w:val="0055400A"/>
    <w:rsid w:val="0055457E"/>
    <w:rsid w:val="005551BB"/>
    <w:rsid w:val="005561B5"/>
    <w:rsid w:val="0056142F"/>
    <w:rsid w:val="005649C6"/>
    <w:rsid w:val="005676FA"/>
    <w:rsid w:val="00573A30"/>
    <w:rsid w:val="00573E21"/>
    <w:rsid w:val="00574205"/>
    <w:rsid w:val="0057622C"/>
    <w:rsid w:val="00576717"/>
    <w:rsid w:val="00576D1A"/>
    <w:rsid w:val="00577597"/>
    <w:rsid w:val="00577C1F"/>
    <w:rsid w:val="005813E2"/>
    <w:rsid w:val="0058169F"/>
    <w:rsid w:val="00582DF5"/>
    <w:rsid w:val="00582EE3"/>
    <w:rsid w:val="0058318A"/>
    <w:rsid w:val="00590D4B"/>
    <w:rsid w:val="00591D1F"/>
    <w:rsid w:val="00593E17"/>
    <w:rsid w:val="00594730"/>
    <w:rsid w:val="005955B4"/>
    <w:rsid w:val="005963A7"/>
    <w:rsid w:val="005967C5"/>
    <w:rsid w:val="00597A0C"/>
    <w:rsid w:val="005A198D"/>
    <w:rsid w:val="005A51C8"/>
    <w:rsid w:val="005A76C9"/>
    <w:rsid w:val="005A7E8B"/>
    <w:rsid w:val="005B0B4F"/>
    <w:rsid w:val="005B0CFA"/>
    <w:rsid w:val="005B1C63"/>
    <w:rsid w:val="005B1D28"/>
    <w:rsid w:val="005B3589"/>
    <w:rsid w:val="005B48F9"/>
    <w:rsid w:val="005B4D62"/>
    <w:rsid w:val="005B50D7"/>
    <w:rsid w:val="005B59F2"/>
    <w:rsid w:val="005B7162"/>
    <w:rsid w:val="005C0226"/>
    <w:rsid w:val="005C130D"/>
    <w:rsid w:val="005C1BFA"/>
    <w:rsid w:val="005C29D2"/>
    <w:rsid w:val="005C3054"/>
    <w:rsid w:val="005C432D"/>
    <w:rsid w:val="005C4D53"/>
    <w:rsid w:val="005C6E39"/>
    <w:rsid w:val="005C7E4C"/>
    <w:rsid w:val="005D0844"/>
    <w:rsid w:val="005D265F"/>
    <w:rsid w:val="005D2E31"/>
    <w:rsid w:val="005D3E04"/>
    <w:rsid w:val="005D42A9"/>
    <w:rsid w:val="005D5C5C"/>
    <w:rsid w:val="005D6FB1"/>
    <w:rsid w:val="005D75F7"/>
    <w:rsid w:val="005E034F"/>
    <w:rsid w:val="005E09D7"/>
    <w:rsid w:val="005E356A"/>
    <w:rsid w:val="005E41F2"/>
    <w:rsid w:val="005E5E99"/>
    <w:rsid w:val="005E6064"/>
    <w:rsid w:val="005E6BE0"/>
    <w:rsid w:val="005E7B82"/>
    <w:rsid w:val="005F15C4"/>
    <w:rsid w:val="005F164D"/>
    <w:rsid w:val="005F297C"/>
    <w:rsid w:val="005F37A3"/>
    <w:rsid w:val="005F4842"/>
    <w:rsid w:val="005F4CDF"/>
    <w:rsid w:val="005F6AF0"/>
    <w:rsid w:val="005F7E9D"/>
    <w:rsid w:val="00600C90"/>
    <w:rsid w:val="00603ED7"/>
    <w:rsid w:val="00604B11"/>
    <w:rsid w:val="006073D8"/>
    <w:rsid w:val="00610628"/>
    <w:rsid w:val="00612649"/>
    <w:rsid w:val="0061320D"/>
    <w:rsid w:val="00614C7A"/>
    <w:rsid w:val="0061582C"/>
    <w:rsid w:val="0061743E"/>
    <w:rsid w:val="00620402"/>
    <w:rsid w:val="00620F3A"/>
    <w:rsid w:val="00621007"/>
    <w:rsid w:val="00621C0F"/>
    <w:rsid w:val="0062354E"/>
    <w:rsid w:val="00623ADF"/>
    <w:rsid w:val="00625877"/>
    <w:rsid w:val="0062594E"/>
    <w:rsid w:val="006260F6"/>
    <w:rsid w:val="00626890"/>
    <w:rsid w:val="00626C64"/>
    <w:rsid w:val="00632351"/>
    <w:rsid w:val="00633352"/>
    <w:rsid w:val="00635F52"/>
    <w:rsid w:val="006379B4"/>
    <w:rsid w:val="00640B04"/>
    <w:rsid w:val="00641CA2"/>
    <w:rsid w:val="00642F17"/>
    <w:rsid w:val="006452F0"/>
    <w:rsid w:val="006459C9"/>
    <w:rsid w:val="00645AAA"/>
    <w:rsid w:val="00650A70"/>
    <w:rsid w:val="00651076"/>
    <w:rsid w:val="00651DAB"/>
    <w:rsid w:val="00652B96"/>
    <w:rsid w:val="00652C0C"/>
    <w:rsid w:val="00655A70"/>
    <w:rsid w:val="00656481"/>
    <w:rsid w:val="0065657E"/>
    <w:rsid w:val="006565A6"/>
    <w:rsid w:val="00656D46"/>
    <w:rsid w:val="0065782A"/>
    <w:rsid w:val="00657C3F"/>
    <w:rsid w:val="00661A26"/>
    <w:rsid w:val="00662143"/>
    <w:rsid w:val="006626F8"/>
    <w:rsid w:val="00662C48"/>
    <w:rsid w:val="006641B4"/>
    <w:rsid w:val="00666B86"/>
    <w:rsid w:val="00666B93"/>
    <w:rsid w:val="00666C57"/>
    <w:rsid w:val="00666FC8"/>
    <w:rsid w:val="00670AA2"/>
    <w:rsid w:val="0067172A"/>
    <w:rsid w:val="0067262B"/>
    <w:rsid w:val="00675138"/>
    <w:rsid w:val="006759D0"/>
    <w:rsid w:val="00675D2A"/>
    <w:rsid w:val="0067679B"/>
    <w:rsid w:val="00676F1D"/>
    <w:rsid w:val="0067705E"/>
    <w:rsid w:val="00677C7A"/>
    <w:rsid w:val="00680F5B"/>
    <w:rsid w:val="00683B15"/>
    <w:rsid w:val="00683FEC"/>
    <w:rsid w:val="00684A92"/>
    <w:rsid w:val="0068691A"/>
    <w:rsid w:val="00690745"/>
    <w:rsid w:val="00692A3B"/>
    <w:rsid w:val="00692D20"/>
    <w:rsid w:val="00692FD6"/>
    <w:rsid w:val="00693F4F"/>
    <w:rsid w:val="00696937"/>
    <w:rsid w:val="006970AA"/>
    <w:rsid w:val="006A271E"/>
    <w:rsid w:val="006A4810"/>
    <w:rsid w:val="006A4A66"/>
    <w:rsid w:val="006A4C5F"/>
    <w:rsid w:val="006A6B67"/>
    <w:rsid w:val="006B02BD"/>
    <w:rsid w:val="006B4B0E"/>
    <w:rsid w:val="006B533F"/>
    <w:rsid w:val="006B5690"/>
    <w:rsid w:val="006B65AF"/>
    <w:rsid w:val="006B7644"/>
    <w:rsid w:val="006C0283"/>
    <w:rsid w:val="006C1165"/>
    <w:rsid w:val="006C116B"/>
    <w:rsid w:val="006C1269"/>
    <w:rsid w:val="006C1AA4"/>
    <w:rsid w:val="006C382A"/>
    <w:rsid w:val="006C6678"/>
    <w:rsid w:val="006C6969"/>
    <w:rsid w:val="006C6E79"/>
    <w:rsid w:val="006C6E7F"/>
    <w:rsid w:val="006D2637"/>
    <w:rsid w:val="006D2EFC"/>
    <w:rsid w:val="006D4B18"/>
    <w:rsid w:val="006D78D1"/>
    <w:rsid w:val="006D7E3D"/>
    <w:rsid w:val="006E142C"/>
    <w:rsid w:val="006E18D1"/>
    <w:rsid w:val="006E1D69"/>
    <w:rsid w:val="006E2F9C"/>
    <w:rsid w:val="006E33E7"/>
    <w:rsid w:val="006E41D1"/>
    <w:rsid w:val="006E4253"/>
    <w:rsid w:val="006E49F2"/>
    <w:rsid w:val="006E5766"/>
    <w:rsid w:val="006E5B7B"/>
    <w:rsid w:val="006E5E30"/>
    <w:rsid w:val="006F04E2"/>
    <w:rsid w:val="006F0964"/>
    <w:rsid w:val="006F10FE"/>
    <w:rsid w:val="006F14D9"/>
    <w:rsid w:val="006F17A0"/>
    <w:rsid w:val="006F1A26"/>
    <w:rsid w:val="006F2C1B"/>
    <w:rsid w:val="006F3B38"/>
    <w:rsid w:val="006F3D3F"/>
    <w:rsid w:val="006F58B9"/>
    <w:rsid w:val="006F5CF0"/>
    <w:rsid w:val="006F5EF9"/>
    <w:rsid w:val="006F785F"/>
    <w:rsid w:val="007020BE"/>
    <w:rsid w:val="00702CE0"/>
    <w:rsid w:val="00705065"/>
    <w:rsid w:val="00706BA1"/>
    <w:rsid w:val="00706E4C"/>
    <w:rsid w:val="007072FC"/>
    <w:rsid w:val="00707DBC"/>
    <w:rsid w:val="007100DB"/>
    <w:rsid w:val="00710618"/>
    <w:rsid w:val="007112D5"/>
    <w:rsid w:val="007130A9"/>
    <w:rsid w:val="00715DD4"/>
    <w:rsid w:val="00716B67"/>
    <w:rsid w:val="00716CEF"/>
    <w:rsid w:val="00717B63"/>
    <w:rsid w:val="00721AA7"/>
    <w:rsid w:val="0072215E"/>
    <w:rsid w:val="00723F33"/>
    <w:rsid w:val="007273E8"/>
    <w:rsid w:val="0073004D"/>
    <w:rsid w:val="007305BF"/>
    <w:rsid w:val="007305D5"/>
    <w:rsid w:val="00730925"/>
    <w:rsid w:val="00731122"/>
    <w:rsid w:val="0073376F"/>
    <w:rsid w:val="0073427A"/>
    <w:rsid w:val="00735FF8"/>
    <w:rsid w:val="00741275"/>
    <w:rsid w:val="007422B8"/>
    <w:rsid w:val="00743281"/>
    <w:rsid w:val="00744BB6"/>
    <w:rsid w:val="00750600"/>
    <w:rsid w:val="007535C5"/>
    <w:rsid w:val="00753895"/>
    <w:rsid w:val="00755768"/>
    <w:rsid w:val="00756C3C"/>
    <w:rsid w:val="00757154"/>
    <w:rsid w:val="00757AC5"/>
    <w:rsid w:val="00760E78"/>
    <w:rsid w:val="00763800"/>
    <w:rsid w:val="0076384C"/>
    <w:rsid w:val="00763B36"/>
    <w:rsid w:val="007663A6"/>
    <w:rsid w:val="0076731F"/>
    <w:rsid w:val="00770938"/>
    <w:rsid w:val="00773C18"/>
    <w:rsid w:val="00773D4B"/>
    <w:rsid w:val="007805B7"/>
    <w:rsid w:val="00782EB3"/>
    <w:rsid w:val="007831C4"/>
    <w:rsid w:val="00783300"/>
    <w:rsid w:val="007838B2"/>
    <w:rsid w:val="00784878"/>
    <w:rsid w:val="00784AB0"/>
    <w:rsid w:val="00785125"/>
    <w:rsid w:val="00790728"/>
    <w:rsid w:val="00791E9A"/>
    <w:rsid w:val="00792352"/>
    <w:rsid w:val="00792F45"/>
    <w:rsid w:val="0079351F"/>
    <w:rsid w:val="0079451C"/>
    <w:rsid w:val="007A096E"/>
    <w:rsid w:val="007A13B6"/>
    <w:rsid w:val="007A3530"/>
    <w:rsid w:val="007A387F"/>
    <w:rsid w:val="007A402A"/>
    <w:rsid w:val="007A6D66"/>
    <w:rsid w:val="007B0162"/>
    <w:rsid w:val="007B1A9F"/>
    <w:rsid w:val="007B22FA"/>
    <w:rsid w:val="007B5FAF"/>
    <w:rsid w:val="007B6D5D"/>
    <w:rsid w:val="007C06EA"/>
    <w:rsid w:val="007C10A9"/>
    <w:rsid w:val="007C14D8"/>
    <w:rsid w:val="007C2FB5"/>
    <w:rsid w:val="007C3769"/>
    <w:rsid w:val="007C3AE8"/>
    <w:rsid w:val="007C6F8E"/>
    <w:rsid w:val="007C7AC7"/>
    <w:rsid w:val="007D2452"/>
    <w:rsid w:val="007D2521"/>
    <w:rsid w:val="007D275C"/>
    <w:rsid w:val="007D2C26"/>
    <w:rsid w:val="007D305F"/>
    <w:rsid w:val="007D3D46"/>
    <w:rsid w:val="007D4944"/>
    <w:rsid w:val="007D6BEC"/>
    <w:rsid w:val="007D7122"/>
    <w:rsid w:val="007E285C"/>
    <w:rsid w:val="007E29C2"/>
    <w:rsid w:val="007E6794"/>
    <w:rsid w:val="007E6C98"/>
    <w:rsid w:val="007F07B4"/>
    <w:rsid w:val="007F1C33"/>
    <w:rsid w:val="007F202B"/>
    <w:rsid w:val="007F4CA2"/>
    <w:rsid w:val="007F4FC1"/>
    <w:rsid w:val="007F6855"/>
    <w:rsid w:val="007F6953"/>
    <w:rsid w:val="0080021D"/>
    <w:rsid w:val="00800518"/>
    <w:rsid w:val="008037E7"/>
    <w:rsid w:val="00803AD1"/>
    <w:rsid w:val="00804176"/>
    <w:rsid w:val="00804BCB"/>
    <w:rsid w:val="00805CE2"/>
    <w:rsid w:val="0080741A"/>
    <w:rsid w:val="008076F2"/>
    <w:rsid w:val="00807DB0"/>
    <w:rsid w:val="00810BEF"/>
    <w:rsid w:val="0081190C"/>
    <w:rsid w:val="008124D3"/>
    <w:rsid w:val="0081365D"/>
    <w:rsid w:val="008160E6"/>
    <w:rsid w:val="008179DB"/>
    <w:rsid w:val="00820156"/>
    <w:rsid w:val="008214E2"/>
    <w:rsid w:val="00821FB3"/>
    <w:rsid w:val="00822A35"/>
    <w:rsid w:val="008235C9"/>
    <w:rsid w:val="008242AB"/>
    <w:rsid w:val="008258D9"/>
    <w:rsid w:val="00825FA2"/>
    <w:rsid w:val="008263EE"/>
    <w:rsid w:val="008278D5"/>
    <w:rsid w:val="00830DF2"/>
    <w:rsid w:val="00834A72"/>
    <w:rsid w:val="00836E26"/>
    <w:rsid w:val="008409FB"/>
    <w:rsid w:val="00841FEA"/>
    <w:rsid w:val="0084261D"/>
    <w:rsid w:val="008436A7"/>
    <w:rsid w:val="00843771"/>
    <w:rsid w:val="008454A0"/>
    <w:rsid w:val="00846666"/>
    <w:rsid w:val="008513BB"/>
    <w:rsid w:val="00854585"/>
    <w:rsid w:val="00854E52"/>
    <w:rsid w:val="00855433"/>
    <w:rsid w:val="008556A1"/>
    <w:rsid w:val="0085608C"/>
    <w:rsid w:val="00856382"/>
    <w:rsid w:val="0085664F"/>
    <w:rsid w:val="00860425"/>
    <w:rsid w:val="00861E71"/>
    <w:rsid w:val="00863248"/>
    <w:rsid w:val="008632A4"/>
    <w:rsid w:val="0086354C"/>
    <w:rsid w:val="008638F1"/>
    <w:rsid w:val="00863A87"/>
    <w:rsid w:val="00863DE6"/>
    <w:rsid w:val="00864743"/>
    <w:rsid w:val="00870862"/>
    <w:rsid w:val="008719F6"/>
    <w:rsid w:val="00872BEA"/>
    <w:rsid w:val="00872F29"/>
    <w:rsid w:val="00873084"/>
    <w:rsid w:val="008732D9"/>
    <w:rsid w:val="00873B18"/>
    <w:rsid w:val="00873B9F"/>
    <w:rsid w:val="0087764F"/>
    <w:rsid w:val="00880F51"/>
    <w:rsid w:val="00883E42"/>
    <w:rsid w:val="00884DCD"/>
    <w:rsid w:val="00885A18"/>
    <w:rsid w:val="00885A9B"/>
    <w:rsid w:val="00886346"/>
    <w:rsid w:val="00887401"/>
    <w:rsid w:val="008875C3"/>
    <w:rsid w:val="00890656"/>
    <w:rsid w:val="00890EB8"/>
    <w:rsid w:val="00891D85"/>
    <w:rsid w:val="0089274C"/>
    <w:rsid w:val="0089300B"/>
    <w:rsid w:val="008940BF"/>
    <w:rsid w:val="00894FD7"/>
    <w:rsid w:val="008979F6"/>
    <w:rsid w:val="00897DB3"/>
    <w:rsid w:val="008A0262"/>
    <w:rsid w:val="008A1FB2"/>
    <w:rsid w:val="008A269B"/>
    <w:rsid w:val="008A345B"/>
    <w:rsid w:val="008B0DF0"/>
    <w:rsid w:val="008B2311"/>
    <w:rsid w:val="008B422F"/>
    <w:rsid w:val="008B42E7"/>
    <w:rsid w:val="008B4397"/>
    <w:rsid w:val="008B796A"/>
    <w:rsid w:val="008B7F0E"/>
    <w:rsid w:val="008C06D4"/>
    <w:rsid w:val="008C083D"/>
    <w:rsid w:val="008C1C39"/>
    <w:rsid w:val="008C1D43"/>
    <w:rsid w:val="008C24C2"/>
    <w:rsid w:val="008C265F"/>
    <w:rsid w:val="008C2C1C"/>
    <w:rsid w:val="008C582F"/>
    <w:rsid w:val="008C5915"/>
    <w:rsid w:val="008C6BE3"/>
    <w:rsid w:val="008D0994"/>
    <w:rsid w:val="008D0DE9"/>
    <w:rsid w:val="008D1256"/>
    <w:rsid w:val="008D318A"/>
    <w:rsid w:val="008D77E0"/>
    <w:rsid w:val="008E0AF0"/>
    <w:rsid w:val="008E1086"/>
    <w:rsid w:val="008E1F10"/>
    <w:rsid w:val="008E350B"/>
    <w:rsid w:val="008E3777"/>
    <w:rsid w:val="008E50A1"/>
    <w:rsid w:val="008E6091"/>
    <w:rsid w:val="008F020F"/>
    <w:rsid w:val="008F03C0"/>
    <w:rsid w:val="008F0E45"/>
    <w:rsid w:val="008F541F"/>
    <w:rsid w:val="00900D1A"/>
    <w:rsid w:val="0090251A"/>
    <w:rsid w:val="00902F30"/>
    <w:rsid w:val="009039DA"/>
    <w:rsid w:val="0090413A"/>
    <w:rsid w:val="00904E06"/>
    <w:rsid w:val="0090590D"/>
    <w:rsid w:val="00905C9C"/>
    <w:rsid w:val="0090736C"/>
    <w:rsid w:val="00910179"/>
    <w:rsid w:val="0091090C"/>
    <w:rsid w:val="00911436"/>
    <w:rsid w:val="00911755"/>
    <w:rsid w:val="00911927"/>
    <w:rsid w:val="00912BC2"/>
    <w:rsid w:val="00914328"/>
    <w:rsid w:val="009144D6"/>
    <w:rsid w:val="0091453E"/>
    <w:rsid w:val="00915ADA"/>
    <w:rsid w:val="0092211C"/>
    <w:rsid w:val="00922E66"/>
    <w:rsid w:val="0092403F"/>
    <w:rsid w:val="009246D3"/>
    <w:rsid w:val="00925F70"/>
    <w:rsid w:val="00926CEE"/>
    <w:rsid w:val="00926D2D"/>
    <w:rsid w:val="00926D4A"/>
    <w:rsid w:val="009277DE"/>
    <w:rsid w:val="009306E6"/>
    <w:rsid w:val="00932034"/>
    <w:rsid w:val="009332C4"/>
    <w:rsid w:val="009335AB"/>
    <w:rsid w:val="009342C8"/>
    <w:rsid w:val="009358AF"/>
    <w:rsid w:val="009377A9"/>
    <w:rsid w:val="00941F71"/>
    <w:rsid w:val="00943FB1"/>
    <w:rsid w:val="00946339"/>
    <w:rsid w:val="00946AEF"/>
    <w:rsid w:val="00946D19"/>
    <w:rsid w:val="00947EA6"/>
    <w:rsid w:val="00950EB1"/>
    <w:rsid w:val="009519E7"/>
    <w:rsid w:val="00953CED"/>
    <w:rsid w:val="009555AC"/>
    <w:rsid w:val="00957366"/>
    <w:rsid w:val="00957E3E"/>
    <w:rsid w:val="009621A0"/>
    <w:rsid w:val="009633AA"/>
    <w:rsid w:val="00965C22"/>
    <w:rsid w:val="009716AA"/>
    <w:rsid w:val="00971CFE"/>
    <w:rsid w:val="0097320D"/>
    <w:rsid w:val="009732C6"/>
    <w:rsid w:val="00973A57"/>
    <w:rsid w:val="00973F07"/>
    <w:rsid w:val="009746A1"/>
    <w:rsid w:val="00974C66"/>
    <w:rsid w:val="00976483"/>
    <w:rsid w:val="00976D2B"/>
    <w:rsid w:val="00980BCA"/>
    <w:rsid w:val="00982FDB"/>
    <w:rsid w:val="00982FF0"/>
    <w:rsid w:val="009846F2"/>
    <w:rsid w:val="00985798"/>
    <w:rsid w:val="00985FD2"/>
    <w:rsid w:val="009871DC"/>
    <w:rsid w:val="00990AD6"/>
    <w:rsid w:val="009911C7"/>
    <w:rsid w:val="009917EB"/>
    <w:rsid w:val="00992398"/>
    <w:rsid w:val="0099747C"/>
    <w:rsid w:val="009A3AC1"/>
    <w:rsid w:val="009A3BE5"/>
    <w:rsid w:val="009A4081"/>
    <w:rsid w:val="009A55AB"/>
    <w:rsid w:val="009A5FA3"/>
    <w:rsid w:val="009A7F3B"/>
    <w:rsid w:val="009B0C7A"/>
    <w:rsid w:val="009B19E2"/>
    <w:rsid w:val="009B26EC"/>
    <w:rsid w:val="009B2BEC"/>
    <w:rsid w:val="009B3178"/>
    <w:rsid w:val="009B59CF"/>
    <w:rsid w:val="009B7377"/>
    <w:rsid w:val="009C00FD"/>
    <w:rsid w:val="009C04B7"/>
    <w:rsid w:val="009C1838"/>
    <w:rsid w:val="009C20A2"/>
    <w:rsid w:val="009C35EA"/>
    <w:rsid w:val="009C62A4"/>
    <w:rsid w:val="009C6309"/>
    <w:rsid w:val="009C7EAF"/>
    <w:rsid w:val="009D047F"/>
    <w:rsid w:val="009D0B90"/>
    <w:rsid w:val="009D14B2"/>
    <w:rsid w:val="009D17D1"/>
    <w:rsid w:val="009D2557"/>
    <w:rsid w:val="009D258A"/>
    <w:rsid w:val="009D3AD1"/>
    <w:rsid w:val="009D41D2"/>
    <w:rsid w:val="009D63EA"/>
    <w:rsid w:val="009D7267"/>
    <w:rsid w:val="009D7719"/>
    <w:rsid w:val="009D7B05"/>
    <w:rsid w:val="009E0805"/>
    <w:rsid w:val="009E2AE4"/>
    <w:rsid w:val="009E3528"/>
    <w:rsid w:val="009E62A7"/>
    <w:rsid w:val="009E7C4E"/>
    <w:rsid w:val="009F04DA"/>
    <w:rsid w:val="009F14AC"/>
    <w:rsid w:val="009F3D71"/>
    <w:rsid w:val="009F7D59"/>
    <w:rsid w:val="00A01CDB"/>
    <w:rsid w:val="00A022EF"/>
    <w:rsid w:val="00A03443"/>
    <w:rsid w:val="00A1067B"/>
    <w:rsid w:val="00A10D98"/>
    <w:rsid w:val="00A10DFF"/>
    <w:rsid w:val="00A11013"/>
    <w:rsid w:val="00A1209F"/>
    <w:rsid w:val="00A12883"/>
    <w:rsid w:val="00A143A8"/>
    <w:rsid w:val="00A14696"/>
    <w:rsid w:val="00A15791"/>
    <w:rsid w:val="00A15CAF"/>
    <w:rsid w:val="00A16B1B"/>
    <w:rsid w:val="00A20D8A"/>
    <w:rsid w:val="00A2172C"/>
    <w:rsid w:val="00A226CA"/>
    <w:rsid w:val="00A22B17"/>
    <w:rsid w:val="00A22B1D"/>
    <w:rsid w:val="00A262EB"/>
    <w:rsid w:val="00A309AD"/>
    <w:rsid w:val="00A31A39"/>
    <w:rsid w:val="00A31E2C"/>
    <w:rsid w:val="00A322EE"/>
    <w:rsid w:val="00A33D0C"/>
    <w:rsid w:val="00A33FDB"/>
    <w:rsid w:val="00A34AB1"/>
    <w:rsid w:val="00A35F9D"/>
    <w:rsid w:val="00A36542"/>
    <w:rsid w:val="00A368DA"/>
    <w:rsid w:val="00A3719A"/>
    <w:rsid w:val="00A41DA8"/>
    <w:rsid w:val="00A42841"/>
    <w:rsid w:val="00A44B2C"/>
    <w:rsid w:val="00A451A7"/>
    <w:rsid w:val="00A47885"/>
    <w:rsid w:val="00A525B5"/>
    <w:rsid w:val="00A52DA7"/>
    <w:rsid w:val="00A52F82"/>
    <w:rsid w:val="00A56E86"/>
    <w:rsid w:val="00A57553"/>
    <w:rsid w:val="00A57755"/>
    <w:rsid w:val="00A57785"/>
    <w:rsid w:val="00A6077D"/>
    <w:rsid w:val="00A61432"/>
    <w:rsid w:val="00A65165"/>
    <w:rsid w:val="00A651EF"/>
    <w:rsid w:val="00A71059"/>
    <w:rsid w:val="00A77A80"/>
    <w:rsid w:val="00A77D3F"/>
    <w:rsid w:val="00A82A68"/>
    <w:rsid w:val="00A8358F"/>
    <w:rsid w:val="00A83685"/>
    <w:rsid w:val="00A83D03"/>
    <w:rsid w:val="00A8426B"/>
    <w:rsid w:val="00A8433F"/>
    <w:rsid w:val="00A90361"/>
    <w:rsid w:val="00A909C0"/>
    <w:rsid w:val="00A92A1A"/>
    <w:rsid w:val="00A92D37"/>
    <w:rsid w:val="00A932A2"/>
    <w:rsid w:val="00A942E9"/>
    <w:rsid w:val="00A94A0D"/>
    <w:rsid w:val="00A9730D"/>
    <w:rsid w:val="00A97606"/>
    <w:rsid w:val="00A97BA1"/>
    <w:rsid w:val="00A97EC9"/>
    <w:rsid w:val="00AA0020"/>
    <w:rsid w:val="00AA1CA6"/>
    <w:rsid w:val="00AA28FE"/>
    <w:rsid w:val="00AA36BE"/>
    <w:rsid w:val="00AA3F8B"/>
    <w:rsid w:val="00AA5E08"/>
    <w:rsid w:val="00AB0058"/>
    <w:rsid w:val="00AB3C21"/>
    <w:rsid w:val="00AB4C04"/>
    <w:rsid w:val="00AB5DEE"/>
    <w:rsid w:val="00AB7643"/>
    <w:rsid w:val="00AB7B21"/>
    <w:rsid w:val="00AC182F"/>
    <w:rsid w:val="00AC211C"/>
    <w:rsid w:val="00AC26AD"/>
    <w:rsid w:val="00AC2958"/>
    <w:rsid w:val="00AC6515"/>
    <w:rsid w:val="00AC7D22"/>
    <w:rsid w:val="00AD12BF"/>
    <w:rsid w:val="00AD1413"/>
    <w:rsid w:val="00AD23E7"/>
    <w:rsid w:val="00AD2628"/>
    <w:rsid w:val="00AD2D81"/>
    <w:rsid w:val="00AD2E0E"/>
    <w:rsid w:val="00AD3AF5"/>
    <w:rsid w:val="00AD59DE"/>
    <w:rsid w:val="00AD5FFA"/>
    <w:rsid w:val="00AD7A15"/>
    <w:rsid w:val="00AD7DB8"/>
    <w:rsid w:val="00AE2A1A"/>
    <w:rsid w:val="00AE48AD"/>
    <w:rsid w:val="00AE7ED9"/>
    <w:rsid w:val="00AF0418"/>
    <w:rsid w:val="00AF3C57"/>
    <w:rsid w:val="00AF5036"/>
    <w:rsid w:val="00AF5674"/>
    <w:rsid w:val="00AF6CF0"/>
    <w:rsid w:val="00B00714"/>
    <w:rsid w:val="00B0224F"/>
    <w:rsid w:val="00B02C0E"/>
    <w:rsid w:val="00B02D45"/>
    <w:rsid w:val="00B03C4D"/>
    <w:rsid w:val="00B065CC"/>
    <w:rsid w:val="00B06E5A"/>
    <w:rsid w:val="00B06F3E"/>
    <w:rsid w:val="00B07573"/>
    <w:rsid w:val="00B07704"/>
    <w:rsid w:val="00B0778D"/>
    <w:rsid w:val="00B107D0"/>
    <w:rsid w:val="00B1198C"/>
    <w:rsid w:val="00B15146"/>
    <w:rsid w:val="00B15E18"/>
    <w:rsid w:val="00B172B2"/>
    <w:rsid w:val="00B203C5"/>
    <w:rsid w:val="00B22115"/>
    <w:rsid w:val="00B25BDD"/>
    <w:rsid w:val="00B25F8A"/>
    <w:rsid w:val="00B27895"/>
    <w:rsid w:val="00B3041A"/>
    <w:rsid w:val="00B33492"/>
    <w:rsid w:val="00B34437"/>
    <w:rsid w:val="00B37082"/>
    <w:rsid w:val="00B371B1"/>
    <w:rsid w:val="00B3795B"/>
    <w:rsid w:val="00B410EC"/>
    <w:rsid w:val="00B41726"/>
    <w:rsid w:val="00B43583"/>
    <w:rsid w:val="00B43A01"/>
    <w:rsid w:val="00B44813"/>
    <w:rsid w:val="00B47755"/>
    <w:rsid w:val="00B5000C"/>
    <w:rsid w:val="00B51CA3"/>
    <w:rsid w:val="00B51CC6"/>
    <w:rsid w:val="00B51F06"/>
    <w:rsid w:val="00B52AFF"/>
    <w:rsid w:val="00B538DA"/>
    <w:rsid w:val="00B548EC"/>
    <w:rsid w:val="00B54BE3"/>
    <w:rsid w:val="00B560CB"/>
    <w:rsid w:val="00B56DCF"/>
    <w:rsid w:val="00B56F01"/>
    <w:rsid w:val="00B577BA"/>
    <w:rsid w:val="00B60566"/>
    <w:rsid w:val="00B61A66"/>
    <w:rsid w:val="00B620FB"/>
    <w:rsid w:val="00B653E7"/>
    <w:rsid w:val="00B660D6"/>
    <w:rsid w:val="00B7254E"/>
    <w:rsid w:val="00B764CC"/>
    <w:rsid w:val="00B83C56"/>
    <w:rsid w:val="00B845B1"/>
    <w:rsid w:val="00B84CB6"/>
    <w:rsid w:val="00B84D8F"/>
    <w:rsid w:val="00B86589"/>
    <w:rsid w:val="00B909F4"/>
    <w:rsid w:val="00B90ACE"/>
    <w:rsid w:val="00B947C6"/>
    <w:rsid w:val="00B970A2"/>
    <w:rsid w:val="00B976B5"/>
    <w:rsid w:val="00B976CB"/>
    <w:rsid w:val="00B97A6B"/>
    <w:rsid w:val="00B97B75"/>
    <w:rsid w:val="00B97FA7"/>
    <w:rsid w:val="00BA324E"/>
    <w:rsid w:val="00BA3B4D"/>
    <w:rsid w:val="00BA43D3"/>
    <w:rsid w:val="00BA5908"/>
    <w:rsid w:val="00BA67F1"/>
    <w:rsid w:val="00BA7172"/>
    <w:rsid w:val="00BA784F"/>
    <w:rsid w:val="00BB007D"/>
    <w:rsid w:val="00BB094C"/>
    <w:rsid w:val="00BB170F"/>
    <w:rsid w:val="00BB2AB1"/>
    <w:rsid w:val="00BB4419"/>
    <w:rsid w:val="00BB5F6D"/>
    <w:rsid w:val="00BB791A"/>
    <w:rsid w:val="00BC0134"/>
    <w:rsid w:val="00BC1195"/>
    <w:rsid w:val="00BC4377"/>
    <w:rsid w:val="00BC4877"/>
    <w:rsid w:val="00BC607B"/>
    <w:rsid w:val="00BC6137"/>
    <w:rsid w:val="00BC6201"/>
    <w:rsid w:val="00BC67A7"/>
    <w:rsid w:val="00BC7866"/>
    <w:rsid w:val="00BC795A"/>
    <w:rsid w:val="00BD0FE9"/>
    <w:rsid w:val="00BD19A5"/>
    <w:rsid w:val="00BD2A4C"/>
    <w:rsid w:val="00BD394C"/>
    <w:rsid w:val="00BD4286"/>
    <w:rsid w:val="00BD5653"/>
    <w:rsid w:val="00BD6790"/>
    <w:rsid w:val="00BD75DA"/>
    <w:rsid w:val="00BE0000"/>
    <w:rsid w:val="00BE1B4D"/>
    <w:rsid w:val="00BE6DA2"/>
    <w:rsid w:val="00BF0E2B"/>
    <w:rsid w:val="00BF1C57"/>
    <w:rsid w:val="00BF3554"/>
    <w:rsid w:val="00BF3590"/>
    <w:rsid w:val="00BF3FA3"/>
    <w:rsid w:val="00BF50ED"/>
    <w:rsid w:val="00BF619B"/>
    <w:rsid w:val="00BF62B6"/>
    <w:rsid w:val="00BF6C64"/>
    <w:rsid w:val="00BF7031"/>
    <w:rsid w:val="00BF72F9"/>
    <w:rsid w:val="00C00F44"/>
    <w:rsid w:val="00C019C5"/>
    <w:rsid w:val="00C02335"/>
    <w:rsid w:val="00C023EA"/>
    <w:rsid w:val="00C024D4"/>
    <w:rsid w:val="00C027E7"/>
    <w:rsid w:val="00C048DB"/>
    <w:rsid w:val="00C04BA1"/>
    <w:rsid w:val="00C05AC3"/>
    <w:rsid w:val="00C06181"/>
    <w:rsid w:val="00C07677"/>
    <w:rsid w:val="00C1051A"/>
    <w:rsid w:val="00C10F1C"/>
    <w:rsid w:val="00C12221"/>
    <w:rsid w:val="00C129C6"/>
    <w:rsid w:val="00C1446B"/>
    <w:rsid w:val="00C20302"/>
    <w:rsid w:val="00C2097F"/>
    <w:rsid w:val="00C216EA"/>
    <w:rsid w:val="00C21A14"/>
    <w:rsid w:val="00C21F0B"/>
    <w:rsid w:val="00C220E8"/>
    <w:rsid w:val="00C2227B"/>
    <w:rsid w:val="00C24015"/>
    <w:rsid w:val="00C26F80"/>
    <w:rsid w:val="00C275C6"/>
    <w:rsid w:val="00C27A05"/>
    <w:rsid w:val="00C317F2"/>
    <w:rsid w:val="00C32C6C"/>
    <w:rsid w:val="00C336AE"/>
    <w:rsid w:val="00C338C8"/>
    <w:rsid w:val="00C33947"/>
    <w:rsid w:val="00C347F7"/>
    <w:rsid w:val="00C34907"/>
    <w:rsid w:val="00C34AB3"/>
    <w:rsid w:val="00C350C0"/>
    <w:rsid w:val="00C363D5"/>
    <w:rsid w:val="00C366EF"/>
    <w:rsid w:val="00C37073"/>
    <w:rsid w:val="00C40887"/>
    <w:rsid w:val="00C41D8B"/>
    <w:rsid w:val="00C421B6"/>
    <w:rsid w:val="00C428E1"/>
    <w:rsid w:val="00C45EFA"/>
    <w:rsid w:val="00C45FDA"/>
    <w:rsid w:val="00C46A49"/>
    <w:rsid w:val="00C470C3"/>
    <w:rsid w:val="00C512CE"/>
    <w:rsid w:val="00C51C4F"/>
    <w:rsid w:val="00C528CC"/>
    <w:rsid w:val="00C52A53"/>
    <w:rsid w:val="00C54DD5"/>
    <w:rsid w:val="00C551FD"/>
    <w:rsid w:val="00C56C52"/>
    <w:rsid w:val="00C6196D"/>
    <w:rsid w:val="00C6231F"/>
    <w:rsid w:val="00C630F0"/>
    <w:rsid w:val="00C63AA4"/>
    <w:rsid w:val="00C63E0A"/>
    <w:rsid w:val="00C66BFF"/>
    <w:rsid w:val="00C66CBF"/>
    <w:rsid w:val="00C6765B"/>
    <w:rsid w:val="00C70FD7"/>
    <w:rsid w:val="00C720D5"/>
    <w:rsid w:val="00C7300F"/>
    <w:rsid w:val="00C74170"/>
    <w:rsid w:val="00C7482A"/>
    <w:rsid w:val="00C74DDE"/>
    <w:rsid w:val="00C762FE"/>
    <w:rsid w:val="00C769D7"/>
    <w:rsid w:val="00C76F0C"/>
    <w:rsid w:val="00C7785B"/>
    <w:rsid w:val="00C81718"/>
    <w:rsid w:val="00C81A73"/>
    <w:rsid w:val="00C82FCE"/>
    <w:rsid w:val="00C8414E"/>
    <w:rsid w:val="00C84C02"/>
    <w:rsid w:val="00C84FF6"/>
    <w:rsid w:val="00C854A4"/>
    <w:rsid w:val="00C874C5"/>
    <w:rsid w:val="00C914CB"/>
    <w:rsid w:val="00C93952"/>
    <w:rsid w:val="00C94700"/>
    <w:rsid w:val="00C96454"/>
    <w:rsid w:val="00C96A61"/>
    <w:rsid w:val="00C97D42"/>
    <w:rsid w:val="00CA0F5F"/>
    <w:rsid w:val="00CA3FE7"/>
    <w:rsid w:val="00CA4592"/>
    <w:rsid w:val="00CA489E"/>
    <w:rsid w:val="00CA49B9"/>
    <w:rsid w:val="00CA6C65"/>
    <w:rsid w:val="00CA7772"/>
    <w:rsid w:val="00CB0457"/>
    <w:rsid w:val="00CB1392"/>
    <w:rsid w:val="00CB226D"/>
    <w:rsid w:val="00CB3E3B"/>
    <w:rsid w:val="00CB57D6"/>
    <w:rsid w:val="00CB69F0"/>
    <w:rsid w:val="00CB6E5C"/>
    <w:rsid w:val="00CC0D3D"/>
    <w:rsid w:val="00CC2267"/>
    <w:rsid w:val="00CC3990"/>
    <w:rsid w:val="00CC4FA2"/>
    <w:rsid w:val="00CC5ED5"/>
    <w:rsid w:val="00CC6609"/>
    <w:rsid w:val="00CC7BBA"/>
    <w:rsid w:val="00CD02A4"/>
    <w:rsid w:val="00CD056B"/>
    <w:rsid w:val="00CD12EE"/>
    <w:rsid w:val="00CD2A82"/>
    <w:rsid w:val="00CD69A9"/>
    <w:rsid w:val="00CD7AA2"/>
    <w:rsid w:val="00CE2E02"/>
    <w:rsid w:val="00CE40CF"/>
    <w:rsid w:val="00CE61DD"/>
    <w:rsid w:val="00CE7E75"/>
    <w:rsid w:val="00CF09A2"/>
    <w:rsid w:val="00CF0B62"/>
    <w:rsid w:val="00CF1718"/>
    <w:rsid w:val="00CF1AC5"/>
    <w:rsid w:val="00CF463D"/>
    <w:rsid w:val="00CF575C"/>
    <w:rsid w:val="00CF7397"/>
    <w:rsid w:val="00D006E3"/>
    <w:rsid w:val="00D00BBF"/>
    <w:rsid w:val="00D00FF7"/>
    <w:rsid w:val="00D06416"/>
    <w:rsid w:val="00D06498"/>
    <w:rsid w:val="00D06B46"/>
    <w:rsid w:val="00D133C8"/>
    <w:rsid w:val="00D16324"/>
    <w:rsid w:val="00D17FEC"/>
    <w:rsid w:val="00D20315"/>
    <w:rsid w:val="00D2033C"/>
    <w:rsid w:val="00D20400"/>
    <w:rsid w:val="00D20D85"/>
    <w:rsid w:val="00D210B4"/>
    <w:rsid w:val="00D23FE1"/>
    <w:rsid w:val="00D24447"/>
    <w:rsid w:val="00D249AA"/>
    <w:rsid w:val="00D25224"/>
    <w:rsid w:val="00D255D7"/>
    <w:rsid w:val="00D258DA"/>
    <w:rsid w:val="00D26858"/>
    <w:rsid w:val="00D26CC5"/>
    <w:rsid w:val="00D308F2"/>
    <w:rsid w:val="00D31EF8"/>
    <w:rsid w:val="00D331C0"/>
    <w:rsid w:val="00D341A5"/>
    <w:rsid w:val="00D3427C"/>
    <w:rsid w:val="00D355B1"/>
    <w:rsid w:val="00D35C82"/>
    <w:rsid w:val="00D35EDF"/>
    <w:rsid w:val="00D372E1"/>
    <w:rsid w:val="00D440D9"/>
    <w:rsid w:val="00D466E7"/>
    <w:rsid w:val="00D46995"/>
    <w:rsid w:val="00D46FD0"/>
    <w:rsid w:val="00D473BD"/>
    <w:rsid w:val="00D500DB"/>
    <w:rsid w:val="00D512DD"/>
    <w:rsid w:val="00D5254E"/>
    <w:rsid w:val="00D545B9"/>
    <w:rsid w:val="00D54F38"/>
    <w:rsid w:val="00D55950"/>
    <w:rsid w:val="00D55B5B"/>
    <w:rsid w:val="00D57CB2"/>
    <w:rsid w:val="00D6296D"/>
    <w:rsid w:val="00D63184"/>
    <w:rsid w:val="00D64267"/>
    <w:rsid w:val="00D64DD3"/>
    <w:rsid w:val="00D65185"/>
    <w:rsid w:val="00D65579"/>
    <w:rsid w:val="00D66D32"/>
    <w:rsid w:val="00D66E86"/>
    <w:rsid w:val="00D70E24"/>
    <w:rsid w:val="00D71133"/>
    <w:rsid w:val="00D711CA"/>
    <w:rsid w:val="00D73B0B"/>
    <w:rsid w:val="00D75750"/>
    <w:rsid w:val="00D77C0E"/>
    <w:rsid w:val="00D810FB"/>
    <w:rsid w:val="00D84AA6"/>
    <w:rsid w:val="00D86811"/>
    <w:rsid w:val="00D9041A"/>
    <w:rsid w:val="00D91865"/>
    <w:rsid w:val="00D91C82"/>
    <w:rsid w:val="00D92BCC"/>
    <w:rsid w:val="00D93A75"/>
    <w:rsid w:val="00D95AD9"/>
    <w:rsid w:val="00D960EA"/>
    <w:rsid w:val="00D961FE"/>
    <w:rsid w:val="00D969F0"/>
    <w:rsid w:val="00D96D45"/>
    <w:rsid w:val="00D96D74"/>
    <w:rsid w:val="00D97EAD"/>
    <w:rsid w:val="00DA079F"/>
    <w:rsid w:val="00DA1373"/>
    <w:rsid w:val="00DA2EE9"/>
    <w:rsid w:val="00DA78B8"/>
    <w:rsid w:val="00DB04A6"/>
    <w:rsid w:val="00DB080D"/>
    <w:rsid w:val="00DB0D83"/>
    <w:rsid w:val="00DB2012"/>
    <w:rsid w:val="00DB2598"/>
    <w:rsid w:val="00DB2E87"/>
    <w:rsid w:val="00DB3E7E"/>
    <w:rsid w:val="00DB400A"/>
    <w:rsid w:val="00DC033C"/>
    <w:rsid w:val="00DC1299"/>
    <w:rsid w:val="00DC2CAC"/>
    <w:rsid w:val="00DC46C0"/>
    <w:rsid w:val="00DC483F"/>
    <w:rsid w:val="00DC60C3"/>
    <w:rsid w:val="00DC68AC"/>
    <w:rsid w:val="00DC6F9A"/>
    <w:rsid w:val="00DC71A5"/>
    <w:rsid w:val="00DC7377"/>
    <w:rsid w:val="00DC75F9"/>
    <w:rsid w:val="00DD069A"/>
    <w:rsid w:val="00DD0DAB"/>
    <w:rsid w:val="00DD125B"/>
    <w:rsid w:val="00DD4798"/>
    <w:rsid w:val="00DD532A"/>
    <w:rsid w:val="00DE021D"/>
    <w:rsid w:val="00DE03AC"/>
    <w:rsid w:val="00DE51FA"/>
    <w:rsid w:val="00DE5816"/>
    <w:rsid w:val="00DE603F"/>
    <w:rsid w:val="00DE6DCB"/>
    <w:rsid w:val="00DF07A0"/>
    <w:rsid w:val="00DF3918"/>
    <w:rsid w:val="00DF4630"/>
    <w:rsid w:val="00DF5634"/>
    <w:rsid w:val="00DF5AA1"/>
    <w:rsid w:val="00DF5BFB"/>
    <w:rsid w:val="00E01B51"/>
    <w:rsid w:val="00E04EBD"/>
    <w:rsid w:val="00E059B9"/>
    <w:rsid w:val="00E05F66"/>
    <w:rsid w:val="00E06123"/>
    <w:rsid w:val="00E07239"/>
    <w:rsid w:val="00E109D4"/>
    <w:rsid w:val="00E132B2"/>
    <w:rsid w:val="00E13BA0"/>
    <w:rsid w:val="00E13CF9"/>
    <w:rsid w:val="00E14FDC"/>
    <w:rsid w:val="00E15C9A"/>
    <w:rsid w:val="00E169CC"/>
    <w:rsid w:val="00E17CAA"/>
    <w:rsid w:val="00E20296"/>
    <w:rsid w:val="00E203B9"/>
    <w:rsid w:val="00E21C26"/>
    <w:rsid w:val="00E22E0B"/>
    <w:rsid w:val="00E2358B"/>
    <w:rsid w:val="00E25BA5"/>
    <w:rsid w:val="00E2740E"/>
    <w:rsid w:val="00E27F9A"/>
    <w:rsid w:val="00E315D6"/>
    <w:rsid w:val="00E3311D"/>
    <w:rsid w:val="00E339EF"/>
    <w:rsid w:val="00E34299"/>
    <w:rsid w:val="00E35739"/>
    <w:rsid w:val="00E365BC"/>
    <w:rsid w:val="00E367A7"/>
    <w:rsid w:val="00E373A5"/>
    <w:rsid w:val="00E37824"/>
    <w:rsid w:val="00E42501"/>
    <w:rsid w:val="00E46027"/>
    <w:rsid w:val="00E46CBB"/>
    <w:rsid w:val="00E55E31"/>
    <w:rsid w:val="00E55E7B"/>
    <w:rsid w:val="00E55F44"/>
    <w:rsid w:val="00E5693D"/>
    <w:rsid w:val="00E574BE"/>
    <w:rsid w:val="00E6030E"/>
    <w:rsid w:val="00E61756"/>
    <w:rsid w:val="00E62A48"/>
    <w:rsid w:val="00E65FF5"/>
    <w:rsid w:val="00E66778"/>
    <w:rsid w:val="00E669BE"/>
    <w:rsid w:val="00E6787F"/>
    <w:rsid w:val="00E714E0"/>
    <w:rsid w:val="00E74BE4"/>
    <w:rsid w:val="00E75B84"/>
    <w:rsid w:val="00E76399"/>
    <w:rsid w:val="00E76DF2"/>
    <w:rsid w:val="00E77AF9"/>
    <w:rsid w:val="00E803B6"/>
    <w:rsid w:val="00E80F14"/>
    <w:rsid w:val="00E81A4C"/>
    <w:rsid w:val="00E82B08"/>
    <w:rsid w:val="00E83A77"/>
    <w:rsid w:val="00E8438D"/>
    <w:rsid w:val="00E85F9F"/>
    <w:rsid w:val="00E87387"/>
    <w:rsid w:val="00E876E8"/>
    <w:rsid w:val="00E907CB"/>
    <w:rsid w:val="00E90B7F"/>
    <w:rsid w:val="00E91BE0"/>
    <w:rsid w:val="00E93C36"/>
    <w:rsid w:val="00E954A9"/>
    <w:rsid w:val="00E9673B"/>
    <w:rsid w:val="00EA1217"/>
    <w:rsid w:val="00EA17FF"/>
    <w:rsid w:val="00EA56D0"/>
    <w:rsid w:val="00EA572A"/>
    <w:rsid w:val="00EA69D6"/>
    <w:rsid w:val="00EB20B5"/>
    <w:rsid w:val="00EB23E9"/>
    <w:rsid w:val="00EB285A"/>
    <w:rsid w:val="00EB2B47"/>
    <w:rsid w:val="00EB318B"/>
    <w:rsid w:val="00EB347A"/>
    <w:rsid w:val="00EB3B99"/>
    <w:rsid w:val="00EB471D"/>
    <w:rsid w:val="00EB7BA3"/>
    <w:rsid w:val="00EC1054"/>
    <w:rsid w:val="00EC1DDC"/>
    <w:rsid w:val="00EC38AB"/>
    <w:rsid w:val="00EC38C0"/>
    <w:rsid w:val="00EC4305"/>
    <w:rsid w:val="00EC6A5B"/>
    <w:rsid w:val="00EC7337"/>
    <w:rsid w:val="00ED29EF"/>
    <w:rsid w:val="00ED2ED6"/>
    <w:rsid w:val="00ED53A5"/>
    <w:rsid w:val="00ED53F7"/>
    <w:rsid w:val="00ED5C28"/>
    <w:rsid w:val="00ED63B5"/>
    <w:rsid w:val="00ED64F5"/>
    <w:rsid w:val="00ED6715"/>
    <w:rsid w:val="00ED6E74"/>
    <w:rsid w:val="00ED6F5F"/>
    <w:rsid w:val="00ED72F7"/>
    <w:rsid w:val="00ED7E70"/>
    <w:rsid w:val="00EE0B3D"/>
    <w:rsid w:val="00EE161B"/>
    <w:rsid w:val="00EE2B80"/>
    <w:rsid w:val="00EE3F04"/>
    <w:rsid w:val="00EE4D47"/>
    <w:rsid w:val="00EE5939"/>
    <w:rsid w:val="00EE64A4"/>
    <w:rsid w:val="00EE728E"/>
    <w:rsid w:val="00EE767E"/>
    <w:rsid w:val="00EF04B3"/>
    <w:rsid w:val="00EF08AA"/>
    <w:rsid w:val="00EF4560"/>
    <w:rsid w:val="00EF4A63"/>
    <w:rsid w:val="00EF4C6F"/>
    <w:rsid w:val="00EF5113"/>
    <w:rsid w:val="00EF59A2"/>
    <w:rsid w:val="00EF5AC9"/>
    <w:rsid w:val="00EF6E10"/>
    <w:rsid w:val="00EF7B83"/>
    <w:rsid w:val="00F01638"/>
    <w:rsid w:val="00F0205C"/>
    <w:rsid w:val="00F02E4C"/>
    <w:rsid w:val="00F04680"/>
    <w:rsid w:val="00F0514C"/>
    <w:rsid w:val="00F07042"/>
    <w:rsid w:val="00F07AA6"/>
    <w:rsid w:val="00F137CF"/>
    <w:rsid w:val="00F15572"/>
    <w:rsid w:val="00F15643"/>
    <w:rsid w:val="00F15867"/>
    <w:rsid w:val="00F167BF"/>
    <w:rsid w:val="00F16814"/>
    <w:rsid w:val="00F207EC"/>
    <w:rsid w:val="00F2462C"/>
    <w:rsid w:val="00F27417"/>
    <w:rsid w:val="00F304A1"/>
    <w:rsid w:val="00F32084"/>
    <w:rsid w:val="00F32B18"/>
    <w:rsid w:val="00F3310C"/>
    <w:rsid w:val="00F341EB"/>
    <w:rsid w:val="00F3797C"/>
    <w:rsid w:val="00F4038F"/>
    <w:rsid w:val="00F411A6"/>
    <w:rsid w:val="00F41D7B"/>
    <w:rsid w:val="00F4316F"/>
    <w:rsid w:val="00F43A99"/>
    <w:rsid w:val="00F4453F"/>
    <w:rsid w:val="00F47719"/>
    <w:rsid w:val="00F47E22"/>
    <w:rsid w:val="00F53C72"/>
    <w:rsid w:val="00F54D4D"/>
    <w:rsid w:val="00F553F9"/>
    <w:rsid w:val="00F570AB"/>
    <w:rsid w:val="00F6168A"/>
    <w:rsid w:val="00F625C3"/>
    <w:rsid w:val="00F62DFB"/>
    <w:rsid w:val="00F64574"/>
    <w:rsid w:val="00F647EE"/>
    <w:rsid w:val="00F64EA0"/>
    <w:rsid w:val="00F661F5"/>
    <w:rsid w:val="00F676FD"/>
    <w:rsid w:val="00F7108D"/>
    <w:rsid w:val="00F71316"/>
    <w:rsid w:val="00F72A0C"/>
    <w:rsid w:val="00F73634"/>
    <w:rsid w:val="00F73761"/>
    <w:rsid w:val="00F73EA1"/>
    <w:rsid w:val="00F74F59"/>
    <w:rsid w:val="00F7556E"/>
    <w:rsid w:val="00F75BEF"/>
    <w:rsid w:val="00F779FB"/>
    <w:rsid w:val="00F77FF4"/>
    <w:rsid w:val="00F80582"/>
    <w:rsid w:val="00F8119D"/>
    <w:rsid w:val="00F84E28"/>
    <w:rsid w:val="00F87748"/>
    <w:rsid w:val="00F87A3C"/>
    <w:rsid w:val="00F87FEC"/>
    <w:rsid w:val="00F90500"/>
    <w:rsid w:val="00F91479"/>
    <w:rsid w:val="00F9252B"/>
    <w:rsid w:val="00F93581"/>
    <w:rsid w:val="00F9562A"/>
    <w:rsid w:val="00FA0C71"/>
    <w:rsid w:val="00FA2C8D"/>
    <w:rsid w:val="00FA2EEB"/>
    <w:rsid w:val="00FA4DDB"/>
    <w:rsid w:val="00FA6651"/>
    <w:rsid w:val="00FA6A67"/>
    <w:rsid w:val="00FA6AD9"/>
    <w:rsid w:val="00FA6B94"/>
    <w:rsid w:val="00FA7912"/>
    <w:rsid w:val="00FA7F15"/>
    <w:rsid w:val="00FB1275"/>
    <w:rsid w:val="00FB27DD"/>
    <w:rsid w:val="00FB3B3B"/>
    <w:rsid w:val="00FC0BBE"/>
    <w:rsid w:val="00FC38FA"/>
    <w:rsid w:val="00FC45A5"/>
    <w:rsid w:val="00FC62A4"/>
    <w:rsid w:val="00FC6B7A"/>
    <w:rsid w:val="00FC73EE"/>
    <w:rsid w:val="00FC77A2"/>
    <w:rsid w:val="00FD053B"/>
    <w:rsid w:val="00FD19D1"/>
    <w:rsid w:val="00FD2056"/>
    <w:rsid w:val="00FD2E53"/>
    <w:rsid w:val="00FD4FA1"/>
    <w:rsid w:val="00FD50B0"/>
    <w:rsid w:val="00FD52E9"/>
    <w:rsid w:val="00FD551A"/>
    <w:rsid w:val="00FD558A"/>
    <w:rsid w:val="00FD5A68"/>
    <w:rsid w:val="00FD71FE"/>
    <w:rsid w:val="00FE03B6"/>
    <w:rsid w:val="00FE0F67"/>
    <w:rsid w:val="00FE14B5"/>
    <w:rsid w:val="00FE2AE5"/>
    <w:rsid w:val="00FE3C7F"/>
    <w:rsid w:val="00FE4519"/>
    <w:rsid w:val="00FE5967"/>
    <w:rsid w:val="00FE5E2C"/>
    <w:rsid w:val="00FE6D86"/>
    <w:rsid w:val="00FE7AEF"/>
    <w:rsid w:val="00FE7F65"/>
    <w:rsid w:val="00FF0933"/>
    <w:rsid w:val="00FF09F2"/>
    <w:rsid w:val="00FF0F1E"/>
    <w:rsid w:val="00FF5ADE"/>
    <w:rsid w:val="00FF7D18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7C10A9"/>
    <w:rPr>
      <w:b/>
      <w:bCs/>
    </w:rPr>
  </w:style>
  <w:style w:type="character" w:customStyle="1" w:styleId="apple-converted-space">
    <w:name w:val="apple-converted-space"/>
    <w:basedOn w:val="a0"/>
    <w:rsid w:val="007C10A9"/>
  </w:style>
  <w:style w:type="paragraph" w:customStyle="1" w:styleId="text">
    <w:name w:val="text"/>
    <w:basedOn w:val="a"/>
    <w:rsid w:val="007C10A9"/>
    <w:pPr>
      <w:spacing w:before="100" w:beforeAutospacing="1" w:after="100" w:afterAutospacing="1"/>
    </w:pPr>
    <w:rPr>
      <w:rFonts w:ascii="Verdana" w:hAnsi="Verdan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image" Target="media/image3.png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chart" Target="charts/chart9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consultantplus://offline/ref=D37842E50C23C873217A25551F220C1BE231C59677AC9C83A6733261C125F77B4F10F4788B0A45AF0D0CH" TargetMode="External"/><Relationship Id="rId25" Type="http://schemas.openxmlformats.org/officeDocument/2006/relationships/footer" Target="footer4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521B6AFCD8A28B32EFA80456E84429F63FCF1E5E7BF2852819539EF6BC0CC4BE74A331B64705770DCZFJ" TargetMode="External"/><Relationship Id="rId20" Type="http://schemas.openxmlformats.org/officeDocument/2006/relationships/chart" Target="charts/chart8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footer" Target="footer3.xml"/><Relationship Id="rId32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footer" Target="footer2.xml"/><Relationship Id="rId28" Type="http://schemas.openxmlformats.org/officeDocument/2006/relationships/footer" Target="footer7.xml"/><Relationship Id="rId10" Type="http://schemas.openxmlformats.org/officeDocument/2006/relationships/chart" Target="charts/chart2.xml"/><Relationship Id="rId19" Type="http://schemas.openxmlformats.org/officeDocument/2006/relationships/chart" Target="charts/chart7.xm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Relationship Id="rId22" Type="http://schemas.openxmlformats.org/officeDocument/2006/relationships/footer" Target="footer1.xml"/><Relationship Id="rId27" Type="http://schemas.openxmlformats.org/officeDocument/2006/relationships/footer" Target="footer6.xml"/><Relationship Id="rId30" Type="http://schemas.openxmlformats.org/officeDocument/2006/relationships/footer" Target="footer9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olymp\Share\609\&#1041;&#1070;&#1044;&#1046;&#1045;&#1058;&#1067;\&#1041;&#1070;&#1044;&#1046;&#1045;&#1058;%202018-2020\&#1090;&#1072;&#1073;&#1083;&#1080;&#1094;&#1099;%20&#1076;&#1083;&#1103;%20&#1087;&#1086;&#1103;&#1089;&#1085;&#1080;&#1090;&#1077;&#1083;&#1100;&#1085;&#1086;&#1081;%202018-2020&#1075;&#1075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olymp\Share\609\&#1041;&#1070;&#1044;&#1046;&#1045;&#1058;&#1067;\&#1041;&#1070;&#1044;&#1046;&#1045;&#1058;%202018-2020\&#1090;&#1072;&#1073;&#1083;&#1080;&#1094;&#1099;%20&#1076;&#1083;&#1103;%20&#1087;&#1086;&#1103;&#1089;&#1085;&#1080;&#1090;&#1077;&#1083;&#1100;&#1085;&#1086;&#1081;%202018-2020&#1075;&#1075;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olymp\Share\609\&#1041;&#1070;&#1044;&#1046;&#1045;&#1058;&#1067;\&#1041;&#1070;&#1044;&#1046;&#1045;&#1058;%202018-2020\&#1090;&#1072;&#1073;&#1083;&#1080;&#1094;&#1099;%20&#1076;&#1083;&#1103;%20&#1087;&#1086;&#1103;&#1089;&#1085;&#1080;&#1090;&#1077;&#1083;&#1100;&#1085;&#1086;&#1081;%202018-2020&#1075;&#1075;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\\olymp\Share\609\&#1041;&#1070;&#1044;&#1046;&#1045;&#1058;&#1067;\&#1041;&#1070;&#1044;&#1046;&#1045;&#1058;%202018-2020\&#1090;&#1072;&#1073;&#1083;&#1080;&#1094;&#1099;%20&#1076;&#1083;&#1103;%20&#1087;&#1086;&#1103;&#1089;&#1085;&#1080;&#1090;&#1077;&#1083;&#1100;&#1085;&#1086;&#1081;%202018-2020&#1075;&#1075;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\\olymp\Share\609\&#1041;&#1070;&#1044;&#1046;&#1045;&#1058;&#1067;\&#1041;&#1070;&#1044;&#1046;&#1045;&#1058;%202018-2020\&#1090;&#1072;&#1073;&#1083;&#1080;&#1094;&#1099;%20&#1076;&#1083;&#1103;%20&#1087;&#1086;&#1103;&#1089;&#1085;&#1080;&#1090;&#1077;&#1083;&#1100;&#1085;&#1086;&#1081;%202018-2020&#1075;&#1075;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\\olymp\Share\609\&#1041;&#1070;&#1044;&#1046;&#1045;&#1058;&#1067;\&#1041;&#1070;&#1044;&#1046;&#1045;&#1058;%202018-2020\&#1090;&#1072;&#1073;&#1083;&#1080;&#1094;&#1099;%20&#1076;&#1083;&#1103;%20&#1087;&#1086;&#1103;&#1089;&#1085;&#1080;&#1090;&#1077;&#1083;&#1100;&#1085;&#1086;&#1081;%202018-2020&#1075;&#1075;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\\olymp\Share\609\&#1041;&#1070;&#1044;&#1046;&#1045;&#1058;&#1067;\&#1041;&#1070;&#1044;&#1046;&#1045;&#1058;%202018-2020\&#1090;&#1072;&#1073;&#1083;&#1080;&#1094;&#1099;%20&#1076;&#1083;&#1103;%20&#1087;&#1086;&#1103;&#1089;&#1085;&#1080;&#1090;&#1077;&#1083;&#1100;&#1085;&#1086;&#1081;%202018-2020&#1075;&#1075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olymp\Share\609\&#1041;&#1070;&#1044;&#1046;&#1045;&#1058;&#1067;\&#1041;&#1070;&#1044;&#1046;&#1045;&#1058;%202018-2020\&#1090;&#1072;&#1073;&#1083;&#1080;&#1094;&#1099;%20&#1076;&#1083;&#1103;%20&#1087;&#1086;&#1103;&#1089;&#1085;&#1080;&#1090;&#1077;&#1083;&#1100;&#1085;&#1086;&#1081;%202018-2020&#1075;&#1075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olymp\Share\609\&#1041;&#1070;&#1044;&#1046;&#1045;&#1058;&#1067;\&#1041;&#1070;&#1044;&#1046;&#1045;&#1058;%202018-2020\&#1090;&#1072;&#1073;&#1083;&#1080;&#1094;&#1099;%20&#1076;&#1083;&#1103;%20&#1087;&#1086;&#1103;&#1089;&#1085;&#1080;&#1090;&#1077;&#1083;&#1100;&#1085;&#1086;&#1081;%202018-2020&#1075;&#107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  <c:txPr>
        <a:bodyPr/>
        <a:lstStyle/>
        <a:p>
          <a:pPr>
            <a:defRPr sz="1400"/>
          </a:pPr>
          <a:endParaRPr lang="ru-RU"/>
        </a:p>
      </c:tx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072067262778622"/>
          <c:y val="0.27141392397892738"/>
          <c:w val="0.73260556022730172"/>
          <c:h val="0.52174078060386364"/>
        </c:manualLayout>
      </c:layout>
      <c:pie3DChart>
        <c:varyColors val="1"/>
        <c:ser>
          <c:idx val="0"/>
          <c:order val="0"/>
          <c:tx>
            <c:strRef>
              <c:f>'Структура доходов'!$B$10</c:f>
              <c:strCache>
                <c:ptCount val="1"/>
                <c:pt idx="0">
                  <c:v>2018 год</c:v>
                </c:pt>
              </c:strCache>
            </c:strRef>
          </c:tx>
          <c:explosion val="25"/>
          <c:dPt>
            <c:idx val="0"/>
            <c:explosion val="6"/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1,8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Val val="1"/>
              <c:showPercent val="1"/>
            </c:dLbl>
            <c:dLbl>
              <c:idx val="1"/>
              <c:layout>
                <c:manualLayout>
                  <c:x val="-0.11936049298185591"/>
                  <c:y val="3.33916834775818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Val val="1"/>
              <c:showPercent val="1"/>
            </c:dLbl>
            <c:dLbl>
              <c:idx val="2"/>
              <c:layout>
                <c:manualLayout>
                  <c:x val="0.18914800867283044"/>
                  <c:y val="-0.1064306631092601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63,2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Val val="1"/>
              <c:showPercent val="1"/>
            </c:dLbl>
            <c:txPr>
              <a:bodyPr/>
              <a:lstStyle/>
              <a:p>
                <a:pPr>
                  <a:defRPr sz="650" baseline="0"/>
                </a:pPr>
                <a:endParaRPr lang="ru-RU"/>
              </a:p>
            </c:txPr>
            <c:dLblPos val="bestFit"/>
            <c:showVal val="1"/>
            <c:showPercent val="1"/>
          </c:dLbls>
          <c:cat>
            <c:strRef>
              <c:f>'Структура доходов'!$A$11:$A$13</c:f>
              <c:strCache>
                <c:ptCount val="3"/>
                <c:pt idx="0">
                  <c:v>Налоговые доходы </c:v>
                </c:pt>
                <c:pt idx="1">
                  <c:v>Неналоговые доходы </c:v>
                </c:pt>
                <c:pt idx="2">
                  <c:v>Безвозмездные поступления </c:v>
                </c:pt>
              </c:strCache>
            </c:strRef>
          </c:cat>
          <c:val>
            <c:numRef>
              <c:f>'Структура доходов'!$B$11:$B$13</c:f>
              <c:numCache>
                <c:formatCode>#,##0.00</c:formatCode>
                <c:ptCount val="3"/>
                <c:pt idx="0">
                  <c:v>4815446.2935600001</c:v>
                </c:pt>
                <c:pt idx="1">
                  <c:v>830331.4</c:v>
                </c:pt>
                <c:pt idx="2">
                  <c:v>9253648.099999981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  <c:txPr>
        <a:bodyPr/>
        <a:lstStyle/>
        <a:p>
          <a:pPr>
            <a:defRPr sz="1400"/>
          </a:pPr>
          <a:endParaRPr lang="ru-RU"/>
        </a:p>
      </c:txPr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'Структура доходов'!$E$10</c:f>
              <c:strCache>
                <c:ptCount val="1"/>
                <c:pt idx="0">
                  <c:v>2019 год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7172116998888637"/>
                  <c:y val="2.042189170798094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35%</a:t>
                    </a:r>
                  </a:p>
                </c:rich>
              </c:tx>
              <c:showVal val="1"/>
              <c:showPercent val="1"/>
            </c:dLbl>
            <c:dLbl>
              <c:idx val="1"/>
              <c:layout>
                <c:manualLayout>
                  <c:x val="-0.17603225272516729"/>
                  <c:y val="3.577654645021224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2"/>
              <c:layout>
                <c:manualLayout>
                  <c:x val="0.21249367477714051"/>
                  <c:y val="-9.08927124850134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txPr>
              <a:bodyPr/>
              <a:lstStyle/>
              <a:p>
                <a:pPr>
                  <a:defRPr sz="750" baseline="0"/>
                </a:pPr>
                <a:endParaRPr lang="ru-RU"/>
              </a:p>
            </c:txPr>
            <c:showVal val="1"/>
            <c:showPercent val="1"/>
          </c:dLbls>
          <c:cat>
            <c:strRef>
              <c:f>'Структура доходов'!$D$11:$D$13</c:f>
              <c:strCache>
                <c:ptCount val="3"/>
                <c:pt idx="0">
                  <c:v>Налоговые доходы </c:v>
                </c:pt>
                <c:pt idx="1">
                  <c:v>Неналоговые доходы </c:v>
                </c:pt>
                <c:pt idx="2">
                  <c:v>Безвозмездные поступления </c:v>
                </c:pt>
              </c:strCache>
            </c:strRef>
          </c:cat>
          <c:val>
            <c:numRef>
              <c:f>'Структура доходов'!$E$11:$E$13</c:f>
              <c:numCache>
                <c:formatCode>#,##0.00</c:formatCode>
                <c:ptCount val="3"/>
                <c:pt idx="0">
                  <c:v>4867862.3935599998</c:v>
                </c:pt>
                <c:pt idx="1">
                  <c:v>912036.4</c:v>
                </c:pt>
                <c:pt idx="2">
                  <c:v>7988796.8000000007</c:v>
                </c:pt>
              </c:numCache>
            </c:numRef>
          </c:val>
        </c:ser>
      </c:pie3DChart>
    </c:plotArea>
    <c:plotVisOnly val="1"/>
  </c:chart>
  <c:spPr>
    <a:noFill/>
    <a:ln>
      <a:noFill/>
    </a:ln>
  </c:sp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  <c:txPr>
        <a:bodyPr/>
        <a:lstStyle/>
        <a:p>
          <a:pPr>
            <a:defRPr sz="1400"/>
          </a:pPr>
          <a:endParaRPr lang="ru-RU"/>
        </a:p>
      </c:txPr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'Структура доходов'!$G$10</c:f>
              <c:strCache>
                <c:ptCount val="1"/>
                <c:pt idx="0">
                  <c:v>2020 год</c:v>
                </c:pt>
              </c:strCache>
            </c:strRef>
          </c:tx>
          <c:explosion val="25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5,6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1"/>
              <c:layout>
                <c:manualLayout>
                  <c:x val="-0.18351052020136829"/>
                  <c:y val="-3.65087525216372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58,4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txPr>
              <a:bodyPr/>
              <a:lstStyle/>
              <a:p>
                <a:pPr>
                  <a:defRPr sz="750"/>
                </a:pPr>
                <a:endParaRPr lang="ru-RU"/>
              </a:p>
            </c:txPr>
            <c:showVal val="1"/>
            <c:showPercent val="1"/>
          </c:dLbls>
          <c:cat>
            <c:strRef>
              <c:f>'Структура доходов'!$F$11:$F$13</c:f>
              <c:strCache>
                <c:ptCount val="3"/>
                <c:pt idx="0">
                  <c:v>Налоговые доходы </c:v>
                </c:pt>
                <c:pt idx="1">
                  <c:v>Неналоговые доходы </c:v>
                </c:pt>
                <c:pt idx="2">
                  <c:v>Безвозмездные поступления </c:v>
                </c:pt>
              </c:strCache>
            </c:strRef>
          </c:cat>
          <c:val>
            <c:numRef>
              <c:f>'Структура доходов'!$G$11:$G$13</c:f>
              <c:numCache>
                <c:formatCode>#,##0.00</c:formatCode>
                <c:ptCount val="3"/>
                <c:pt idx="0">
                  <c:v>4982735.8935599998</c:v>
                </c:pt>
                <c:pt idx="1">
                  <c:v>937806.7</c:v>
                </c:pt>
                <c:pt idx="2">
                  <c:v>7984602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2018 год</a:t>
            </a:r>
          </a:p>
        </c:rich>
      </c:tx>
      <c:layout>
        <c:manualLayout>
          <c:xMode val="edge"/>
          <c:yMode val="edge"/>
          <c:x val="0.67550343441113003"/>
          <c:y val="1.2757986749453701E-3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3960754905636796"/>
          <c:y val="0.20239122008483121"/>
          <c:w val="0.74949179690908097"/>
          <c:h val="0.712895765651677"/>
        </c:manualLayout>
      </c:layout>
      <c:pie3DChart>
        <c:varyColors val="1"/>
        <c:ser>
          <c:idx val="0"/>
          <c:order val="0"/>
          <c:tx>
            <c:strRef>
              <c:f>'структура налоговых доходов'!$B$2</c:f>
              <c:strCache>
                <c:ptCount val="1"/>
                <c:pt idx="0">
                  <c:v>2018 год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20753690192395668"/>
                  <c:y val="-0.1260106143119775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59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1"/>
              <c:layout>
                <c:manualLayout>
                  <c:x val="0.13871511473909898"/>
                  <c:y val="-8.240244198550068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3"/>
              <c:layout>
                <c:manualLayout>
                  <c:x val="0.12627513303956273"/>
                  <c:y val="1.509452287627042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txPr>
              <a:bodyPr/>
              <a:lstStyle/>
              <a:p>
                <a:pPr>
                  <a:defRPr sz="750"/>
                </a:pPr>
                <a:endParaRPr lang="ru-RU"/>
              </a:p>
            </c:txPr>
            <c:showVal val="1"/>
            <c:showPercent val="1"/>
            <c:showLeaderLines val="1"/>
          </c:dLbls>
          <c:cat>
            <c:strRef>
              <c:f>'структура налоговых доходов'!$A$3:$A$6</c:f>
              <c:strCache>
                <c:ptCount val="4"/>
                <c:pt idx="0">
                  <c:v>НДФЛ</c:v>
                </c:pt>
                <c:pt idx="1">
                  <c:v>Земельный налог</c:v>
                </c:pt>
                <c:pt idx="2">
                  <c:v>Налоги на совокупный доход</c:v>
                </c:pt>
                <c:pt idx="3">
                  <c:v>Прочие налоговые доходы</c:v>
                </c:pt>
              </c:strCache>
            </c:strRef>
          </c:cat>
          <c:val>
            <c:numRef>
              <c:f>'структура налоговых доходов'!$B$3:$B$6</c:f>
              <c:numCache>
                <c:formatCode>#,##0</c:formatCode>
                <c:ptCount val="4"/>
                <c:pt idx="0">
                  <c:v>2872000</c:v>
                </c:pt>
                <c:pt idx="1">
                  <c:v>1045000</c:v>
                </c:pt>
                <c:pt idx="2">
                  <c:v>656865</c:v>
                </c:pt>
                <c:pt idx="3">
                  <c:v>241581.29356000008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70971477733929822"/>
          <c:y val="1.9543973941368285E-2"/>
        </c:manualLayout>
      </c:layout>
      <c:txPr>
        <a:bodyPr/>
        <a:lstStyle/>
        <a:p>
          <a:pPr>
            <a:defRPr sz="1400"/>
          </a:pPr>
          <a:endParaRPr lang="ru-RU"/>
        </a:p>
      </c:tx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3.8109756097560975E-2"/>
          <c:y val="0.28582746235668216"/>
          <c:w val="0.94207317073170727"/>
          <c:h val="0.60457314546208041"/>
        </c:manualLayout>
      </c:layout>
      <c:pie3DChart>
        <c:varyColors val="1"/>
        <c:ser>
          <c:idx val="0"/>
          <c:order val="0"/>
          <c:tx>
            <c:strRef>
              <c:f>'структура налоговых доходов'!$E$2</c:f>
              <c:strCache>
                <c:ptCount val="1"/>
                <c:pt idx="0">
                  <c:v>2019 год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20349300087489319"/>
                  <c:y val="-8.49464129483815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59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2"/>
              <c:layout>
                <c:manualLayout>
                  <c:x val="0.12915138275398502"/>
                  <c:y val="7.53080535985633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3"/>
              <c:layout>
                <c:manualLayout>
                  <c:x val="0.1500955444593825"/>
                  <c:y val="1.601740571902208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Val val="1"/>
              <c:showPercent val="1"/>
            </c:dLbl>
            <c:txPr>
              <a:bodyPr/>
              <a:lstStyle/>
              <a:p>
                <a:pPr>
                  <a:defRPr sz="750" b="0" i="0" baseline="0"/>
                </a:pPr>
                <a:endParaRPr lang="ru-RU"/>
              </a:p>
            </c:txPr>
            <c:showVal val="1"/>
            <c:showPercent val="1"/>
          </c:dLbls>
          <c:cat>
            <c:strRef>
              <c:f>'структура налоговых доходов'!$D$3:$D$6</c:f>
              <c:strCache>
                <c:ptCount val="4"/>
                <c:pt idx="0">
                  <c:v>НДФЛ</c:v>
                </c:pt>
                <c:pt idx="1">
                  <c:v>Земельный налог</c:v>
                </c:pt>
                <c:pt idx="2">
                  <c:v>Налоги на совокупный доход</c:v>
                </c:pt>
                <c:pt idx="3">
                  <c:v>Прочие налоговые доходы</c:v>
                </c:pt>
              </c:strCache>
            </c:strRef>
          </c:cat>
          <c:val>
            <c:numRef>
              <c:f>'структура налоговых доходов'!$E$3:$E$6</c:f>
              <c:numCache>
                <c:formatCode>#,##0</c:formatCode>
                <c:ptCount val="4"/>
                <c:pt idx="0">
                  <c:v>2917000</c:v>
                </c:pt>
                <c:pt idx="1">
                  <c:v>1048000</c:v>
                </c:pt>
                <c:pt idx="2">
                  <c:v>659215</c:v>
                </c:pt>
                <c:pt idx="3">
                  <c:v>243647.39355999968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2020 год</a:t>
            </a:r>
          </a:p>
        </c:rich>
      </c:tx>
      <c:layout>
        <c:manualLayout>
          <c:xMode val="edge"/>
          <c:yMode val="edge"/>
          <c:x val="0.66734310024137711"/>
          <c:y val="3.0562825256444971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8.3031740597643719E-2"/>
          <c:y val="0.28684094064590882"/>
          <c:w val="0.91696825940235727"/>
          <c:h val="0.65018789582224357"/>
        </c:manualLayout>
      </c:layout>
      <c:pie3DChart>
        <c:varyColors val="1"/>
        <c:ser>
          <c:idx val="0"/>
          <c:order val="0"/>
          <c:tx>
            <c:strRef>
              <c:f>'структура налоговых доходов'!$H$2</c:f>
              <c:strCache>
                <c:ptCount val="1"/>
                <c:pt idx="0">
                  <c:v>2020 год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9165976011495867"/>
                  <c:y val="-0.1015239298498932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0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 2</a:t>
                    </a:r>
                    <a:r>
                      <a:rPr lang="ru-RU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331 688</a:t>
                    </a:r>
                    <a:r>
                      <a:rPr lang="en-US"/>
                      <a:t>; </a:t>
                    </a:r>
                    <a:r>
                      <a:rPr lang="ru-RU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</c:dLbl>
            <c:txPr>
              <a:bodyPr/>
              <a:lstStyle/>
              <a:p>
                <a:pPr>
                  <a:defRPr sz="700" baseline="0"/>
                </a:pPr>
                <a:endParaRPr lang="ru-RU"/>
              </a:p>
            </c:txPr>
            <c:showVal val="1"/>
            <c:showPercent val="1"/>
            <c:showLeaderLines val="1"/>
          </c:dLbls>
          <c:cat>
            <c:strRef>
              <c:f>'структура налоговых доходов'!$G$3:$G$6</c:f>
              <c:strCache>
                <c:ptCount val="4"/>
                <c:pt idx="0">
                  <c:v>НДФЛ</c:v>
                </c:pt>
                <c:pt idx="1">
                  <c:v>Земельный налог</c:v>
                </c:pt>
                <c:pt idx="2">
                  <c:v>Налоги на совокупный доход</c:v>
                </c:pt>
                <c:pt idx="3">
                  <c:v>Прочие налоговые доходы</c:v>
                </c:pt>
              </c:strCache>
            </c:strRef>
          </c:cat>
          <c:val>
            <c:numRef>
              <c:f>'структура налоговых доходов'!$H$3:$H$6</c:f>
              <c:numCache>
                <c:formatCode>#,##0</c:formatCode>
                <c:ptCount val="4"/>
                <c:pt idx="0">
                  <c:v>3023404</c:v>
                </c:pt>
                <c:pt idx="1">
                  <c:v>1050000</c:v>
                </c:pt>
                <c:pt idx="2">
                  <c:v>664315</c:v>
                </c:pt>
                <c:pt idx="3">
                  <c:v>245016.89355999968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69447623366451539"/>
          <c:y val="0"/>
        </c:manualLayout>
      </c:layout>
      <c:txPr>
        <a:bodyPr/>
        <a:lstStyle/>
        <a:p>
          <a:pPr>
            <a:defRPr sz="1400"/>
          </a:pPr>
          <a:endParaRPr lang="ru-RU"/>
        </a:p>
      </c:txPr>
    </c:title>
    <c:view3D>
      <c:rotX val="30"/>
      <c:rotY val="250"/>
      <c:depthPercent val="100"/>
      <c:perspective val="0"/>
    </c:view3D>
    <c:plotArea>
      <c:layout>
        <c:manualLayout>
          <c:layoutTarget val="inner"/>
          <c:xMode val="edge"/>
          <c:yMode val="edge"/>
          <c:x val="3.5356070075470251E-2"/>
          <c:y val="0.17726557501376169"/>
          <c:w val="0.87467252535612483"/>
          <c:h val="0.72437282083271037"/>
        </c:manualLayout>
      </c:layout>
      <c:pie3DChart>
        <c:varyColors val="1"/>
        <c:ser>
          <c:idx val="0"/>
          <c:order val="0"/>
          <c:tx>
            <c:strRef>
              <c:f>'структура неналоговых доходов'!$B$2</c:f>
              <c:strCache>
                <c:ptCount val="1"/>
                <c:pt idx="0">
                  <c:v>2018 год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33515149013087286"/>
                  <c:y val="7.266153547413697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59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Val val="1"/>
              <c:showPercent val="1"/>
              <c:separator> </c:separator>
            </c:dLbl>
            <c:dLbl>
              <c:idx val="1"/>
              <c:layout>
                <c:manualLayout>
                  <c:x val="-4.9739835788906671E-7"/>
                  <c:y val="-0.13779468699897421"/>
                </c:manualLayout>
              </c:layout>
              <c:dLblPos val="bestFit"/>
              <c:showVal val="1"/>
              <c:showPercent val="1"/>
              <c:separator> </c:separator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60 000 </a:t>
                    </a:r>
                    <a:r>
                      <a:rPr lang="ru-RU"/>
                      <a:t>8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  <c:showPercent val="1"/>
              <c:separator> </c:separator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69 851 </a:t>
                    </a:r>
                    <a:r>
                      <a:rPr lang="ru-RU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  <c:showPercent val="1"/>
              <c:separator> </c:separator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63 394</a:t>
                    </a:r>
                    <a:r>
                      <a:rPr lang="en-US"/>
                      <a:t> 8%</a:t>
                    </a:r>
                  </a:p>
                </c:rich>
              </c:tx>
              <c:dLblPos val="outEnd"/>
              <c:showVal val="1"/>
              <c:showPercent val="1"/>
              <c:separator> </c:separator>
            </c:dLbl>
            <c:txPr>
              <a:bodyPr/>
              <a:lstStyle/>
              <a:p>
                <a:pPr>
                  <a:defRPr sz="750"/>
                </a:pPr>
                <a:endParaRPr lang="ru-RU"/>
              </a:p>
            </c:txPr>
            <c:dLblPos val="outEnd"/>
            <c:showVal val="1"/>
            <c:showPercent val="1"/>
            <c:separator> </c:separator>
          </c:dLbls>
          <c:cat>
            <c:strRef>
              <c:f>'структура неналоговых доходов'!$A$3:$A$9</c:f>
              <c:strCache>
                <c:ptCount val="7"/>
                <c:pt idx="0">
                  <c:v>Арендная плата за земельные участки</c:v>
                </c:pt>
                <c:pt idx="1">
                  <c:v>Доходы от продажи </c:v>
                </c:pt>
                <c:pt idx="2">
                  <c:v>Арендная плата за муниципальное имущество</c:v>
                </c:pt>
                <c:pt idx="3">
                  <c:v>Штрафы, санкции, возмещение ущерба</c:v>
                </c:pt>
                <c:pt idx="4">
                  <c:v>Доходы от оказания платных услуг</c:v>
                </c:pt>
                <c:pt idx="5">
                  <c:v>Платежи при пользовании природными ресурсами</c:v>
                </c:pt>
                <c:pt idx="6">
                  <c:v>Прочие неналоговые доходы</c:v>
                </c:pt>
              </c:strCache>
            </c:strRef>
          </c:cat>
          <c:val>
            <c:numRef>
              <c:f>'структура неналоговых доходов'!$B$3:$B$9</c:f>
              <c:numCache>
                <c:formatCode>#,##0</c:formatCode>
                <c:ptCount val="7"/>
                <c:pt idx="0">
                  <c:v>511070</c:v>
                </c:pt>
                <c:pt idx="1">
                  <c:v>30000</c:v>
                </c:pt>
                <c:pt idx="2">
                  <c:v>60000</c:v>
                </c:pt>
                <c:pt idx="3">
                  <c:v>69851</c:v>
                </c:pt>
                <c:pt idx="4">
                  <c:v>47632.6</c:v>
                </c:pt>
                <c:pt idx="5">
                  <c:v>47772.800000000003</c:v>
                </c:pt>
                <c:pt idx="6">
                  <c:v>64005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64939050027008516"/>
          <c:y val="1.8309799519138907E-5"/>
        </c:manualLayout>
      </c:layout>
      <c:txPr>
        <a:bodyPr/>
        <a:lstStyle/>
        <a:p>
          <a:pPr>
            <a:defRPr sz="1400"/>
          </a:pPr>
          <a:endParaRPr lang="ru-RU"/>
        </a:p>
      </c:txPr>
    </c:title>
    <c:view3D>
      <c:rotX val="30"/>
      <c:rotY val="250"/>
      <c:perspective val="30"/>
    </c:view3D>
    <c:plotArea>
      <c:layout>
        <c:manualLayout>
          <c:layoutTarget val="inner"/>
          <c:xMode val="edge"/>
          <c:yMode val="edge"/>
          <c:x val="3.8658421234410947E-2"/>
          <c:y val="0.16057522523914267"/>
          <c:w val="0.85725891160864365"/>
          <c:h val="0.6752413746539806"/>
        </c:manualLayout>
      </c:layout>
      <c:pie3DChart>
        <c:varyColors val="1"/>
        <c:ser>
          <c:idx val="0"/>
          <c:order val="0"/>
          <c:tx>
            <c:strRef>
              <c:f>'структура неналоговых доходов'!$E$2</c:f>
              <c:strCache>
                <c:ptCount val="1"/>
                <c:pt idx="0">
                  <c:v>2019 год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26264074714237956"/>
                  <c:y val="1.511081385097131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522 738 </a:t>
                    </a:r>
                    <a:r>
                      <a:rPr lang="en-US"/>
                      <a:t>6</a:t>
                    </a:r>
                    <a:r>
                      <a:rPr lang="ru-RU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  <c:separator> </c:separator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30 000 </a:t>
                    </a:r>
                    <a:r>
                      <a:rPr lang="ru-RU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  <c:separator> </c:separator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49 683 </a:t>
                    </a:r>
                    <a:r>
                      <a:rPr lang="ru-RU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  <c:separator> </c:separator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5</a:t>
                    </a:r>
                    <a:r>
                      <a:rPr lang="ru-RU" baseline="0"/>
                      <a:t> 418</a:t>
                    </a:r>
                    <a:r>
                      <a:rPr lang="en-US"/>
                      <a:t> </a:t>
                    </a:r>
                    <a:r>
                      <a:rPr lang="ru-RU"/>
                      <a:t>8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  <c:separator> </c:separator>
            </c:dLbl>
            <c:txPr>
              <a:bodyPr/>
              <a:lstStyle/>
              <a:p>
                <a:pPr>
                  <a:defRPr sz="750"/>
                </a:pPr>
                <a:endParaRPr lang="ru-RU"/>
              </a:p>
            </c:txPr>
            <c:showVal val="1"/>
            <c:showPercent val="1"/>
            <c:separator> </c:separator>
          </c:dLbls>
          <c:cat>
            <c:strRef>
              <c:f>'структура неналоговых доходов'!$D$3:$D$9</c:f>
              <c:strCache>
                <c:ptCount val="7"/>
                <c:pt idx="0">
                  <c:v>Арендная плата за земельные участки</c:v>
                </c:pt>
                <c:pt idx="1">
                  <c:v>Доходы от продажи </c:v>
                </c:pt>
                <c:pt idx="2">
                  <c:v>Арендная плата за муниципальное имущество</c:v>
                </c:pt>
                <c:pt idx="3">
                  <c:v>Штрафы, санкции, возмещение ущерба</c:v>
                </c:pt>
                <c:pt idx="4">
                  <c:v>Доходы от оказания платных услуг</c:v>
                </c:pt>
                <c:pt idx="5">
                  <c:v>Платежи при пользовании природными ресурсами</c:v>
                </c:pt>
                <c:pt idx="6">
                  <c:v>Прочие неналоговые доходы</c:v>
                </c:pt>
              </c:strCache>
            </c:strRef>
          </c:cat>
          <c:val>
            <c:numRef>
              <c:f>'структура неналоговых доходов'!$E$3:$E$9</c:f>
              <c:numCache>
                <c:formatCode>#,##0</c:formatCode>
                <c:ptCount val="7"/>
                <c:pt idx="0">
                  <c:v>593870</c:v>
                </c:pt>
                <c:pt idx="1">
                  <c:v>30000</c:v>
                </c:pt>
                <c:pt idx="2">
                  <c:v>60000</c:v>
                </c:pt>
                <c:pt idx="3">
                  <c:v>70734</c:v>
                </c:pt>
                <c:pt idx="4">
                  <c:v>41049.599999999999</c:v>
                </c:pt>
                <c:pt idx="5">
                  <c:v>49683.3</c:v>
                </c:pt>
                <c:pt idx="6">
                  <c:v>66699.5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65835898650249036"/>
          <c:y val="3.0649651866433412E-3"/>
        </c:manualLayout>
      </c:layout>
      <c:txPr>
        <a:bodyPr/>
        <a:lstStyle/>
        <a:p>
          <a:pPr>
            <a:defRPr sz="1400"/>
          </a:pPr>
          <a:endParaRPr lang="ru-RU"/>
        </a:p>
      </c:txPr>
    </c:title>
    <c:view3D>
      <c:rotX val="30"/>
      <c:rotY val="250"/>
      <c:perspective val="30"/>
    </c:view3D>
    <c:plotArea>
      <c:layout>
        <c:manualLayout>
          <c:layoutTarget val="inner"/>
          <c:xMode val="edge"/>
          <c:yMode val="edge"/>
          <c:x val="8.2398414382431423E-2"/>
          <c:y val="0.1667617882400117"/>
          <c:w val="0.84595000009322785"/>
          <c:h val="0.66879351669583886"/>
        </c:manualLayout>
      </c:layout>
      <c:pie3DChart>
        <c:varyColors val="1"/>
        <c:ser>
          <c:idx val="0"/>
          <c:order val="0"/>
          <c:tx>
            <c:strRef>
              <c:f>'структура неналоговых доходов'!$H$2</c:f>
              <c:strCache>
                <c:ptCount val="1"/>
                <c:pt idx="0">
                  <c:v>2020 год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30875958614337307"/>
                  <c:y val="2.5362145487022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543 615 </a:t>
                    </a:r>
                    <a:r>
                      <a:rPr lang="en-US"/>
                      <a:t>6</a:t>
                    </a:r>
                    <a:r>
                      <a:rPr lang="ru-RU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  <c:separator> </c:separator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30 000 </a:t>
                    </a:r>
                    <a:r>
                      <a:rPr lang="ru-RU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  <c:separator> </c:separator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41 100 </a:t>
                    </a:r>
                    <a:r>
                      <a:rPr lang="ru-RU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  <c:showPercent val="1"/>
              <c:separator> </c:separator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2</a:t>
                    </a:r>
                    <a:r>
                      <a:rPr lang="en-US"/>
                      <a:t> 9</a:t>
                    </a:r>
                    <a:r>
                      <a:rPr lang="ru-RU"/>
                      <a:t>68</a:t>
                    </a:r>
                    <a:r>
                      <a:rPr lang="en-US"/>
                      <a:t> 6%</a:t>
                    </a:r>
                  </a:p>
                </c:rich>
              </c:tx>
              <c:showVal val="1"/>
              <c:showPercent val="1"/>
              <c:separator> </c:separator>
            </c:dLbl>
            <c:txPr>
              <a:bodyPr/>
              <a:lstStyle/>
              <a:p>
                <a:pPr>
                  <a:defRPr sz="700"/>
                </a:pPr>
                <a:endParaRPr lang="ru-RU"/>
              </a:p>
            </c:txPr>
            <c:showVal val="1"/>
            <c:showPercent val="1"/>
            <c:separator> </c:separator>
          </c:dLbls>
          <c:cat>
            <c:strRef>
              <c:f>'структура неналоговых доходов'!$G$3:$G$9</c:f>
              <c:strCache>
                <c:ptCount val="7"/>
                <c:pt idx="0">
                  <c:v>Арендная плата за земельные участки</c:v>
                </c:pt>
                <c:pt idx="1">
                  <c:v>Доходы от продажи </c:v>
                </c:pt>
                <c:pt idx="2">
                  <c:v>Арендная плата за муниципальное имущество</c:v>
                </c:pt>
                <c:pt idx="3">
                  <c:v>Штрафы, санкции, возмещение ущерба</c:v>
                </c:pt>
                <c:pt idx="4">
                  <c:v>Доходы от оказания платных услуг</c:v>
                </c:pt>
                <c:pt idx="5">
                  <c:v>Платежи при пользовании природными ресурсами</c:v>
                </c:pt>
                <c:pt idx="6">
                  <c:v>Прочие неналоговые доходы</c:v>
                </c:pt>
              </c:strCache>
            </c:strRef>
          </c:cat>
          <c:val>
            <c:numRef>
              <c:f>'структура неналоговых доходов'!$H$3:$H$9</c:f>
              <c:numCache>
                <c:formatCode>#,##0</c:formatCode>
                <c:ptCount val="7"/>
                <c:pt idx="0">
                  <c:v>628268</c:v>
                </c:pt>
                <c:pt idx="1">
                  <c:v>30000</c:v>
                </c:pt>
                <c:pt idx="2">
                  <c:v>60000</c:v>
                </c:pt>
                <c:pt idx="3">
                  <c:v>71782</c:v>
                </c:pt>
                <c:pt idx="4">
                  <c:v>41099.599999999999</c:v>
                </c:pt>
                <c:pt idx="5">
                  <c:v>51671.1</c:v>
                </c:pt>
                <c:pt idx="6">
                  <c:v>54986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0.01355</cdr:x>
      <cdr:y>0.72641</cdr:y>
    </cdr:from>
    <cdr:to>
      <cdr:x>0.36533</cdr:x>
      <cdr:y>0.85392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9688" y="1116280"/>
          <a:ext cx="770659" cy="1959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9 676 374,9</a:t>
          </a:r>
        </a:p>
      </cdr:txBody>
    </cdr:sp>
  </cdr:relSizeAnchor>
  <cdr:relSizeAnchor xmlns:cdr="http://schemas.openxmlformats.org/drawingml/2006/chartDrawing">
    <cdr:from>
      <cdr:x>0.64777</cdr:x>
      <cdr:y>0.73672</cdr:y>
    </cdr:from>
    <cdr:to>
      <cdr:x>0.99955</cdr:x>
      <cdr:y>0.86423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1419102" y="1132114"/>
          <a:ext cx="770659" cy="1959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771 026,4</a:t>
          </a:r>
        </a:p>
      </cdr:txBody>
    </cdr:sp>
  </cdr:relSizeAnchor>
  <cdr:relSizeAnchor xmlns:cdr="http://schemas.openxmlformats.org/drawingml/2006/chartDrawing">
    <cdr:from>
      <cdr:x>0.64822</cdr:x>
      <cdr:y>0.18933</cdr:y>
    </cdr:from>
    <cdr:to>
      <cdr:x>1</cdr:x>
      <cdr:y>0.31684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1460665" y="290945"/>
          <a:ext cx="770659" cy="1959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4 874 751,3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0.03089</cdr:x>
      <cdr:y>0.78115</cdr:y>
    </cdr:from>
    <cdr:to>
      <cdr:x>0.39534</cdr:x>
      <cdr:y>0.90813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65314" y="1205346"/>
          <a:ext cx="770659" cy="19594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8 329 736,0</a:t>
          </a:r>
        </a:p>
      </cdr:txBody>
    </cdr:sp>
  </cdr:relSizeAnchor>
  <cdr:relSizeAnchor xmlns:cdr="http://schemas.openxmlformats.org/drawingml/2006/chartDrawing">
    <cdr:from>
      <cdr:x>0.60887</cdr:x>
      <cdr:y>0.23704</cdr:y>
    </cdr:from>
    <cdr:to>
      <cdr:x>0.97332</cdr:x>
      <cdr:y>0.36402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1287476" y="365760"/>
          <a:ext cx="770648" cy="1959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4 940 276,4</a:t>
          </a:r>
        </a:p>
      </cdr:txBody>
    </cdr:sp>
  </cdr:relSizeAnchor>
  <cdr:relSizeAnchor xmlns:cdr="http://schemas.openxmlformats.org/drawingml/2006/chartDrawing">
    <cdr:from>
      <cdr:x>0.63555</cdr:x>
      <cdr:y>0.81139</cdr:y>
    </cdr:from>
    <cdr:to>
      <cdr:x>1</cdr:x>
      <cdr:y>0.93837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1362495" y="1252016"/>
          <a:ext cx="770648" cy="1959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839 622,4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0.06421</cdr:x>
      <cdr:y>0.83782</cdr:y>
    </cdr:from>
    <cdr:to>
      <cdr:x>0.46212</cdr:x>
      <cdr:y>0.96532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24359" y="1287475"/>
          <a:ext cx="770648" cy="1959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8 320 606,5</a:t>
          </a:r>
        </a:p>
      </cdr:txBody>
    </cdr:sp>
  </cdr:relSizeAnchor>
  <cdr:relSizeAnchor xmlns:cdr="http://schemas.openxmlformats.org/drawingml/2006/chartDrawing">
    <cdr:from>
      <cdr:x>0.60209</cdr:x>
      <cdr:y>0.79974</cdr:y>
    </cdr:from>
    <cdr:to>
      <cdr:x>1</cdr:x>
      <cdr:y>0.92724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1252209" y="1228954"/>
          <a:ext cx="770648" cy="1959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851 135,7</a:t>
          </a:r>
        </a:p>
      </cdr:txBody>
    </cdr:sp>
  </cdr:relSizeAnchor>
  <cdr:relSizeAnchor xmlns:cdr="http://schemas.openxmlformats.org/drawingml/2006/chartDrawing">
    <cdr:from>
      <cdr:x>0.54012</cdr:x>
      <cdr:y>0.2285</cdr:y>
    </cdr:from>
    <cdr:to>
      <cdr:x>0.93803</cdr:x>
      <cdr:y>0.356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1046074" y="351130"/>
          <a:ext cx="770648" cy="1959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5 069 406,9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0.75616</cdr:y>
    </cdr:from>
    <cdr:to>
      <cdr:x>0.37114</cdr:x>
      <cdr:y>0.89209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1089965"/>
          <a:ext cx="770662" cy="1959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1 096 691,0</a:t>
          </a:r>
        </a:p>
      </cdr:txBody>
    </cdr:sp>
  </cdr:relSizeAnchor>
  <cdr:relSizeAnchor xmlns:cdr="http://schemas.openxmlformats.org/drawingml/2006/chartDrawing">
    <cdr:from>
      <cdr:x>0</cdr:x>
      <cdr:y>0.13702</cdr:y>
    </cdr:from>
    <cdr:to>
      <cdr:x>0.37114</cdr:x>
      <cdr:y>0.27296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0" y="197511"/>
          <a:ext cx="770662" cy="1959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656</a:t>
          </a:r>
          <a:r>
            <a:rPr lang="ru-RU" sz="700" baseline="0"/>
            <a:t> 865,0</a:t>
          </a:r>
          <a:endParaRPr lang="ru-RU" sz="700"/>
        </a:p>
      </cdr:txBody>
    </cdr:sp>
  </cdr:relSizeAnchor>
  <cdr:relSizeAnchor xmlns:cdr="http://schemas.openxmlformats.org/drawingml/2006/chartDrawing">
    <cdr:from>
      <cdr:x>0.2938</cdr:x>
      <cdr:y>0.04567</cdr:y>
    </cdr:from>
    <cdr:to>
      <cdr:x>0.66494</cdr:x>
      <cdr:y>0.18161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610057" y="65837"/>
          <a:ext cx="770662" cy="1959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300 886</a:t>
          </a:r>
          <a:r>
            <a:rPr lang="ru-RU" sz="700" baseline="0"/>
            <a:t>,0</a:t>
          </a:r>
          <a:endParaRPr lang="ru-RU" sz="700"/>
        </a:p>
      </cdr:txBody>
    </cdr:sp>
  </cdr:relSizeAnchor>
  <cdr:relSizeAnchor xmlns:cdr="http://schemas.openxmlformats.org/drawingml/2006/chartDrawing">
    <cdr:from>
      <cdr:x>0.57211</cdr:x>
      <cdr:y>0.81198</cdr:y>
    </cdr:from>
    <cdr:to>
      <cdr:x>0.94325</cdr:x>
      <cdr:y>0.94792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1187958" y="1170432"/>
          <a:ext cx="770662" cy="1959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2 872 000,0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</cdr:x>
      <cdr:y>0.17684</cdr:y>
    </cdr:from>
    <cdr:to>
      <cdr:x>0.37001</cdr:x>
      <cdr:y>0.31218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256032"/>
          <a:ext cx="770662" cy="1959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659 215,0</a:t>
          </a:r>
        </a:p>
      </cdr:txBody>
    </cdr:sp>
  </cdr:relSizeAnchor>
  <cdr:relSizeAnchor xmlns:cdr="http://schemas.openxmlformats.org/drawingml/2006/chartDrawing">
    <cdr:from>
      <cdr:x>0.30907</cdr:x>
      <cdr:y>0.08084</cdr:y>
    </cdr:from>
    <cdr:to>
      <cdr:x>0.67909</cdr:x>
      <cdr:y>0.21618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643738" y="117043"/>
          <a:ext cx="770662" cy="1959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316 061,0</a:t>
          </a:r>
        </a:p>
      </cdr:txBody>
    </cdr:sp>
  </cdr:relSizeAnchor>
  <cdr:relSizeAnchor xmlns:cdr="http://schemas.openxmlformats.org/drawingml/2006/chartDrawing">
    <cdr:from>
      <cdr:x>0.62884</cdr:x>
      <cdr:y>0.82358</cdr:y>
    </cdr:from>
    <cdr:to>
      <cdr:x>0.99885</cdr:x>
      <cdr:y>0.95892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1309750" y="1192377"/>
          <a:ext cx="770662" cy="1959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2 917 000,0</a:t>
          </a:r>
        </a:p>
      </cdr:txBody>
    </cdr:sp>
  </cdr:relSizeAnchor>
  <cdr:relSizeAnchor xmlns:cdr="http://schemas.openxmlformats.org/drawingml/2006/chartDrawing">
    <cdr:from>
      <cdr:x>0</cdr:x>
      <cdr:y>0.7781</cdr:y>
    </cdr:from>
    <cdr:to>
      <cdr:x>0.37001</cdr:x>
      <cdr:y>0.91344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0" y="1126540"/>
          <a:ext cx="770662" cy="1959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1 108 774,0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0.65021</cdr:x>
      <cdr:y>0.8582</cdr:y>
    </cdr:from>
    <cdr:to>
      <cdr:x>1</cdr:x>
      <cdr:y>0.97609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435074" y="1426464"/>
          <a:ext cx="770662" cy="1959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3 023 404,0</a:t>
          </a:r>
        </a:p>
      </cdr:txBody>
    </cdr:sp>
  </cdr:relSizeAnchor>
  <cdr:relSizeAnchor xmlns:cdr="http://schemas.openxmlformats.org/drawingml/2006/chartDrawing">
    <cdr:from>
      <cdr:x>0.02324</cdr:x>
      <cdr:y>0.8494</cdr:y>
    </cdr:from>
    <cdr:to>
      <cdr:x>0.37303</cdr:x>
      <cdr:y>0.96729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51206" y="1411833"/>
          <a:ext cx="770662" cy="1959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1 120 757,0</a:t>
          </a: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0.21104</cdr:x>
      <cdr:y>0.13828</cdr:y>
    </cdr:from>
    <cdr:to>
      <cdr:x>0.59436</cdr:x>
      <cdr:y>0.25051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424281" y="241402"/>
          <a:ext cx="770653" cy="19592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ru-RU" sz="700"/>
            <a:t>452 376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B0A79-6473-40C3-B84F-192A5F5CA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143</Pages>
  <Words>37161</Words>
  <Characters>211821</Characters>
  <Application>Microsoft Office Word</Application>
  <DocSecurity>0</DocSecurity>
  <Lines>1765</Lines>
  <Paragraphs>496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248486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 Надежда Александровна</dc:creator>
  <cp:lastModifiedBy>Лошкова</cp:lastModifiedBy>
  <cp:revision>65</cp:revision>
  <cp:lastPrinted>2017-12-11T04:45:00Z</cp:lastPrinted>
  <dcterms:created xsi:type="dcterms:W3CDTF">2016-12-15T09:57:00Z</dcterms:created>
  <dcterms:modified xsi:type="dcterms:W3CDTF">2017-12-11T08:01:00Z</dcterms:modified>
</cp:coreProperties>
</file>