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BE0" w:rsidRDefault="00730BE0" w:rsidP="00730BE0">
      <w:pPr>
        <w:jc w:val="center"/>
      </w:pPr>
      <w:r>
        <w:rPr>
          <w:noProof/>
        </w:rPr>
        <w:drawing>
          <wp:inline distT="0" distB="0" distL="0" distR="0">
            <wp:extent cx="514350" cy="619125"/>
            <wp:effectExtent l="19050" t="0" r="0" b="0"/>
            <wp:docPr id="1" name="Рисунок 1" descr="Новокузнецк-Герб2000-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кузнецк-Герб2000-блан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BE0" w:rsidRPr="008E4050" w:rsidRDefault="00730BE0" w:rsidP="00730BE0">
      <w:pPr>
        <w:jc w:val="center"/>
      </w:pPr>
    </w:p>
    <w:p w:rsidR="00730BE0" w:rsidRDefault="00730BE0" w:rsidP="00730BE0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  <w:r w:rsidRPr="00D105D5">
        <w:rPr>
          <w:b/>
          <w:sz w:val="24"/>
          <w:szCs w:val="24"/>
        </w:rPr>
        <w:t>НОВОКУЗНЕЦКИЙ ГОР</w:t>
      </w:r>
      <w:r w:rsidR="00584BD6">
        <w:rPr>
          <w:b/>
          <w:sz w:val="24"/>
          <w:szCs w:val="24"/>
        </w:rPr>
        <w:t>ОДСКОЙ СОВЕТ НАРОДНЫХ ДЕПУТАТОВ</w:t>
      </w:r>
    </w:p>
    <w:p w:rsidR="00730BE0" w:rsidRPr="00D105D5" w:rsidRDefault="00730BE0" w:rsidP="00730BE0">
      <w:pPr>
        <w:tabs>
          <w:tab w:val="center" w:pos="851"/>
        </w:tabs>
        <w:ind w:right="-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</w:t>
      </w:r>
      <w:r w:rsidRPr="00D105D5">
        <w:rPr>
          <w:b/>
          <w:sz w:val="28"/>
          <w:szCs w:val="28"/>
        </w:rPr>
        <w:t xml:space="preserve"> Е Н И 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512"/>
      </w:tblGrid>
      <w:tr w:rsidR="00730BE0" w:rsidTr="00167952">
        <w:trPr>
          <w:trHeight w:val="180"/>
        </w:trPr>
        <w:tc>
          <w:tcPr>
            <w:tcW w:w="9655" w:type="dxa"/>
          </w:tcPr>
          <w:p w:rsidR="00730BE0" w:rsidRDefault="00730BE0" w:rsidP="00167952">
            <w:pPr>
              <w:tabs>
                <w:tab w:val="center" w:pos="851"/>
              </w:tabs>
              <w:ind w:right="3118"/>
            </w:pPr>
          </w:p>
        </w:tc>
      </w:tr>
    </w:tbl>
    <w:p w:rsidR="00730BE0" w:rsidRPr="00584BD6" w:rsidRDefault="00730BE0" w:rsidP="00730BE0">
      <w:pPr>
        <w:jc w:val="center"/>
        <w:rPr>
          <w:bCs/>
          <w:sz w:val="24"/>
          <w:szCs w:val="24"/>
        </w:rPr>
      </w:pPr>
      <w:r w:rsidRPr="00584BD6">
        <w:rPr>
          <w:bCs/>
          <w:sz w:val="24"/>
          <w:szCs w:val="24"/>
        </w:rPr>
        <w:t>О бюджете Новокузнецкого городского округа на 201</w:t>
      </w:r>
      <w:r w:rsidR="00853381">
        <w:rPr>
          <w:bCs/>
          <w:sz w:val="24"/>
          <w:szCs w:val="24"/>
        </w:rPr>
        <w:t>9</w:t>
      </w:r>
      <w:r w:rsidRPr="00584BD6">
        <w:rPr>
          <w:bCs/>
          <w:sz w:val="24"/>
          <w:szCs w:val="24"/>
        </w:rPr>
        <w:t xml:space="preserve"> год</w:t>
      </w:r>
    </w:p>
    <w:p w:rsidR="00730BE0" w:rsidRPr="00584BD6" w:rsidRDefault="00730BE0" w:rsidP="00730BE0">
      <w:pPr>
        <w:jc w:val="center"/>
        <w:rPr>
          <w:bCs/>
          <w:sz w:val="24"/>
          <w:szCs w:val="24"/>
        </w:rPr>
      </w:pPr>
      <w:r w:rsidRPr="00584BD6">
        <w:rPr>
          <w:bCs/>
          <w:sz w:val="24"/>
          <w:szCs w:val="24"/>
        </w:rPr>
        <w:t>и на плановый период 20</w:t>
      </w:r>
      <w:r w:rsidR="00853381">
        <w:rPr>
          <w:bCs/>
          <w:sz w:val="24"/>
          <w:szCs w:val="24"/>
        </w:rPr>
        <w:t>20</w:t>
      </w:r>
      <w:r w:rsidRPr="00584BD6">
        <w:rPr>
          <w:bCs/>
          <w:sz w:val="24"/>
          <w:szCs w:val="24"/>
        </w:rPr>
        <w:t xml:space="preserve"> и 20</w:t>
      </w:r>
      <w:r w:rsidR="00C552AB" w:rsidRPr="00584BD6">
        <w:rPr>
          <w:bCs/>
          <w:sz w:val="24"/>
          <w:szCs w:val="24"/>
        </w:rPr>
        <w:t>2</w:t>
      </w:r>
      <w:r w:rsidR="00853381">
        <w:rPr>
          <w:bCs/>
          <w:sz w:val="24"/>
          <w:szCs w:val="24"/>
        </w:rPr>
        <w:t>1</w:t>
      </w:r>
      <w:r w:rsidRPr="00584BD6">
        <w:rPr>
          <w:bCs/>
          <w:sz w:val="24"/>
          <w:szCs w:val="24"/>
        </w:rPr>
        <w:t xml:space="preserve"> годов</w:t>
      </w:r>
    </w:p>
    <w:p w:rsidR="00730BE0" w:rsidRPr="00AF1FF3" w:rsidRDefault="00730BE0" w:rsidP="00730BE0">
      <w:pPr>
        <w:jc w:val="center"/>
        <w:rPr>
          <w:b/>
          <w:bCs/>
          <w:sz w:val="24"/>
          <w:szCs w:val="24"/>
        </w:rPr>
      </w:pP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Принято</w:t>
      </w: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Новокузнецким городским</w:t>
      </w: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Советом народных депутатов</w:t>
      </w:r>
    </w:p>
    <w:p w:rsidR="00730BE0" w:rsidRPr="00730BE0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«</w:t>
      </w:r>
      <w:r w:rsidR="000F1635">
        <w:rPr>
          <w:sz w:val="24"/>
          <w:szCs w:val="24"/>
        </w:rPr>
        <w:t>25</w:t>
      </w:r>
      <w:r w:rsidRPr="00124EC6">
        <w:rPr>
          <w:sz w:val="24"/>
          <w:szCs w:val="24"/>
        </w:rPr>
        <w:t>»</w:t>
      </w:r>
      <w:r>
        <w:rPr>
          <w:sz w:val="24"/>
          <w:szCs w:val="24"/>
        </w:rPr>
        <w:t xml:space="preserve"> декабря 201</w:t>
      </w:r>
      <w:r w:rsidR="00853381">
        <w:rPr>
          <w:sz w:val="24"/>
          <w:szCs w:val="24"/>
        </w:rPr>
        <w:t>8</w:t>
      </w:r>
      <w:r>
        <w:rPr>
          <w:sz w:val="24"/>
          <w:szCs w:val="24"/>
        </w:rPr>
        <w:t xml:space="preserve"> года</w:t>
      </w:r>
    </w:p>
    <w:p w:rsidR="00730BE0" w:rsidRPr="00AC1DA2" w:rsidRDefault="00730BE0" w:rsidP="00730BE0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8D24FF" w:rsidRPr="008D24FF" w:rsidRDefault="00730BE0" w:rsidP="008D24FF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915D5C">
        <w:rPr>
          <w:sz w:val="24"/>
          <w:szCs w:val="24"/>
        </w:rPr>
        <w:t>В соответствии с Бюджетным кодексом Российской Федерации</w:t>
      </w:r>
      <w:r>
        <w:rPr>
          <w:sz w:val="24"/>
          <w:szCs w:val="24"/>
        </w:rPr>
        <w:t>,</w:t>
      </w:r>
      <w:r w:rsidRPr="00915D5C">
        <w:rPr>
          <w:sz w:val="24"/>
          <w:szCs w:val="24"/>
        </w:rPr>
        <w:t xml:space="preserve"> Федеральным законом от </w:t>
      </w:r>
      <w:r w:rsidR="00DC5204">
        <w:rPr>
          <w:sz w:val="24"/>
          <w:szCs w:val="24"/>
        </w:rPr>
        <w:t>0</w:t>
      </w:r>
      <w:r w:rsidRPr="00915D5C">
        <w:rPr>
          <w:sz w:val="24"/>
          <w:szCs w:val="24"/>
        </w:rPr>
        <w:t>6</w:t>
      </w:r>
      <w:r w:rsidR="00DC5204">
        <w:rPr>
          <w:sz w:val="24"/>
          <w:szCs w:val="24"/>
        </w:rPr>
        <w:t>.10.</w:t>
      </w:r>
      <w:r w:rsidRPr="00915D5C">
        <w:rPr>
          <w:sz w:val="24"/>
          <w:szCs w:val="24"/>
        </w:rPr>
        <w:t>2003</w:t>
      </w:r>
      <w:r w:rsidR="00DC5204">
        <w:rPr>
          <w:sz w:val="24"/>
          <w:szCs w:val="24"/>
        </w:rPr>
        <w:t xml:space="preserve"> №</w:t>
      </w:r>
      <w:r w:rsidRPr="00915D5C">
        <w:rPr>
          <w:sz w:val="24"/>
          <w:szCs w:val="24"/>
        </w:rPr>
        <w:t>131-ФЗ «Об общих принципах организации местного самоуправления в Российской Федерации</w:t>
      </w:r>
      <w:r w:rsidRPr="009A6ABE">
        <w:rPr>
          <w:sz w:val="24"/>
          <w:szCs w:val="24"/>
        </w:rPr>
        <w:t xml:space="preserve">», </w:t>
      </w:r>
      <w:r w:rsidR="00F208BD" w:rsidRPr="009A6ABE">
        <w:rPr>
          <w:sz w:val="24"/>
          <w:szCs w:val="24"/>
        </w:rPr>
        <w:t>Законом Кемеровской области от</w:t>
      </w:r>
      <w:r w:rsidR="00F208BD">
        <w:rPr>
          <w:sz w:val="24"/>
          <w:szCs w:val="24"/>
        </w:rPr>
        <w:t xml:space="preserve"> </w:t>
      </w:r>
      <w:r w:rsidR="00307CBB" w:rsidRPr="00307CBB">
        <w:rPr>
          <w:sz w:val="24"/>
          <w:szCs w:val="24"/>
        </w:rPr>
        <w:t>14</w:t>
      </w:r>
      <w:r w:rsidR="00F208BD" w:rsidRPr="00307CBB">
        <w:rPr>
          <w:sz w:val="24"/>
          <w:szCs w:val="24"/>
        </w:rPr>
        <w:t>.12</w:t>
      </w:r>
      <w:r w:rsidR="00F208BD" w:rsidRPr="009A6ABE">
        <w:rPr>
          <w:sz w:val="24"/>
          <w:szCs w:val="24"/>
        </w:rPr>
        <w:t>.201</w:t>
      </w:r>
      <w:r w:rsidR="00717ED4">
        <w:rPr>
          <w:sz w:val="24"/>
          <w:szCs w:val="24"/>
        </w:rPr>
        <w:t>8</w:t>
      </w:r>
      <w:r w:rsidR="00F208BD" w:rsidRPr="009A6ABE">
        <w:rPr>
          <w:sz w:val="24"/>
          <w:szCs w:val="24"/>
        </w:rPr>
        <w:t xml:space="preserve"> </w:t>
      </w:r>
      <w:r w:rsidR="00F208BD" w:rsidRPr="00307CBB">
        <w:rPr>
          <w:sz w:val="24"/>
          <w:szCs w:val="24"/>
        </w:rPr>
        <w:t>№10</w:t>
      </w:r>
      <w:r w:rsidR="00307CBB" w:rsidRPr="00307CBB">
        <w:rPr>
          <w:sz w:val="24"/>
          <w:szCs w:val="24"/>
        </w:rPr>
        <w:t>7</w:t>
      </w:r>
      <w:r w:rsidR="00F208BD" w:rsidRPr="00307CBB">
        <w:rPr>
          <w:sz w:val="24"/>
          <w:szCs w:val="24"/>
        </w:rPr>
        <w:t>-ОЗ</w:t>
      </w:r>
      <w:r w:rsidR="00F208BD" w:rsidRPr="009A6ABE">
        <w:rPr>
          <w:sz w:val="24"/>
          <w:szCs w:val="24"/>
        </w:rPr>
        <w:t xml:space="preserve"> </w:t>
      </w:r>
      <w:r w:rsidR="00F208BD" w:rsidRPr="008D24FF">
        <w:rPr>
          <w:sz w:val="24"/>
          <w:szCs w:val="24"/>
        </w:rPr>
        <w:t>«Об областном бюджете на 201</w:t>
      </w:r>
      <w:r w:rsidR="00717ED4">
        <w:rPr>
          <w:sz w:val="24"/>
          <w:szCs w:val="24"/>
        </w:rPr>
        <w:t>9</w:t>
      </w:r>
      <w:r w:rsidR="00F208BD" w:rsidRPr="008D24FF">
        <w:rPr>
          <w:sz w:val="24"/>
          <w:szCs w:val="24"/>
        </w:rPr>
        <w:t xml:space="preserve"> год и на плановый период 20</w:t>
      </w:r>
      <w:r w:rsidR="00717ED4">
        <w:rPr>
          <w:sz w:val="24"/>
          <w:szCs w:val="24"/>
        </w:rPr>
        <w:t>20</w:t>
      </w:r>
      <w:r w:rsidR="00F208BD" w:rsidRPr="008D24FF">
        <w:rPr>
          <w:sz w:val="24"/>
          <w:szCs w:val="24"/>
        </w:rPr>
        <w:t xml:space="preserve"> и 20</w:t>
      </w:r>
      <w:r w:rsidR="00F208BD">
        <w:rPr>
          <w:sz w:val="24"/>
          <w:szCs w:val="24"/>
        </w:rPr>
        <w:t>2</w:t>
      </w:r>
      <w:r w:rsidR="00717ED4">
        <w:rPr>
          <w:sz w:val="24"/>
          <w:szCs w:val="24"/>
        </w:rPr>
        <w:t>1</w:t>
      </w:r>
      <w:r w:rsidR="00F208BD" w:rsidRPr="008D24FF">
        <w:rPr>
          <w:sz w:val="24"/>
          <w:szCs w:val="24"/>
        </w:rPr>
        <w:t xml:space="preserve"> годов»</w:t>
      </w:r>
      <w:r w:rsidR="00F208BD" w:rsidRPr="009A6ABE">
        <w:rPr>
          <w:sz w:val="24"/>
          <w:szCs w:val="24"/>
        </w:rPr>
        <w:t>,</w:t>
      </w:r>
      <w:r w:rsidR="00F208BD">
        <w:rPr>
          <w:sz w:val="24"/>
          <w:szCs w:val="24"/>
        </w:rPr>
        <w:t xml:space="preserve"> </w:t>
      </w:r>
      <w:r w:rsidR="008D24FF" w:rsidRPr="008D24FF">
        <w:rPr>
          <w:sz w:val="24"/>
          <w:szCs w:val="24"/>
        </w:rPr>
        <w:t>руководствуясь статьями 28,</w:t>
      </w:r>
      <w:r w:rsidR="00F11495">
        <w:rPr>
          <w:sz w:val="24"/>
          <w:szCs w:val="24"/>
        </w:rPr>
        <w:t xml:space="preserve"> 32, </w:t>
      </w:r>
      <w:r w:rsidR="008D24FF" w:rsidRPr="008D24FF">
        <w:rPr>
          <w:sz w:val="24"/>
          <w:szCs w:val="24"/>
        </w:rPr>
        <w:t>33 Устава Новокузнецкого городского округа, Новокузнецкий городской Совет народных депутатов</w:t>
      </w:r>
    </w:p>
    <w:p w:rsidR="00730BE0" w:rsidRPr="00124EC6" w:rsidRDefault="00730BE0" w:rsidP="003661CE">
      <w:pPr>
        <w:numPr>
          <w:ilvl w:val="12"/>
          <w:numId w:val="0"/>
        </w:numPr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РЕШ</w:t>
      </w:r>
      <w:r w:rsidRPr="00124EC6">
        <w:rPr>
          <w:b/>
          <w:sz w:val="24"/>
          <w:szCs w:val="24"/>
        </w:rPr>
        <w:t>ИЛ:</w:t>
      </w:r>
    </w:p>
    <w:p w:rsidR="00697CDC" w:rsidRDefault="00697CDC" w:rsidP="00697CDC">
      <w:pPr>
        <w:ind w:firstLine="709"/>
        <w:jc w:val="both"/>
        <w:rPr>
          <w:sz w:val="24"/>
          <w:szCs w:val="24"/>
        </w:rPr>
      </w:pPr>
      <w:r w:rsidRPr="00AC1DA2">
        <w:rPr>
          <w:bCs/>
          <w:sz w:val="24"/>
          <w:szCs w:val="24"/>
        </w:rPr>
        <w:t>1.</w:t>
      </w:r>
      <w:r w:rsidRPr="00AC1DA2">
        <w:rPr>
          <w:sz w:val="24"/>
          <w:szCs w:val="24"/>
        </w:rPr>
        <w:t xml:space="preserve"> Утвердить</w:t>
      </w:r>
      <w:r>
        <w:rPr>
          <w:sz w:val="24"/>
          <w:szCs w:val="24"/>
        </w:rPr>
        <w:t xml:space="preserve"> основные характеристики </w:t>
      </w:r>
      <w:r w:rsidRPr="00AC1DA2">
        <w:rPr>
          <w:sz w:val="24"/>
          <w:szCs w:val="24"/>
        </w:rPr>
        <w:t>бюджет</w:t>
      </w:r>
      <w:r>
        <w:rPr>
          <w:sz w:val="24"/>
          <w:szCs w:val="24"/>
        </w:rPr>
        <w:t>а</w:t>
      </w:r>
      <w:r w:rsidRPr="00AC1DA2">
        <w:rPr>
          <w:sz w:val="24"/>
          <w:szCs w:val="24"/>
        </w:rPr>
        <w:t xml:space="preserve"> </w:t>
      </w:r>
      <w:r>
        <w:rPr>
          <w:sz w:val="24"/>
          <w:szCs w:val="24"/>
        </w:rPr>
        <w:t>Новокузнецкого городского округа (далее – бюджет города)</w:t>
      </w:r>
      <w:r w:rsidRPr="00AC1DA2">
        <w:rPr>
          <w:sz w:val="24"/>
          <w:szCs w:val="24"/>
        </w:rPr>
        <w:t xml:space="preserve"> на 20</w:t>
      </w:r>
      <w:r>
        <w:rPr>
          <w:sz w:val="24"/>
          <w:szCs w:val="24"/>
        </w:rPr>
        <w:t>1</w:t>
      </w:r>
      <w:r w:rsidR="00974DF9">
        <w:rPr>
          <w:sz w:val="24"/>
          <w:szCs w:val="24"/>
        </w:rPr>
        <w:t>9</w:t>
      </w:r>
      <w:r w:rsidRPr="00AC1DA2">
        <w:rPr>
          <w:sz w:val="24"/>
          <w:szCs w:val="24"/>
        </w:rPr>
        <w:t xml:space="preserve"> год</w:t>
      </w:r>
      <w:r>
        <w:rPr>
          <w:sz w:val="24"/>
          <w:szCs w:val="24"/>
        </w:rPr>
        <w:t>:</w:t>
      </w:r>
    </w:p>
    <w:p w:rsidR="00697CDC" w:rsidRDefault="00697CDC" w:rsidP="00697CDC">
      <w:pPr>
        <w:ind w:firstLine="709"/>
        <w:jc w:val="both"/>
        <w:rPr>
          <w:sz w:val="24"/>
          <w:szCs w:val="24"/>
        </w:rPr>
      </w:pPr>
      <w:r w:rsidRPr="00AB53B0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общий объем </w:t>
      </w:r>
      <w:r w:rsidRPr="00AC1DA2">
        <w:rPr>
          <w:sz w:val="24"/>
          <w:szCs w:val="24"/>
        </w:rPr>
        <w:t>доход</w:t>
      </w:r>
      <w:r>
        <w:rPr>
          <w:sz w:val="24"/>
          <w:szCs w:val="24"/>
        </w:rPr>
        <w:t xml:space="preserve">ов бюджета города </w:t>
      </w:r>
      <w:r w:rsidRPr="00AC1DA2">
        <w:rPr>
          <w:sz w:val="24"/>
          <w:szCs w:val="24"/>
        </w:rPr>
        <w:t xml:space="preserve">в </w:t>
      </w:r>
      <w:r w:rsidRPr="00A84511">
        <w:rPr>
          <w:sz w:val="24"/>
          <w:szCs w:val="24"/>
        </w:rPr>
        <w:t>сумме</w:t>
      </w:r>
      <w:r w:rsidR="0007333A">
        <w:rPr>
          <w:sz w:val="24"/>
          <w:szCs w:val="24"/>
        </w:rPr>
        <w:t xml:space="preserve"> </w:t>
      </w:r>
      <w:r w:rsidR="00774705">
        <w:rPr>
          <w:sz w:val="24"/>
          <w:szCs w:val="24"/>
        </w:rPr>
        <w:t>1</w:t>
      </w:r>
      <w:r w:rsidR="00805D89">
        <w:rPr>
          <w:sz w:val="24"/>
          <w:szCs w:val="24"/>
        </w:rPr>
        <w:t>9</w:t>
      </w:r>
      <w:r w:rsidR="00774705">
        <w:rPr>
          <w:sz w:val="24"/>
          <w:szCs w:val="24"/>
        </w:rPr>
        <w:t> </w:t>
      </w:r>
      <w:r w:rsidR="00805D89">
        <w:rPr>
          <w:sz w:val="24"/>
          <w:szCs w:val="24"/>
        </w:rPr>
        <w:t>719</w:t>
      </w:r>
      <w:r w:rsidR="00774705">
        <w:rPr>
          <w:sz w:val="24"/>
          <w:szCs w:val="24"/>
        </w:rPr>
        <w:t> </w:t>
      </w:r>
      <w:r w:rsidR="00805D89">
        <w:rPr>
          <w:sz w:val="24"/>
          <w:szCs w:val="24"/>
        </w:rPr>
        <w:t>007</w:t>
      </w:r>
      <w:r w:rsidR="00774705">
        <w:rPr>
          <w:sz w:val="24"/>
          <w:szCs w:val="24"/>
        </w:rPr>
        <w:t>,</w:t>
      </w:r>
      <w:r w:rsidR="00805D89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Pr="00A84511">
        <w:rPr>
          <w:sz w:val="24"/>
          <w:szCs w:val="24"/>
        </w:rPr>
        <w:t>тыс</w:t>
      </w:r>
      <w:r>
        <w:rPr>
          <w:sz w:val="24"/>
          <w:szCs w:val="24"/>
        </w:rPr>
        <w:t>. руб.;</w:t>
      </w:r>
    </w:p>
    <w:p w:rsidR="00697CDC" w:rsidRDefault="00697CDC" w:rsidP="00697CD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C1DA2">
        <w:rPr>
          <w:sz w:val="24"/>
          <w:szCs w:val="24"/>
        </w:rPr>
        <w:t xml:space="preserve"> </w:t>
      </w:r>
      <w:r>
        <w:rPr>
          <w:sz w:val="24"/>
          <w:szCs w:val="24"/>
        </w:rPr>
        <w:t>общий объем</w:t>
      </w:r>
      <w:r w:rsidRPr="00AC1DA2">
        <w:rPr>
          <w:sz w:val="24"/>
          <w:szCs w:val="24"/>
        </w:rPr>
        <w:t xml:space="preserve"> расход</w:t>
      </w:r>
      <w:r>
        <w:rPr>
          <w:sz w:val="24"/>
          <w:szCs w:val="24"/>
        </w:rPr>
        <w:t>ов бюджета города</w:t>
      </w:r>
      <w:r w:rsidRPr="00AC1DA2">
        <w:rPr>
          <w:sz w:val="24"/>
          <w:szCs w:val="24"/>
        </w:rPr>
        <w:t xml:space="preserve"> в сумме</w:t>
      </w:r>
      <w:r>
        <w:rPr>
          <w:sz w:val="24"/>
          <w:szCs w:val="24"/>
        </w:rPr>
        <w:t xml:space="preserve"> </w:t>
      </w:r>
      <w:r w:rsidR="00805D89">
        <w:rPr>
          <w:sz w:val="24"/>
          <w:szCs w:val="24"/>
        </w:rPr>
        <w:t>20</w:t>
      </w:r>
      <w:r w:rsidR="00774705">
        <w:rPr>
          <w:sz w:val="24"/>
          <w:szCs w:val="24"/>
        </w:rPr>
        <w:t> </w:t>
      </w:r>
      <w:r w:rsidR="00805D89">
        <w:rPr>
          <w:sz w:val="24"/>
          <w:szCs w:val="24"/>
        </w:rPr>
        <w:t>010</w:t>
      </w:r>
      <w:r w:rsidR="00774705">
        <w:rPr>
          <w:sz w:val="24"/>
          <w:szCs w:val="24"/>
        </w:rPr>
        <w:t> </w:t>
      </w:r>
      <w:r w:rsidR="00805D89">
        <w:rPr>
          <w:sz w:val="24"/>
          <w:szCs w:val="24"/>
        </w:rPr>
        <w:t>082</w:t>
      </w:r>
      <w:r w:rsidR="00774705">
        <w:rPr>
          <w:sz w:val="24"/>
          <w:szCs w:val="24"/>
        </w:rPr>
        <w:t>,</w:t>
      </w:r>
      <w:r w:rsidR="00805D89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Pr="00AC1DA2">
        <w:rPr>
          <w:sz w:val="24"/>
          <w:szCs w:val="24"/>
        </w:rPr>
        <w:t>тыс. руб.</w:t>
      </w:r>
      <w:r>
        <w:rPr>
          <w:sz w:val="24"/>
          <w:szCs w:val="24"/>
        </w:rPr>
        <w:t>;</w:t>
      </w:r>
    </w:p>
    <w:p w:rsidR="00697CDC" w:rsidRPr="00AC1DA2" w:rsidRDefault="00697CDC" w:rsidP="00697CD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74AEE" w:rsidRPr="00AC1DA2">
        <w:rPr>
          <w:sz w:val="24"/>
          <w:szCs w:val="24"/>
        </w:rPr>
        <w:t xml:space="preserve">размер </w:t>
      </w:r>
      <w:r w:rsidR="00174AEE">
        <w:rPr>
          <w:sz w:val="24"/>
          <w:szCs w:val="24"/>
        </w:rPr>
        <w:t>дефицита</w:t>
      </w:r>
      <w:r w:rsidR="00174AEE" w:rsidRPr="00AC1DA2">
        <w:rPr>
          <w:sz w:val="24"/>
          <w:szCs w:val="24"/>
        </w:rPr>
        <w:t xml:space="preserve"> бюджета города в </w:t>
      </w:r>
      <w:r w:rsidR="00174AEE" w:rsidRPr="004E081A">
        <w:rPr>
          <w:sz w:val="24"/>
          <w:szCs w:val="24"/>
        </w:rPr>
        <w:t>сумме</w:t>
      </w:r>
      <w:r w:rsidR="00174AEE">
        <w:rPr>
          <w:sz w:val="24"/>
          <w:szCs w:val="24"/>
        </w:rPr>
        <w:t xml:space="preserve"> </w:t>
      </w:r>
      <w:r w:rsidR="00774705">
        <w:rPr>
          <w:sz w:val="24"/>
          <w:szCs w:val="24"/>
        </w:rPr>
        <w:t>291 075,6</w:t>
      </w:r>
      <w:r w:rsidR="00174AEE">
        <w:rPr>
          <w:sz w:val="24"/>
          <w:szCs w:val="24"/>
        </w:rPr>
        <w:t xml:space="preserve"> </w:t>
      </w:r>
      <w:r w:rsidR="00174AEE" w:rsidRPr="004E081A">
        <w:rPr>
          <w:sz w:val="24"/>
          <w:szCs w:val="24"/>
        </w:rPr>
        <w:t>тыс</w:t>
      </w:r>
      <w:r w:rsidR="00174AEE" w:rsidRPr="00AC1DA2">
        <w:rPr>
          <w:sz w:val="24"/>
          <w:szCs w:val="24"/>
        </w:rPr>
        <w:t>. руб</w:t>
      </w:r>
      <w:r w:rsidR="00174AEE">
        <w:rPr>
          <w:sz w:val="24"/>
          <w:szCs w:val="24"/>
        </w:rPr>
        <w:t>.</w:t>
      </w:r>
      <w:r w:rsidR="00174AEE" w:rsidRPr="002D42EF">
        <w:rPr>
          <w:sz w:val="24"/>
          <w:szCs w:val="24"/>
        </w:rPr>
        <w:t xml:space="preserve"> или </w:t>
      </w:r>
      <w:r w:rsidR="00774705">
        <w:rPr>
          <w:sz w:val="24"/>
          <w:szCs w:val="24"/>
        </w:rPr>
        <w:t>6,2</w:t>
      </w:r>
      <w:r w:rsidR="00174AEE" w:rsidRPr="0020351F">
        <w:rPr>
          <w:sz w:val="24"/>
          <w:szCs w:val="24"/>
        </w:rPr>
        <w:t xml:space="preserve"> процент</w:t>
      </w:r>
      <w:r w:rsidR="00FD63F8">
        <w:rPr>
          <w:sz w:val="24"/>
          <w:szCs w:val="24"/>
        </w:rPr>
        <w:t>а</w:t>
      </w:r>
      <w:r w:rsidR="00174AEE" w:rsidRPr="0020351F">
        <w:rPr>
          <w:sz w:val="24"/>
          <w:szCs w:val="24"/>
        </w:rPr>
        <w:t xml:space="preserve"> от объема </w:t>
      </w:r>
      <w:r w:rsidR="00174AEE">
        <w:rPr>
          <w:sz w:val="24"/>
          <w:szCs w:val="24"/>
        </w:rPr>
        <w:t xml:space="preserve">собственных </w:t>
      </w:r>
      <w:r w:rsidR="00174AEE" w:rsidRPr="0020351F">
        <w:rPr>
          <w:sz w:val="24"/>
          <w:szCs w:val="24"/>
        </w:rPr>
        <w:t>доходов бюджета города на 201</w:t>
      </w:r>
      <w:r w:rsidR="00974DF9">
        <w:rPr>
          <w:sz w:val="24"/>
          <w:szCs w:val="24"/>
        </w:rPr>
        <w:t>9</w:t>
      </w:r>
      <w:r w:rsidR="00174AEE"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</w:t>
      </w:r>
      <w:r w:rsidR="00174AEE">
        <w:rPr>
          <w:sz w:val="24"/>
          <w:szCs w:val="24"/>
        </w:rPr>
        <w:t>.</w:t>
      </w:r>
    </w:p>
    <w:p w:rsidR="00697CDC" w:rsidRPr="0020351F" w:rsidRDefault="00697CDC" w:rsidP="00697CDC">
      <w:pPr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2. Утвердить основные характеристики бюджета города на 20</w:t>
      </w:r>
      <w:r w:rsidR="00974DF9">
        <w:rPr>
          <w:sz w:val="24"/>
          <w:szCs w:val="24"/>
        </w:rPr>
        <w:t>20</w:t>
      </w:r>
      <w:r w:rsidRPr="0020351F">
        <w:rPr>
          <w:sz w:val="24"/>
          <w:szCs w:val="24"/>
        </w:rPr>
        <w:t xml:space="preserve"> год и на 20</w:t>
      </w:r>
      <w:r w:rsidR="00174AEE">
        <w:rPr>
          <w:sz w:val="24"/>
          <w:szCs w:val="24"/>
        </w:rPr>
        <w:t>2</w:t>
      </w:r>
      <w:r w:rsidR="00974DF9">
        <w:rPr>
          <w:sz w:val="24"/>
          <w:szCs w:val="24"/>
        </w:rPr>
        <w:t>1</w:t>
      </w:r>
      <w:r w:rsidRPr="0020351F">
        <w:rPr>
          <w:sz w:val="24"/>
          <w:szCs w:val="24"/>
        </w:rPr>
        <w:t xml:space="preserve"> год:</w:t>
      </w:r>
    </w:p>
    <w:p w:rsidR="00697CDC" w:rsidRPr="0020351F" w:rsidRDefault="00697CDC" w:rsidP="00697CDC">
      <w:pPr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доходов бюджета города на 20</w:t>
      </w:r>
      <w:r w:rsidR="00974DF9">
        <w:rPr>
          <w:sz w:val="24"/>
          <w:szCs w:val="24"/>
        </w:rPr>
        <w:t>20</w:t>
      </w:r>
      <w:r w:rsidRPr="0020351F">
        <w:rPr>
          <w:sz w:val="24"/>
          <w:szCs w:val="24"/>
        </w:rPr>
        <w:t xml:space="preserve"> год в сумме </w:t>
      </w:r>
      <w:r w:rsidR="00774705">
        <w:rPr>
          <w:sz w:val="24"/>
          <w:szCs w:val="24"/>
        </w:rPr>
        <w:t>1</w:t>
      </w:r>
      <w:r w:rsidR="00805D89">
        <w:rPr>
          <w:sz w:val="24"/>
          <w:szCs w:val="24"/>
        </w:rPr>
        <w:t>7</w:t>
      </w:r>
      <w:r w:rsidR="00774705">
        <w:rPr>
          <w:sz w:val="24"/>
          <w:szCs w:val="24"/>
        </w:rPr>
        <w:t> </w:t>
      </w:r>
      <w:r w:rsidR="00805D89">
        <w:rPr>
          <w:sz w:val="24"/>
          <w:szCs w:val="24"/>
        </w:rPr>
        <w:t>600</w:t>
      </w:r>
      <w:r w:rsidR="00774705">
        <w:rPr>
          <w:sz w:val="24"/>
          <w:szCs w:val="24"/>
        </w:rPr>
        <w:t> </w:t>
      </w:r>
      <w:r w:rsidR="00805D89">
        <w:rPr>
          <w:sz w:val="24"/>
          <w:szCs w:val="24"/>
        </w:rPr>
        <w:t>408</w:t>
      </w:r>
      <w:r w:rsidR="00774705">
        <w:rPr>
          <w:sz w:val="24"/>
          <w:szCs w:val="24"/>
        </w:rPr>
        <w:t>,</w:t>
      </w:r>
      <w:r w:rsidR="00805D89">
        <w:rPr>
          <w:sz w:val="24"/>
          <w:szCs w:val="24"/>
        </w:rPr>
        <w:t>6</w:t>
      </w:r>
      <w:r w:rsidRPr="0020351F">
        <w:rPr>
          <w:sz w:val="24"/>
          <w:szCs w:val="24"/>
        </w:rPr>
        <w:t xml:space="preserve"> тыс. руб. и на 20</w:t>
      </w:r>
      <w:r w:rsidR="00174AEE">
        <w:rPr>
          <w:sz w:val="24"/>
          <w:szCs w:val="24"/>
        </w:rPr>
        <w:t>2</w:t>
      </w:r>
      <w:r w:rsidR="00974DF9">
        <w:rPr>
          <w:sz w:val="24"/>
          <w:szCs w:val="24"/>
        </w:rPr>
        <w:t>1</w:t>
      </w:r>
      <w:r w:rsidRPr="0020351F">
        <w:rPr>
          <w:sz w:val="24"/>
          <w:szCs w:val="24"/>
        </w:rPr>
        <w:t xml:space="preserve"> год в сумме </w:t>
      </w:r>
      <w:r w:rsidR="00774705">
        <w:rPr>
          <w:sz w:val="24"/>
          <w:szCs w:val="24"/>
        </w:rPr>
        <w:t>1</w:t>
      </w:r>
      <w:r w:rsidR="00805D89">
        <w:rPr>
          <w:sz w:val="24"/>
          <w:szCs w:val="24"/>
        </w:rPr>
        <w:t>7</w:t>
      </w:r>
      <w:r w:rsidR="00774705">
        <w:rPr>
          <w:sz w:val="24"/>
          <w:szCs w:val="24"/>
        </w:rPr>
        <w:t> </w:t>
      </w:r>
      <w:r w:rsidR="00805D89">
        <w:rPr>
          <w:sz w:val="24"/>
          <w:szCs w:val="24"/>
        </w:rPr>
        <w:t>234</w:t>
      </w:r>
      <w:r w:rsidR="00774705">
        <w:rPr>
          <w:sz w:val="24"/>
          <w:szCs w:val="24"/>
        </w:rPr>
        <w:t> </w:t>
      </w:r>
      <w:r w:rsidR="00805D89">
        <w:rPr>
          <w:sz w:val="24"/>
          <w:szCs w:val="24"/>
        </w:rPr>
        <w:t>972</w:t>
      </w:r>
      <w:r w:rsidR="00774705">
        <w:rPr>
          <w:sz w:val="24"/>
          <w:szCs w:val="24"/>
        </w:rPr>
        <w:t>,</w:t>
      </w:r>
      <w:r w:rsidR="00805D89">
        <w:rPr>
          <w:sz w:val="24"/>
          <w:szCs w:val="24"/>
        </w:rPr>
        <w:t>0</w:t>
      </w:r>
      <w:r w:rsidRPr="0020351F">
        <w:rPr>
          <w:sz w:val="24"/>
          <w:szCs w:val="24"/>
        </w:rPr>
        <w:t xml:space="preserve"> тыс. руб.;</w:t>
      </w:r>
    </w:p>
    <w:p w:rsidR="00697CDC" w:rsidRPr="0020351F" w:rsidRDefault="00697CDC" w:rsidP="00697CDC">
      <w:pPr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расходов бюджета города на 20</w:t>
      </w:r>
      <w:r w:rsidR="00974DF9">
        <w:rPr>
          <w:sz w:val="24"/>
          <w:szCs w:val="24"/>
        </w:rPr>
        <w:t>20</w:t>
      </w:r>
      <w:r w:rsidRPr="0020351F">
        <w:rPr>
          <w:sz w:val="24"/>
          <w:szCs w:val="24"/>
        </w:rPr>
        <w:t xml:space="preserve"> год в сумме </w:t>
      </w:r>
      <w:r w:rsidR="00774705">
        <w:rPr>
          <w:sz w:val="24"/>
          <w:szCs w:val="24"/>
        </w:rPr>
        <w:t>1</w:t>
      </w:r>
      <w:r w:rsidR="00805D89">
        <w:rPr>
          <w:sz w:val="24"/>
          <w:szCs w:val="24"/>
        </w:rPr>
        <w:t>7</w:t>
      </w:r>
      <w:r w:rsidR="00774705">
        <w:rPr>
          <w:sz w:val="24"/>
          <w:szCs w:val="24"/>
        </w:rPr>
        <w:t> </w:t>
      </w:r>
      <w:r w:rsidR="00805D89">
        <w:rPr>
          <w:sz w:val="24"/>
          <w:szCs w:val="24"/>
        </w:rPr>
        <w:t>857</w:t>
      </w:r>
      <w:r w:rsidR="00774705">
        <w:rPr>
          <w:sz w:val="24"/>
          <w:szCs w:val="24"/>
        </w:rPr>
        <w:t> </w:t>
      </w:r>
      <w:r w:rsidR="00805D89">
        <w:rPr>
          <w:sz w:val="24"/>
          <w:szCs w:val="24"/>
        </w:rPr>
        <w:t>201</w:t>
      </w:r>
      <w:r w:rsidR="00774705">
        <w:rPr>
          <w:sz w:val="24"/>
          <w:szCs w:val="24"/>
        </w:rPr>
        <w:t>,</w:t>
      </w:r>
      <w:r w:rsidR="00805D89">
        <w:rPr>
          <w:sz w:val="24"/>
          <w:szCs w:val="24"/>
        </w:rPr>
        <w:t>5</w:t>
      </w:r>
      <w:r w:rsidRPr="000D6DED">
        <w:rPr>
          <w:sz w:val="24"/>
          <w:szCs w:val="24"/>
        </w:rPr>
        <w:t xml:space="preserve"> тыс</w:t>
      </w:r>
      <w:r w:rsidRPr="00CA54B8">
        <w:rPr>
          <w:sz w:val="24"/>
          <w:szCs w:val="24"/>
        </w:rPr>
        <w:t xml:space="preserve">. руб., в том числе условно утвержденные расходы в сумме </w:t>
      </w:r>
      <w:r w:rsidR="00805D89" w:rsidRPr="00805D89">
        <w:rPr>
          <w:sz w:val="24"/>
          <w:szCs w:val="24"/>
        </w:rPr>
        <w:t>201</w:t>
      </w:r>
      <w:r w:rsidRPr="00805D89">
        <w:rPr>
          <w:sz w:val="24"/>
          <w:szCs w:val="24"/>
        </w:rPr>
        <w:t> </w:t>
      </w:r>
      <w:r w:rsidR="00805D89">
        <w:rPr>
          <w:sz w:val="24"/>
          <w:szCs w:val="24"/>
        </w:rPr>
        <w:t>537</w:t>
      </w:r>
      <w:r w:rsidRPr="00CA54B8">
        <w:rPr>
          <w:sz w:val="24"/>
          <w:szCs w:val="24"/>
        </w:rPr>
        <w:t xml:space="preserve"> тыс. руб., и на 20</w:t>
      </w:r>
      <w:r w:rsidR="00174AEE">
        <w:rPr>
          <w:sz w:val="24"/>
          <w:szCs w:val="24"/>
        </w:rPr>
        <w:t>2</w:t>
      </w:r>
      <w:r w:rsidR="00974DF9">
        <w:rPr>
          <w:sz w:val="24"/>
          <w:szCs w:val="24"/>
        </w:rPr>
        <w:t>1</w:t>
      </w:r>
      <w:r w:rsidRPr="00CA54B8">
        <w:rPr>
          <w:sz w:val="24"/>
          <w:szCs w:val="24"/>
        </w:rPr>
        <w:t xml:space="preserve"> год в сумме </w:t>
      </w:r>
      <w:r w:rsidR="00774705">
        <w:rPr>
          <w:sz w:val="24"/>
          <w:szCs w:val="24"/>
        </w:rPr>
        <w:t>1</w:t>
      </w:r>
      <w:r w:rsidR="00805D89">
        <w:rPr>
          <w:sz w:val="24"/>
          <w:szCs w:val="24"/>
        </w:rPr>
        <w:t>7</w:t>
      </w:r>
      <w:r w:rsidR="00774705">
        <w:rPr>
          <w:sz w:val="24"/>
          <w:szCs w:val="24"/>
        </w:rPr>
        <w:t> </w:t>
      </w:r>
      <w:r w:rsidR="00805D89">
        <w:rPr>
          <w:sz w:val="24"/>
          <w:szCs w:val="24"/>
        </w:rPr>
        <w:t>505</w:t>
      </w:r>
      <w:r w:rsidR="00774705">
        <w:rPr>
          <w:sz w:val="24"/>
          <w:szCs w:val="24"/>
        </w:rPr>
        <w:t> </w:t>
      </w:r>
      <w:r w:rsidR="00805D89">
        <w:rPr>
          <w:sz w:val="24"/>
          <w:szCs w:val="24"/>
        </w:rPr>
        <w:t>985</w:t>
      </w:r>
      <w:r w:rsidR="00774705">
        <w:rPr>
          <w:sz w:val="24"/>
          <w:szCs w:val="24"/>
        </w:rPr>
        <w:t>,</w:t>
      </w:r>
      <w:r w:rsidR="00805D89">
        <w:rPr>
          <w:sz w:val="24"/>
          <w:szCs w:val="24"/>
        </w:rPr>
        <w:t>5</w:t>
      </w:r>
      <w:r w:rsidRPr="00CA54B8">
        <w:rPr>
          <w:sz w:val="24"/>
          <w:szCs w:val="24"/>
        </w:rPr>
        <w:t xml:space="preserve"> тыс. руб., в том числе условно утвержденные расходы в сумме </w:t>
      </w:r>
      <w:r w:rsidRPr="00805D89">
        <w:rPr>
          <w:sz w:val="24"/>
          <w:szCs w:val="24"/>
        </w:rPr>
        <w:t>3</w:t>
      </w:r>
      <w:r w:rsidR="00805D89" w:rsidRPr="00805D89">
        <w:rPr>
          <w:sz w:val="24"/>
          <w:szCs w:val="24"/>
        </w:rPr>
        <w:t>86</w:t>
      </w:r>
      <w:r w:rsidRPr="00805D89">
        <w:rPr>
          <w:sz w:val="24"/>
          <w:szCs w:val="24"/>
        </w:rPr>
        <w:t> </w:t>
      </w:r>
      <w:r w:rsidR="00805D89">
        <w:rPr>
          <w:sz w:val="24"/>
          <w:szCs w:val="24"/>
        </w:rPr>
        <w:t>793</w:t>
      </w:r>
      <w:r w:rsidRPr="00CA54B8">
        <w:rPr>
          <w:sz w:val="24"/>
          <w:szCs w:val="24"/>
        </w:rPr>
        <w:t xml:space="preserve"> тыс. руб.;</w:t>
      </w:r>
    </w:p>
    <w:p w:rsidR="00697CDC" w:rsidRDefault="00697CDC" w:rsidP="00697CDC">
      <w:pPr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 xml:space="preserve">- </w:t>
      </w:r>
      <w:r w:rsidR="00174AEE" w:rsidRPr="0020351F">
        <w:rPr>
          <w:sz w:val="24"/>
          <w:szCs w:val="24"/>
        </w:rPr>
        <w:t>размер дефицита бюджета города на 20</w:t>
      </w:r>
      <w:r w:rsidR="00974DF9">
        <w:rPr>
          <w:sz w:val="24"/>
          <w:szCs w:val="24"/>
        </w:rPr>
        <w:t>20</w:t>
      </w:r>
      <w:r w:rsidR="00174AEE" w:rsidRPr="0020351F">
        <w:rPr>
          <w:sz w:val="24"/>
          <w:szCs w:val="24"/>
        </w:rPr>
        <w:t xml:space="preserve"> год в сумме </w:t>
      </w:r>
      <w:r w:rsidR="00774705">
        <w:rPr>
          <w:sz w:val="24"/>
          <w:szCs w:val="24"/>
        </w:rPr>
        <w:t>256 792,9</w:t>
      </w:r>
      <w:r w:rsidR="00174AEE" w:rsidRPr="0020351F">
        <w:rPr>
          <w:sz w:val="24"/>
          <w:szCs w:val="24"/>
        </w:rPr>
        <w:t xml:space="preserve"> тыс. руб. или </w:t>
      </w:r>
      <w:r w:rsidR="00774705">
        <w:rPr>
          <w:sz w:val="24"/>
          <w:szCs w:val="24"/>
        </w:rPr>
        <w:t>5,3</w:t>
      </w:r>
      <w:r w:rsidR="00174AEE" w:rsidRPr="0020351F">
        <w:rPr>
          <w:sz w:val="24"/>
          <w:szCs w:val="24"/>
        </w:rPr>
        <w:t xml:space="preserve"> процент</w:t>
      </w:r>
      <w:r w:rsidR="00FD63F8">
        <w:rPr>
          <w:sz w:val="24"/>
          <w:szCs w:val="24"/>
        </w:rPr>
        <w:t>а</w:t>
      </w:r>
      <w:r w:rsidR="00174AEE" w:rsidRPr="0020351F">
        <w:rPr>
          <w:sz w:val="24"/>
          <w:szCs w:val="24"/>
        </w:rPr>
        <w:t xml:space="preserve"> от объема </w:t>
      </w:r>
      <w:r w:rsidR="00174AEE">
        <w:rPr>
          <w:sz w:val="24"/>
          <w:szCs w:val="24"/>
        </w:rPr>
        <w:t xml:space="preserve">собственных </w:t>
      </w:r>
      <w:r w:rsidR="00174AEE" w:rsidRPr="0020351F">
        <w:rPr>
          <w:sz w:val="24"/>
          <w:szCs w:val="24"/>
        </w:rPr>
        <w:t>доходов бюджета города на 20</w:t>
      </w:r>
      <w:r w:rsidR="00974DF9">
        <w:rPr>
          <w:sz w:val="24"/>
          <w:szCs w:val="24"/>
        </w:rPr>
        <w:t>20</w:t>
      </w:r>
      <w:r w:rsidR="00174AEE"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отчислений, размер </w:t>
      </w:r>
      <w:r w:rsidR="00174AEE">
        <w:rPr>
          <w:sz w:val="24"/>
          <w:szCs w:val="24"/>
        </w:rPr>
        <w:t>дефицита</w:t>
      </w:r>
      <w:r w:rsidR="00174AEE" w:rsidRPr="0020351F">
        <w:rPr>
          <w:sz w:val="24"/>
          <w:szCs w:val="24"/>
        </w:rPr>
        <w:t xml:space="preserve"> бюджета города на 20</w:t>
      </w:r>
      <w:r w:rsidR="00174AEE">
        <w:rPr>
          <w:sz w:val="24"/>
          <w:szCs w:val="24"/>
        </w:rPr>
        <w:t>2</w:t>
      </w:r>
      <w:r w:rsidR="00974DF9">
        <w:rPr>
          <w:sz w:val="24"/>
          <w:szCs w:val="24"/>
        </w:rPr>
        <w:t>1</w:t>
      </w:r>
      <w:r w:rsidR="00174AEE" w:rsidRPr="0020351F">
        <w:rPr>
          <w:sz w:val="24"/>
          <w:szCs w:val="24"/>
        </w:rPr>
        <w:t xml:space="preserve"> год в сумме </w:t>
      </w:r>
      <w:r w:rsidR="00774705">
        <w:rPr>
          <w:sz w:val="24"/>
          <w:szCs w:val="24"/>
        </w:rPr>
        <w:t>271 013,5</w:t>
      </w:r>
      <w:r w:rsidR="00174AEE" w:rsidRPr="0020351F">
        <w:rPr>
          <w:sz w:val="24"/>
          <w:szCs w:val="24"/>
        </w:rPr>
        <w:t xml:space="preserve"> тыс. руб. или </w:t>
      </w:r>
      <w:r w:rsidR="00774705">
        <w:rPr>
          <w:sz w:val="24"/>
          <w:szCs w:val="24"/>
        </w:rPr>
        <w:t>5,8</w:t>
      </w:r>
      <w:r w:rsidR="00174AEE" w:rsidRPr="0020351F">
        <w:rPr>
          <w:sz w:val="24"/>
          <w:szCs w:val="24"/>
        </w:rPr>
        <w:t xml:space="preserve"> процент</w:t>
      </w:r>
      <w:r w:rsidR="00174AEE">
        <w:rPr>
          <w:sz w:val="24"/>
          <w:szCs w:val="24"/>
        </w:rPr>
        <w:t>а</w:t>
      </w:r>
      <w:r w:rsidR="00174AEE" w:rsidRPr="0020351F">
        <w:rPr>
          <w:sz w:val="24"/>
          <w:szCs w:val="24"/>
        </w:rPr>
        <w:t xml:space="preserve"> от объема </w:t>
      </w:r>
      <w:r w:rsidR="00174AEE">
        <w:rPr>
          <w:sz w:val="24"/>
          <w:szCs w:val="24"/>
        </w:rPr>
        <w:t>собственных</w:t>
      </w:r>
      <w:r w:rsidR="00174AEE" w:rsidRPr="0020351F">
        <w:rPr>
          <w:sz w:val="24"/>
          <w:szCs w:val="24"/>
        </w:rPr>
        <w:t xml:space="preserve"> доходов бюджета города на 20</w:t>
      </w:r>
      <w:r w:rsidR="00174AEE">
        <w:rPr>
          <w:sz w:val="24"/>
          <w:szCs w:val="24"/>
        </w:rPr>
        <w:t>2</w:t>
      </w:r>
      <w:r w:rsidR="00974DF9">
        <w:rPr>
          <w:sz w:val="24"/>
          <w:szCs w:val="24"/>
        </w:rPr>
        <w:t>1</w:t>
      </w:r>
      <w:r w:rsidR="00174AEE"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отчислений.</w:t>
      </w:r>
    </w:p>
    <w:p w:rsidR="00697CDC" w:rsidRPr="000D46BF" w:rsidRDefault="00697CDC" w:rsidP="00697CD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D46BF">
        <w:rPr>
          <w:sz w:val="24"/>
          <w:szCs w:val="24"/>
        </w:rPr>
        <w:t xml:space="preserve">. </w:t>
      </w:r>
      <w:r w:rsidR="00174AEE" w:rsidRPr="000D46BF">
        <w:rPr>
          <w:sz w:val="24"/>
          <w:szCs w:val="24"/>
        </w:rPr>
        <w:t>Установить предельный об</w:t>
      </w:r>
      <w:r w:rsidR="00174AEE">
        <w:rPr>
          <w:sz w:val="24"/>
          <w:szCs w:val="24"/>
        </w:rPr>
        <w:t>ъем муниципального долга на 201</w:t>
      </w:r>
      <w:r w:rsidR="00974DF9">
        <w:rPr>
          <w:sz w:val="24"/>
          <w:szCs w:val="24"/>
        </w:rPr>
        <w:t>9</w:t>
      </w:r>
      <w:r w:rsidR="00174AEE" w:rsidRPr="000D46BF">
        <w:rPr>
          <w:sz w:val="24"/>
          <w:szCs w:val="24"/>
        </w:rPr>
        <w:t xml:space="preserve"> год в сумме </w:t>
      </w:r>
      <w:r w:rsidR="00774705">
        <w:rPr>
          <w:sz w:val="24"/>
          <w:szCs w:val="24"/>
        </w:rPr>
        <w:t>4 724 650,8</w:t>
      </w:r>
      <w:r w:rsidR="00174AEE">
        <w:rPr>
          <w:sz w:val="24"/>
          <w:szCs w:val="24"/>
        </w:rPr>
        <w:t xml:space="preserve"> </w:t>
      </w:r>
      <w:r w:rsidR="00174AEE" w:rsidRPr="000D46BF">
        <w:rPr>
          <w:sz w:val="24"/>
          <w:szCs w:val="24"/>
        </w:rPr>
        <w:t>тыс. руб., на 20</w:t>
      </w:r>
      <w:r w:rsidR="00974DF9">
        <w:rPr>
          <w:sz w:val="24"/>
          <w:szCs w:val="24"/>
        </w:rPr>
        <w:t>20</w:t>
      </w:r>
      <w:r w:rsidR="00174AEE" w:rsidRPr="000D46BF">
        <w:rPr>
          <w:sz w:val="24"/>
          <w:szCs w:val="24"/>
        </w:rPr>
        <w:t xml:space="preserve"> год в сумме</w:t>
      </w:r>
      <w:r w:rsidR="00174AEE">
        <w:rPr>
          <w:sz w:val="24"/>
          <w:szCs w:val="24"/>
        </w:rPr>
        <w:t xml:space="preserve"> </w:t>
      </w:r>
      <w:r w:rsidR="00774705">
        <w:rPr>
          <w:sz w:val="24"/>
          <w:szCs w:val="24"/>
        </w:rPr>
        <w:t>4 816 110,6</w:t>
      </w:r>
      <w:r w:rsidR="00174AEE" w:rsidRPr="000D46BF">
        <w:rPr>
          <w:sz w:val="24"/>
          <w:szCs w:val="24"/>
        </w:rPr>
        <w:t xml:space="preserve"> тыс. руб., на 20</w:t>
      </w:r>
      <w:r w:rsidR="00174AEE">
        <w:rPr>
          <w:sz w:val="24"/>
          <w:szCs w:val="24"/>
        </w:rPr>
        <w:t>2</w:t>
      </w:r>
      <w:r w:rsidR="00974DF9">
        <w:rPr>
          <w:sz w:val="24"/>
          <w:szCs w:val="24"/>
        </w:rPr>
        <w:t>1</w:t>
      </w:r>
      <w:r w:rsidR="00174AEE" w:rsidRPr="000D46BF">
        <w:rPr>
          <w:sz w:val="24"/>
          <w:szCs w:val="24"/>
        </w:rPr>
        <w:t xml:space="preserve"> год в сумме </w:t>
      </w:r>
      <w:r w:rsidR="00774705">
        <w:rPr>
          <w:sz w:val="24"/>
          <w:szCs w:val="24"/>
        </w:rPr>
        <w:t>4 679 609,2</w:t>
      </w:r>
      <w:r w:rsidR="00174AEE">
        <w:rPr>
          <w:sz w:val="24"/>
          <w:szCs w:val="24"/>
        </w:rPr>
        <w:t xml:space="preserve"> </w:t>
      </w:r>
      <w:r w:rsidR="00174AEE" w:rsidRPr="000D46BF">
        <w:rPr>
          <w:sz w:val="24"/>
          <w:szCs w:val="24"/>
        </w:rPr>
        <w:t>тыс. руб.</w:t>
      </w:r>
    </w:p>
    <w:p w:rsidR="00697CDC" w:rsidRPr="000D46BF" w:rsidRDefault="00174AEE" w:rsidP="00697CDC">
      <w:pPr>
        <w:ind w:firstLine="709"/>
        <w:jc w:val="both"/>
        <w:rPr>
          <w:sz w:val="24"/>
          <w:szCs w:val="24"/>
        </w:rPr>
      </w:pPr>
      <w:r w:rsidRPr="000D46BF">
        <w:rPr>
          <w:sz w:val="24"/>
          <w:szCs w:val="24"/>
        </w:rPr>
        <w:t>Установить верхний предел муниципального долга по долговым обязательствам Новокузнецкого городского округа по состоянию на 1 января 20</w:t>
      </w:r>
      <w:r w:rsidR="00974DF9">
        <w:rPr>
          <w:sz w:val="24"/>
          <w:szCs w:val="24"/>
        </w:rPr>
        <w:t>20</w:t>
      </w:r>
      <w:r w:rsidRPr="000D46BF">
        <w:rPr>
          <w:sz w:val="24"/>
          <w:szCs w:val="24"/>
        </w:rPr>
        <w:t xml:space="preserve"> года в размере </w:t>
      </w:r>
      <w:r w:rsidR="00192640">
        <w:rPr>
          <w:sz w:val="24"/>
          <w:szCs w:val="24"/>
        </w:rPr>
        <w:t>3 984 394</w:t>
      </w:r>
      <w:r w:rsidR="00774705">
        <w:rPr>
          <w:sz w:val="24"/>
          <w:szCs w:val="24"/>
        </w:rPr>
        <w:t>,1</w:t>
      </w:r>
      <w:r>
        <w:rPr>
          <w:sz w:val="24"/>
          <w:szCs w:val="24"/>
        </w:rPr>
        <w:t xml:space="preserve">  </w:t>
      </w:r>
      <w:r w:rsidRPr="000D46BF">
        <w:rPr>
          <w:sz w:val="24"/>
          <w:szCs w:val="24"/>
        </w:rPr>
        <w:t xml:space="preserve">тыс. руб., в том числе верхний предел долга по муниципальным гарантиям – </w:t>
      </w:r>
      <w:r w:rsidRPr="00B72C82">
        <w:rPr>
          <w:sz w:val="24"/>
          <w:szCs w:val="24"/>
        </w:rPr>
        <w:t>0,0</w:t>
      </w:r>
      <w:r w:rsidRPr="000D46BF">
        <w:rPr>
          <w:sz w:val="24"/>
          <w:szCs w:val="24"/>
        </w:rPr>
        <w:t xml:space="preserve"> тыс. руб., по состоянию на 1 января 20</w:t>
      </w:r>
      <w:r>
        <w:rPr>
          <w:sz w:val="24"/>
          <w:szCs w:val="24"/>
        </w:rPr>
        <w:t>2</w:t>
      </w:r>
      <w:r w:rsidR="00974DF9">
        <w:rPr>
          <w:sz w:val="24"/>
          <w:szCs w:val="24"/>
        </w:rPr>
        <w:t>1</w:t>
      </w:r>
      <w:r w:rsidRPr="000D46BF">
        <w:rPr>
          <w:sz w:val="24"/>
          <w:szCs w:val="24"/>
        </w:rPr>
        <w:t xml:space="preserve"> года </w:t>
      </w:r>
      <w:r w:rsidR="00F11AED">
        <w:rPr>
          <w:sz w:val="24"/>
          <w:szCs w:val="24"/>
        </w:rPr>
        <w:t xml:space="preserve">- </w:t>
      </w:r>
      <w:r w:rsidRPr="000D46BF">
        <w:rPr>
          <w:sz w:val="24"/>
          <w:szCs w:val="24"/>
        </w:rPr>
        <w:t>в размере</w:t>
      </w:r>
      <w:r>
        <w:rPr>
          <w:sz w:val="24"/>
          <w:szCs w:val="24"/>
        </w:rPr>
        <w:t xml:space="preserve"> </w:t>
      </w:r>
      <w:r w:rsidR="00192640">
        <w:rPr>
          <w:sz w:val="24"/>
          <w:szCs w:val="24"/>
        </w:rPr>
        <w:t>4 241 187</w:t>
      </w:r>
      <w:r w:rsidR="00774705">
        <w:rPr>
          <w:sz w:val="24"/>
          <w:szCs w:val="24"/>
        </w:rPr>
        <w:t>,0</w:t>
      </w:r>
      <w:r w:rsidRPr="000D46BF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0D46BF">
        <w:rPr>
          <w:sz w:val="24"/>
          <w:szCs w:val="24"/>
        </w:rPr>
        <w:t>ыс. руб., в том числе верхний предел долга по муниципальным гарантиям – 0,0 тыс. руб., по состоя</w:t>
      </w:r>
      <w:r>
        <w:rPr>
          <w:sz w:val="24"/>
          <w:szCs w:val="24"/>
        </w:rPr>
        <w:t xml:space="preserve">нию </w:t>
      </w:r>
      <w:r>
        <w:rPr>
          <w:sz w:val="24"/>
          <w:szCs w:val="24"/>
        </w:rPr>
        <w:lastRenderedPageBreak/>
        <w:t>на 1 января 202</w:t>
      </w:r>
      <w:r w:rsidR="00974DF9">
        <w:rPr>
          <w:sz w:val="24"/>
          <w:szCs w:val="24"/>
        </w:rPr>
        <w:t>2</w:t>
      </w:r>
      <w:r w:rsidRPr="000D46BF">
        <w:rPr>
          <w:sz w:val="24"/>
          <w:szCs w:val="24"/>
        </w:rPr>
        <w:t xml:space="preserve"> года</w:t>
      </w:r>
      <w:r w:rsidR="00F11AED">
        <w:rPr>
          <w:sz w:val="24"/>
          <w:szCs w:val="24"/>
        </w:rPr>
        <w:t xml:space="preserve"> -</w:t>
      </w:r>
      <w:r w:rsidRPr="000D46BF">
        <w:rPr>
          <w:sz w:val="24"/>
          <w:szCs w:val="24"/>
        </w:rPr>
        <w:t xml:space="preserve"> в размере</w:t>
      </w:r>
      <w:r>
        <w:rPr>
          <w:sz w:val="24"/>
          <w:szCs w:val="24"/>
        </w:rPr>
        <w:t xml:space="preserve"> </w:t>
      </w:r>
      <w:r w:rsidR="00192640">
        <w:rPr>
          <w:sz w:val="24"/>
          <w:szCs w:val="24"/>
        </w:rPr>
        <w:t>4 512 200</w:t>
      </w:r>
      <w:r w:rsidR="00774705">
        <w:rPr>
          <w:sz w:val="24"/>
          <w:szCs w:val="24"/>
        </w:rPr>
        <w:t>,5</w:t>
      </w:r>
      <w:r>
        <w:rPr>
          <w:sz w:val="24"/>
          <w:szCs w:val="24"/>
        </w:rPr>
        <w:t xml:space="preserve"> </w:t>
      </w:r>
      <w:r w:rsidRPr="000D46BF">
        <w:rPr>
          <w:sz w:val="24"/>
          <w:szCs w:val="24"/>
        </w:rPr>
        <w:t>тыс. руб., в том числе верхний предел долга по муниципальным гарантиям – 0,0 тыс. руб.</w:t>
      </w:r>
    </w:p>
    <w:p w:rsidR="00860D2D" w:rsidRPr="000D46BF" w:rsidRDefault="00860D2D" w:rsidP="003661C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0D46BF">
        <w:rPr>
          <w:sz w:val="24"/>
          <w:szCs w:val="24"/>
        </w:rPr>
        <w:t>. С целью недопущения роста муниципального долга Новокузнецкого городского округа объявить мораторий на предоставление муниципальных гарантий Новокузнецкого городского округа до 1 января 20</w:t>
      </w:r>
      <w:r w:rsidR="0007333A">
        <w:rPr>
          <w:sz w:val="24"/>
          <w:szCs w:val="24"/>
        </w:rPr>
        <w:t>2</w:t>
      </w:r>
      <w:r w:rsidR="00974DF9">
        <w:rPr>
          <w:sz w:val="24"/>
          <w:szCs w:val="24"/>
        </w:rPr>
        <w:t>2</w:t>
      </w:r>
      <w:r w:rsidRPr="000D46BF">
        <w:rPr>
          <w:sz w:val="24"/>
          <w:szCs w:val="24"/>
        </w:rPr>
        <w:t xml:space="preserve"> года.</w:t>
      </w:r>
    </w:p>
    <w:p w:rsidR="008A0782" w:rsidRPr="000D46BF" w:rsidRDefault="00860D2D" w:rsidP="00174AE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8A0782" w:rsidRPr="000D46BF">
        <w:rPr>
          <w:sz w:val="24"/>
          <w:szCs w:val="24"/>
        </w:rPr>
        <w:t>. Утвердить объем межбюджетных трансфертов, планируемых к получению в 201</w:t>
      </w:r>
      <w:r w:rsidR="00974DF9">
        <w:rPr>
          <w:sz w:val="24"/>
          <w:szCs w:val="24"/>
        </w:rPr>
        <w:t>9</w:t>
      </w:r>
      <w:r w:rsidR="008A0782" w:rsidRPr="000D46BF">
        <w:rPr>
          <w:sz w:val="24"/>
          <w:szCs w:val="24"/>
        </w:rPr>
        <w:t xml:space="preserve"> году, в сумме </w:t>
      </w:r>
      <w:r w:rsidR="00BF63C9">
        <w:rPr>
          <w:sz w:val="24"/>
          <w:szCs w:val="24"/>
        </w:rPr>
        <w:t>13 292 044,4</w:t>
      </w:r>
      <w:r w:rsidR="00174AEE">
        <w:rPr>
          <w:b/>
          <w:bCs/>
        </w:rPr>
        <w:t xml:space="preserve"> </w:t>
      </w:r>
      <w:r w:rsidR="008A0782" w:rsidRPr="000D46BF">
        <w:rPr>
          <w:sz w:val="24"/>
          <w:szCs w:val="24"/>
        </w:rPr>
        <w:t>тыс. руб., планируемых к получению в 20</w:t>
      </w:r>
      <w:r w:rsidR="00974DF9">
        <w:rPr>
          <w:sz w:val="24"/>
          <w:szCs w:val="24"/>
        </w:rPr>
        <w:t>20</w:t>
      </w:r>
      <w:r w:rsidR="008A0782" w:rsidRPr="000D46BF">
        <w:rPr>
          <w:sz w:val="24"/>
          <w:szCs w:val="24"/>
        </w:rPr>
        <w:t xml:space="preserve"> году,</w:t>
      </w:r>
      <w:r w:rsidR="00F11AED">
        <w:rPr>
          <w:sz w:val="24"/>
          <w:szCs w:val="24"/>
        </w:rPr>
        <w:t xml:space="preserve"> -</w:t>
      </w:r>
      <w:r w:rsidR="008A0782" w:rsidRPr="000D46BF">
        <w:rPr>
          <w:sz w:val="24"/>
          <w:szCs w:val="24"/>
        </w:rPr>
        <w:t xml:space="preserve"> в сумме </w:t>
      </w:r>
      <w:r w:rsidR="00BF63C9">
        <w:rPr>
          <w:sz w:val="24"/>
          <w:szCs w:val="24"/>
        </w:rPr>
        <w:t>11 019 264,4</w:t>
      </w:r>
      <w:r w:rsidR="00174AEE">
        <w:rPr>
          <w:b/>
          <w:bCs/>
        </w:rPr>
        <w:t xml:space="preserve"> </w:t>
      </w:r>
      <w:r w:rsidR="007F3EBB">
        <w:rPr>
          <w:sz w:val="24"/>
          <w:szCs w:val="24"/>
        </w:rPr>
        <w:t xml:space="preserve"> </w:t>
      </w:r>
      <w:r w:rsidR="008A0782" w:rsidRPr="000D46BF">
        <w:rPr>
          <w:sz w:val="24"/>
          <w:szCs w:val="24"/>
        </w:rPr>
        <w:t>тыс. руб., планируемых к получению в 20</w:t>
      </w:r>
      <w:r w:rsidR="00174AEE">
        <w:rPr>
          <w:sz w:val="24"/>
          <w:szCs w:val="24"/>
        </w:rPr>
        <w:t>2</w:t>
      </w:r>
      <w:r w:rsidR="00974DF9">
        <w:rPr>
          <w:sz w:val="24"/>
          <w:szCs w:val="24"/>
        </w:rPr>
        <w:t>1</w:t>
      </w:r>
      <w:r w:rsidR="008A0782" w:rsidRPr="000D46BF">
        <w:rPr>
          <w:sz w:val="24"/>
          <w:szCs w:val="24"/>
        </w:rPr>
        <w:t xml:space="preserve"> году, </w:t>
      </w:r>
      <w:r w:rsidR="00F11AED">
        <w:rPr>
          <w:sz w:val="24"/>
          <w:szCs w:val="24"/>
        </w:rPr>
        <w:t xml:space="preserve">- </w:t>
      </w:r>
      <w:r w:rsidR="008A0782" w:rsidRPr="000D46BF">
        <w:rPr>
          <w:sz w:val="24"/>
          <w:szCs w:val="24"/>
        </w:rPr>
        <w:t>в сумме</w:t>
      </w:r>
      <w:r w:rsidR="007F3EBB">
        <w:rPr>
          <w:sz w:val="24"/>
          <w:szCs w:val="24"/>
        </w:rPr>
        <w:t xml:space="preserve"> </w:t>
      </w:r>
      <w:r w:rsidR="00BF63C9">
        <w:rPr>
          <w:sz w:val="24"/>
          <w:szCs w:val="24"/>
        </w:rPr>
        <w:t>10 653 827,6</w:t>
      </w:r>
      <w:r w:rsidR="00174AEE">
        <w:rPr>
          <w:b/>
          <w:bCs/>
        </w:rPr>
        <w:t xml:space="preserve"> </w:t>
      </w:r>
      <w:r w:rsidR="008A0782" w:rsidRPr="000D46BF">
        <w:rPr>
          <w:sz w:val="24"/>
          <w:szCs w:val="24"/>
        </w:rPr>
        <w:t>тыс. руб.</w:t>
      </w:r>
    </w:p>
    <w:p w:rsidR="009C3F05" w:rsidRPr="00F74E1C" w:rsidRDefault="00860D2D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 w:rsidRPr="00F74E1C">
        <w:rPr>
          <w:sz w:val="24"/>
          <w:szCs w:val="24"/>
        </w:rPr>
        <w:t>6</w:t>
      </w:r>
      <w:r w:rsidR="00730BE0" w:rsidRPr="00F74E1C">
        <w:rPr>
          <w:sz w:val="24"/>
          <w:szCs w:val="24"/>
        </w:rPr>
        <w:t xml:space="preserve">. </w:t>
      </w:r>
      <w:r w:rsidR="009C3F05" w:rsidRPr="00F74E1C">
        <w:rPr>
          <w:rFonts w:eastAsiaTheme="minorHAnsi"/>
          <w:sz w:val="24"/>
          <w:szCs w:val="24"/>
          <w:lang w:eastAsia="en-US"/>
        </w:rPr>
        <w:t>Утвердить нормативы отчислений в бюджет города для муниципальных унитарных предприятий Новокузнецкого городского округа от части прибыли, остающейся после уплаты налогов и иных обязательных платежей, по итогам деятельности соответственно за 201</w:t>
      </w:r>
      <w:r w:rsidR="00974DF9">
        <w:rPr>
          <w:rFonts w:eastAsiaTheme="minorHAnsi"/>
          <w:sz w:val="24"/>
          <w:szCs w:val="24"/>
          <w:lang w:eastAsia="en-US"/>
        </w:rPr>
        <w:t>8</w:t>
      </w:r>
      <w:r w:rsidR="009C3F05" w:rsidRPr="00F74E1C">
        <w:rPr>
          <w:rFonts w:eastAsiaTheme="minorHAnsi"/>
          <w:sz w:val="24"/>
          <w:szCs w:val="24"/>
          <w:lang w:eastAsia="en-US"/>
        </w:rPr>
        <w:t>, 201</w:t>
      </w:r>
      <w:r w:rsidR="00974DF9">
        <w:rPr>
          <w:rFonts w:eastAsiaTheme="minorHAnsi"/>
          <w:sz w:val="24"/>
          <w:szCs w:val="24"/>
          <w:lang w:eastAsia="en-US"/>
        </w:rPr>
        <w:t>9</w:t>
      </w:r>
      <w:r w:rsidR="007F3EBB" w:rsidRPr="00F74E1C">
        <w:rPr>
          <w:rFonts w:eastAsiaTheme="minorHAnsi"/>
          <w:sz w:val="24"/>
          <w:szCs w:val="24"/>
          <w:lang w:eastAsia="en-US"/>
        </w:rPr>
        <w:t>, 20</w:t>
      </w:r>
      <w:r w:rsidR="00974DF9">
        <w:rPr>
          <w:rFonts w:eastAsiaTheme="minorHAnsi"/>
          <w:sz w:val="24"/>
          <w:szCs w:val="24"/>
          <w:lang w:eastAsia="en-US"/>
        </w:rPr>
        <w:t>20</w:t>
      </w:r>
      <w:r w:rsidR="009C3F05" w:rsidRPr="00F74E1C">
        <w:rPr>
          <w:rFonts w:eastAsiaTheme="minorHAnsi"/>
          <w:sz w:val="24"/>
          <w:szCs w:val="24"/>
          <w:lang w:eastAsia="en-US"/>
        </w:rPr>
        <w:t xml:space="preserve"> год</w:t>
      </w:r>
      <w:r w:rsidR="0048599C">
        <w:rPr>
          <w:rFonts w:eastAsiaTheme="minorHAnsi"/>
          <w:sz w:val="24"/>
          <w:szCs w:val="24"/>
          <w:lang w:eastAsia="en-US"/>
        </w:rPr>
        <w:t>ы</w:t>
      </w:r>
      <w:r w:rsidR="009C3F05" w:rsidRPr="00F74E1C">
        <w:rPr>
          <w:rFonts w:eastAsiaTheme="minorHAnsi"/>
          <w:sz w:val="24"/>
          <w:szCs w:val="24"/>
          <w:lang w:eastAsia="en-US"/>
        </w:rPr>
        <w:t xml:space="preserve"> в размере 50 процентов.</w:t>
      </w:r>
    </w:p>
    <w:p w:rsidR="009C3F05" w:rsidRDefault="009C3F05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 w:rsidRPr="00F74E1C">
        <w:rPr>
          <w:rFonts w:eastAsiaTheme="minorHAnsi"/>
          <w:sz w:val="24"/>
          <w:szCs w:val="24"/>
          <w:lang w:eastAsia="en-US"/>
        </w:rPr>
        <w:t>Установить срок уплаты в бюджет города отчислений от части прибыли,</w:t>
      </w:r>
      <w:r>
        <w:rPr>
          <w:rFonts w:eastAsiaTheme="minorHAnsi"/>
          <w:sz w:val="24"/>
          <w:szCs w:val="24"/>
          <w:lang w:eastAsia="en-US"/>
        </w:rPr>
        <w:t xml:space="preserve"> остающейся после уплаты налогов и иных обязательных платежей:</w:t>
      </w:r>
    </w:p>
    <w:p w:rsidR="009C3F05" w:rsidRDefault="009C3F05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до 15 апреля 201</w:t>
      </w:r>
      <w:r w:rsidR="00974DF9">
        <w:rPr>
          <w:rFonts w:eastAsiaTheme="minorHAnsi"/>
          <w:sz w:val="24"/>
          <w:szCs w:val="24"/>
          <w:lang w:eastAsia="en-US"/>
        </w:rPr>
        <w:t>9</w:t>
      </w:r>
      <w:r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201</w:t>
      </w:r>
      <w:r w:rsidR="00974DF9">
        <w:rPr>
          <w:rFonts w:eastAsiaTheme="minorHAnsi"/>
          <w:sz w:val="24"/>
          <w:szCs w:val="24"/>
          <w:lang w:eastAsia="en-US"/>
        </w:rPr>
        <w:t>8</w:t>
      </w:r>
      <w:r>
        <w:rPr>
          <w:rFonts w:eastAsiaTheme="minorHAnsi"/>
          <w:sz w:val="24"/>
          <w:szCs w:val="24"/>
          <w:lang w:eastAsia="en-US"/>
        </w:rPr>
        <w:t xml:space="preserve"> год;</w:t>
      </w:r>
    </w:p>
    <w:p w:rsidR="009C3F05" w:rsidRDefault="007F3EBB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до 15 апреля 20</w:t>
      </w:r>
      <w:r w:rsidR="00974DF9">
        <w:rPr>
          <w:rFonts w:eastAsiaTheme="minorHAnsi"/>
          <w:sz w:val="24"/>
          <w:szCs w:val="24"/>
          <w:lang w:eastAsia="en-US"/>
        </w:rPr>
        <w:t>20</w:t>
      </w:r>
      <w:r w:rsidR="009C3F05"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201</w:t>
      </w:r>
      <w:r w:rsidR="00974DF9">
        <w:rPr>
          <w:rFonts w:eastAsiaTheme="minorHAnsi"/>
          <w:sz w:val="24"/>
          <w:szCs w:val="24"/>
          <w:lang w:eastAsia="en-US"/>
        </w:rPr>
        <w:t>9</w:t>
      </w:r>
      <w:r w:rsidR="009C3F05">
        <w:rPr>
          <w:rFonts w:eastAsiaTheme="minorHAnsi"/>
          <w:sz w:val="24"/>
          <w:szCs w:val="24"/>
          <w:lang w:eastAsia="en-US"/>
        </w:rPr>
        <w:t xml:space="preserve"> год;</w:t>
      </w:r>
    </w:p>
    <w:p w:rsidR="009C3F05" w:rsidRDefault="009C3F05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до 15 апреля 20</w:t>
      </w:r>
      <w:r w:rsidR="00174AEE">
        <w:rPr>
          <w:rFonts w:eastAsiaTheme="minorHAnsi"/>
          <w:sz w:val="24"/>
          <w:szCs w:val="24"/>
          <w:lang w:eastAsia="en-US"/>
        </w:rPr>
        <w:t>2</w:t>
      </w:r>
      <w:r w:rsidR="00974DF9">
        <w:rPr>
          <w:rFonts w:eastAsiaTheme="minorHAnsi"/>
          <w:sz w:val="24"/>
          <w:szCs w:val="24"/>
          <w:lang w:eastAsia="en-US"/>
        </w:rPr>
        <w:t>1</w:t>
      </w:r>
      <w:r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</w:t>
      </w:r>
      <w:r w:rsidR="00974DF9">
        <w:rPr>
          <w:rFonts w:eastAsiaTheme="minorHAnsi"/>
          <w:sz w:val="24"/>
          <w:szCs w:val="24"/>
          <w:lang w:eastAsia="en-US"/>
        </w:rPr>
        <w:t>20</w:t>
      </w:r>
      <w:r>
        <w:rPr>
          <w:rFonts w:eastAsiaTheme="minorHAnsi"/>
          <w:sz w:val="24"/>
          <w:szCs w:val="24"/>
          <w:lang w:eastAsia="en-US"/>
        </w:rPr>
        <w:t xml:space="preserve"> год.</w:t>
      </w:r>
    </w:p>
    <w:p w:rsidR="00730BE0" w:rsidRPr="000D46BF" w:rsidRDefault="00860D2D" w:rsidP="003661CE">
      <w:pPr>
        <w:tabs>
          <w:tab w:val="num" w:pos="0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730BE0" w:rsidRPr="000D46BF">
        <w:rPr>
          <w:sz w:val="24"/>
          <w:szCs w:val="24"/>
        </w:rPr>
        <w:t xml:space="preserve">. Утвердить перечень и коды главных администраторов доходов бюджета Новокузнецкого городского округа </w:t>
      </w:r>
      <w:r w:rsidR="00E82CA9" w:rsidRPr="000D46BF">
        <w:rPr>
          <w:sz w:val="24"/>
          <w:szCs w:val="24"/>
        </w:rPr>
        <w:t xml:space="preserve">– органов государственной власти Кемеровской области и органов местного самоуправления Новокузнецкого городского округа </w:t>
      </w:r>
      <w:r w:rsidR="00730BE0" w:rsidRPr="000D46BF">
        <w:rPr>
          <w:sz w:val="24"/>
          <w:szCs w:val="24"/>
        </w:rPr>
        <w:t xml:space="preserve">согласно приложению №1 к настоящему </w:t>
      </w:r>
      <w:r w:rsidR="008A0782" w:rsidRPr="000D46BF">
        <w:rPr>
          <w:sz w:val="24"/>
          <w:szCs w:val="24"/>
        </w:rPr>
        <w:t>решению</w:t>
      </w:r>
      <w:r w:rsidR="00730BE0" w:rsidRPr="000D46BF">
        <w:rPr>
          <w:sz w:val="24"/>
          <w:szCs w:val="24"/>
        </w:rPr>
        <w:t>.</w:t>
      </w:r>
    </w:p>
    <w:p w:rsidR="00730BE0" w:rsidRDefault="00730BE0" w:rsidP="003661CE">
      <w:pPr>
        <w:tabs>
          <w:tab w:val="num" w:pos="0"/>
        </w:tabs>
        <w:ind w:firstLine="851"/>
        <w:jc w:val="both"/>
        <w:rPr>
          <w:sz w:val="24"/>
          <w:szCs w:val="24"/>
        </w:rPr>
      </w:pPr>
      <w:r w:rsidRPr="000D46BF">
        <w:rPr>
          <w:sz w:val="24"/>
          <w:szCs w:val="24"/>
        </w:rPr>
        <w:t xml:space="preserve">Установить, что </w:t>
      </w:r>
      <w:r w:rsidR="00FD63F8">
        <w:rPr>
          <w:sz w:val="24"/>
          <w:szCs w:val="24"/>
        </w:rPr>
        <w:t>Ф</w:t>
      </w:r>
      <w:r w:rsidRPr="000D46BF">
        <w:rPr>
          <w:sz w:val="24"/>
          <w:szCs w:val="24"/>
        </w:rPr>
        <w:t>инансовое управление города Новокузнецка утверждает перечень кодов подвидов по видам доходов, главными администраторами которых являются органы местного самоуправления</w:t>
      </w:r>
      <w:r w:rsidR="00FD63F8">
        <w:rPr>
          <w:sz w:val="24"/>
          <w:szCs w:val="24"/>
        </w:rPr>
        <w:t xml:space="preserve"> Новокузнецкого городского округа</w:t>
      </w:r>
      <w:r w:rsidRPr="000D46BF">
        <w:rPr>
          <w:sz w:val="24"/>
          <w:szCs w:val="24"/>
        </w:rPr>
        <w:t xml:space="preserve"> и (или) находящиеся в их ведении </w:t>
      </w:r>
      <w:r w:rsidR="00F949D9" w:rsidRPr="005F0966">
        <w:rPr>
          <w:sz w:val="24"/>
          <w:szCs w:val="24"/>
        </w:rPr>
        <w:t xml:space="preserve">муниципальные </w:t>
      </w:r>
      <w:r w:rsidRPr="005F0966">
        <w:rPr>
          <w:sz w:val="24"/>
          <w:szCs w:val="24"/>
        </w:rPr>
        <w:t>казенные учреждения</w:t>
      </w:r>
      <w:r w:rsidR="00FD63F8">
        <w:rPr>
          <w:sz w:val="24"/>
          <w:szCs w:val="24"/>
        </w:rPr>
        <w:t xml:space="preserve"> Новокузнецкого городского округа</w:t>
      </w:r>
      <w:r w:rsidRPr="005F0966">
        <w:rPr>
          <w:sz w:val="24"/>
          <w:szCs w:val="24"/>
        </w:rPr>
        <w:t>.</w:t>
      </w:r>
    </w:p>
    <w:p w:rsidR="00FC12FF" w:rsidRDefault="00FC12FF" w:rsidP="004007F1">
      <w:pPr>
        <w:tabs>
          <w:tab w:val="num" w:pos="0"/>
        </w:tabs>
        <w:ind w:firstLine="851"/>
        <w:jc w:val="both"/>
        <w:rPr>
          <w:sz w:val="24"/>
          <w:szCs w:val="24"/>
        </w:rPr>
      </w:pPr>
      <w:r w:rsidRPr="004007F1">
        <w:rPr>
          <w:sz w:val="24"/>
          <w:szCs w:val="24"/>
        </w:rPr>
        <w:t xml:space="preserve">8. Утвердить </w:t>
      </w:r>
      <w:r w:rsidR="004007F1" w:rsidRPr="004007F1">
        <w:rPr>
          <w:sz w:val="24"/>
          <w:szCs w:val="24"/>
        </w:rPr>
        <w:t>прогнозируемые доходы бюджета</w:t>
      </w:r>
      <w:r w:rsidRPr="004007F1">
        <w:rPr>
          <w:sz w:val="24"/>
          <w:szCs w:val="24"/>
        </w:rPr>
        <w:t xml:space="preserve"> Новокузнецкого </w:t>
      </w:r>
      <w:r w:rsidR="0031628F">
        <w:rPr>
          <w:sz w:val="24"/>
          <w:szCs w:val="24"/>
        </w:rPr>
        <w:t xml:space="preserve">городского округа на 2019 год </w:t>
      </w:r>
      <w:r w:rsidRPr="004007F1">
        <w:rPr>
          <w:sz w:val="24"/>
          <w:szCs w:val="24"/>
        </w:rPr>
        <w:t>согласно приложению № 2 к настоящему решению.</w:t>
      </w:r>
    </w:p>
    <w:p w:rsidR="00D82FAD" w:rsidRDefault="00D82FAD" w:rsidP="0031628F">
      <w:pPr>
        <w:tabs>
          <w:tab w:val="num" w:pos="0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 w:rsidR="0031628F">
        <w:rPr>
          <w:sz w:val="24"/>
          <w:szCs w:val="24"/>
        </w:rPr>
        <w:t xml:space="preserve"> </w:t>
      </w:r>
      <w:r w:rsidR="0031628F" w:rsidRPr="004007F1">
        <w:rPr>
          <w:sz w:val="24"/>
          <w:szCs w:val="24"/>
        </w:rPr>
        <w:t xml:space="preserve">Утвердить прогнозируемые доходы бюджета Новокузнецкого городского округа на плановый период 2020 и 2021 годов согласно приложению № </w:t>
      </w:r>
      <w:r w:rsidR="0031628F">
        <w:rPr>
          <w:sz w:val="24"/>
          <w:szCs w:val="24"/>
        </w:rPr>
        <w:t>3</w:t>
      </w:r>
      <w:r w:rsidR="0031628F" w:rsidRPr="004007F1">
        <w:rPr>
          <w:sz w:val="24"/>
          <w:szCs w:val="24"/>
        </w:rPr>
        <w:t xml:space="preserve"> к настоящему решению.</w:t>
      </w:r>
    </w:p>
    <w:p w:rsidR="00730BE0" w:rsidRPr="005F0966" w:rsidRDefault="00D82FAD" w:rsidP="003661CE">
      <w:pPr>
        <w:ind w:firstLine="851"/>
        <w:jc w:val="both"/>
        <w:rPr>
          <w:bCs/>
          <w:sz w:val="24"/>
          <w:szCs w:val="24"/>
        </w:rPr>
      </w:pPr>
      <w:r>
        <w:rPr>
          <w:sz w:val="24"/>
          <w:szCs w:val="24"/>
        </w:rPr>
        <w:t>10</w:t>
      </w:r>
      <w:r w:rsidR="00730BE0" w:rsidRPr="005F0966">
        <w:rPr>
          <w:sz w:val="24"/>
          <w:szCs w:val="24"/>
        </w:rPr>
        <w:t xml:space="preserve">. </w:t>
      </w:r>
      <w:r w:rsidR="00730BE0" w:rsidRPr="005F0966">
        <w:rPr>
          <w:bCs/>
          <w:sz w:val="24"/>
          <w:szCs w:val="24"/>
        </w:rPr>
        <w:t xml:space="preserve">Утвердить перечень и коды главных распорядителей средств бюджета </w:t>
      </w:r>
      <w:r w:rsidR="00730BE0" w:rsidRPr="005F0966">
        <w:rPr>
          <w:sz w:val="24"/>
          <w:szCs w:val="24"/>
        </w:rPr>
        <w:t xml:space="preserve">Новокузнецкого городского округа </w:t>
      </w:r>
      <w:r w:rsidR="00730BE0" w:rsidRPr="005F0966">
        <w:rPr>
          <w:bCs/>
          <w:sz w:val="24"/>
          <w:szCs w:val="24"/>
        </w:rPr>
        <w:t>согласно приложению №</w:t>
      </w:r>
      <w:r w:rsidR="0031628F">
        <w:rPr>
          <w:bCs/>
          <w:sz w:val="24"/>
          <w:szCs w:val="24"/>
        </w:rPr>
        <w:t>4</w:t>
      </w:r>
      <w:r w:rsidR="00730BE0" w:rsidRPr="005F0966">
        <w:rPr>
          <w:sz w:val="24"/>
          <w:szCs w:val="24"/>
        </w:rPr>
        <w:t xml:space="preserve"> к настоящему </w:t>
      </w:r>
      <w:r w:rsidR="003C7F36" w:rsidRPr="005F0966">
        <w:rPr>
          <w:sz w:val="24"/>
          <w:szCs w:val="24"/>
        </w:rPr>
        <w:t>р</w:t>
      </w:r>
      <w:r w:rsidR="00730BE0" w:rsidRPr="005F0966">
        <w:rPr>
          <w:sz w:val="24"/>
          <w:szCs w:val="24"/>
        </w:rPr>
        <w:t>ешению</w:t>
      </w:r>
      <w:r w:rsidR="00730BE0" w:rsidRPr="005F0966">
        <w:rPr>
          <w:bCs/>
          <w:sz w:val="24"/>
          <w:szCs w:val="24"/>
        </w:rPr>
        <w:t>.</w:t>
      </w:r>
    </w:p>
    <w:p w:rsidR="00730BE0" w:rsidRPr="007B280A" w:rsidRDefault="00D82FAD" w:rsidP="003661CE">
      <w:pPr>
        <w:ind w:firstLine="851"/>
        <w:jc w:val="both"/>
        <w:rPr>
          <w:sz w:val="24"/>
          <w:szCs w:val="24"/>
        </w:rPr>
      </w:pPr>
      <w:r>
        <w:rPr>
          <w:bCs/>
          <w:sz w:val="24"/>
          <w:szCs w:val="24"/>
        </w:rPr>
        <w:t>11</w:t>
      </w:r>
      <w:r w:rsidR="00730BE0" w:rsidRPr="005F0966">
        <w:rPr>
          <w:bCs/>
          <w:sz w:val="24"/>
          <w:szCs w:val="24"/>
        </w:rPr>
        <w:t xml:space="preserve">. </w:t>
      </w:r>
      <w:r w:rsidR="00730BE0" w:rsidRPr="005F0966">
        <w:rPr>
          <w:sz w:val="24"/>
          <w:szCs w:val="24"/>
        </w:rPr>
        <w:t xml:space="preserve">Утвердить распределение бюджетных ассигнований бюджета Новокузнецкого городского округа </w:t>
      </w:r>
      <w:r w:rsidR="00FD32D1" w:rsidRPr="005F0966">
        <w:rPr>
          <w:sz w:val="24"/>
          <w:szCs w:val="24"/>
        </w:rPr>
        <w:t>по целевым статьям (</w:t>
      </w:r>
      <w:r w:rsidR="0053231A" w:rsidRPr="005F0966">
        <w:rPr>
          <w:sz w:val="24"/>
          <w:szCs w:val="24"/>
        </w:rPr>
        <w:t>муниципаль</w:t>
      </w:r>
      <w:r w:rsidR="00FD32D1" w:rsidRPr="005F0966">
        <w:rPr>
          <w:sz w:val="24"/>
          <w:szCs w:val="24"/>
        </w:rPr>
        <w:t>ным программам и непрограммным направлениям деятельности), группам и подгруппам видов классификации расходов бюджетов</w:t>
      </w:r>
      <w:r w:rsidR="00F949D9" w:rsidRPr="005F0966">
        <w:rPr>
          <w:sz w:val="24"/>
          <w:szCs w:val="24"/>
        </w:rPr>
        <w:t xml:space="preserve"> </w:t>
      </w:r>
      <w:r w:rsidR="00730BE0" w:rsidRPr="005F0966">
        <w:rPr>
          <w:sz w:val="24"/>
          <w:szCs w:val="24"/>
        </w:rPr>
        <w:t>на 201</w:t>
      </w:r>
      <w:r w:rsidR="00144042">
        <w:rPr>
          <w:sz w:val="24"/>
          <w:szCs w:val="24"/>
        </w:rPr>
        <w:t>9</w:t>
      </w:r>
      <w:r w:rsidR="00730BE0" w:rsidRPr="005F0966">
        <w:rPr>
          <w:sz w:val="24"/>
          <w:szCs w:val="24"/>
        </w:rPr>
        <w:t xml:space="preserve"> год согласно приложению №</w:t>
      </w:r>
      <w:r w:rsidR="0031628F">
        <w:rPr>
          <w:sz w:val="24"/>
          <w:szCs w:val="24"/>
        </w:rPr>
        <w:t>5</w:t>
      </w:r>
      <w:r w:rsidR="00730BE0" w:rsidRPr="005F0966">
        <w:rPr>
          <w:sz w:val="24"/>
          <w:szCs w:val="24"/>
        </w:rPr>
        <w:t xml:space="preserve"> к настоящему </w:t>
      </w:r>
      <w:r w:rsidR="003C7F36" w:rsidRPr="005F0966">
        <w:rPr>
          <w:sz w:val="24"/>
          <w:szCs w:val="24"/>
        </w:rPr>
        <w:t>р</w:t>
      </w:r>
      <w:r w:rsidR="00730BE0" w:rsidRPr="005F0966">
        <w:rPr>
          <w:sz w:val="24"/>
          <w:szCs w:val="24"/>
        </w:rPr>
        <w:t xml:space="preserve">ешению и </w:t>
      </w:r>
      <w:r w:rsidR="00730BE0" w:rsidRPr="007B280A">
        <w:rPr>
          <w:sz w:val="24"/>
          <w:szCs w:val="24"/>
        </w:rPr>
        <w:t xml:space="preserve">на </w:t>
      </w:r>
      <w:r w:rsidR="009D4FCB" w:rsidRPr="007B280A">
        <w:rPr>
          <w:sz w:val="24"/>
          <w:szCs w:val="24"/>
        </w:rPr>
        <w:t xml:space="preserve">плановый период </w:t>
      </w:r>
      <w:r w:rsidR="00730BE0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20</w:t>
      </w:r>
      <w:r w:rsidR="00730BE0" w:rsidRPr="007B280A">
        <w:rPr>
          <w:sz w:val="24"/>
          <w:szCs w:val="24"/>
        </w:rPr>
        <w:t xml:space="preserve"> </w:t>
      </w:r>
      <w:r w:rsidR="00FD63F8" w:rsidRPr="007B280A">
        <w:rPr>
          <w:sz w:val="24"/>
          <w:szCs w:val="24"/>
        </w:rPr>
        <w:t>и</w:t>
      </w:r>
      <w:r w:rsidR="00730BE0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144042" w:rsidRPr="007B280A">
        <w:rPr>
          <w:sz w:val="24"/>
          <w:szCs w:val="24"/>
        </w:rPr>
        <w:t>1</w:t>
      </w:r>
      <w:r w:rsidR="009D4FCB" w:rsidRPr="007B280A">
        <w:rPr>
          <w:sz w:val="24"/>
          <w:szCs w:val="24"/>
        </w:rPr>
        <w:t xml:space="preserve"> годов</w:t>
      </w:r>
      <w:r w:rsidR="00730BE0" w:rsidRPr="007B280A">
        <w:rPr>
          <w:sz w:val="24"/>
          <w:szCs w:val="24"/>
        </w:rPr>
        <w:t xml:space="preserve"> – согласно приложению №</w:t>
      </w:r>
      <w:r w:rsidR="0031628F" w:rsidRPr="007B280A">
        <w:rPr>
          <w:sz w:val="24"/>
          <w:szCs w:val="24"/>
        </w:rPr>
        <w:t>6</w:t>
      </w:r>
      <w:r w:rsidR="00730BE0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 xml:space="preserve">ешению. </w:t>
      </w:r>
    </w:p>
    <w:p w:rsidR="00FD32D1" w:rsidRPr="007B280A" w:rsidRDefault="00D82FAD" w:rsidP="003661CE">
      <w:pPr>
        <w:ind w:firstLine="851"/>
        <w:jc w:val="both"/>
        <w:rPr>
          <w:sz w:val="24"/>
          <w:szCs w:val="24"/>
        </w:rPr>
      </w:pPr>
      <w:r w:rsidRPr="007B280A">
        <w:rPr>
          <w:bCs/>
          <w:sz w:val="24"/>
          <w:szCs w:val="24"/>
        </w:rPr>
        <w:t>12</w:t>
      </w:r>
      <w:r w:rsidR="00FD32D1" w:rsidRPr="007B280A">
        <w:rPr>
          <w:bCs/>
          <w:sz w:val="24"/>
          <w:szCs w:val="24"/>
        </w:rPr>
        <w:t xml:space="preserve">. </w:t>
      </w:r>
      <w:r w:rsidR="00FD32D1" w:rsidRPr="007B280A">
        <w:rPr>
          <w:sz w:val="24"/>
          <w:szCs w:val="24"/>
        </w:rPr>
        <w:t>Утвердить распределение бюджетных ассигнований бюджета Новокузнецкого городского округа по разделам, подразделам классификации расходов бюджетов на 201</w:t>
      </w:r>
      <w:r w:rsidR="00144042" w:rsidRPr="007B280A">
        <w:rPr>
          <w:sz w:val="24"/>
          <w:szCs w:val="24"/>
        </w:rPr>
        <w:t>9</w:t>
      </w:r>
      <w:r w:rsidR="00FD32D1" w:rsidRPr="007B280A">
        <w:rPr>
          <w:sz w:val="24"/>
          <w:szCs w:val="24"/>
        </w:rPr>
        <w:t xml:space="preserve"> год согласно приложению №</w:t>
      </w:r>
      <w:r w:rsidR="0031628F" w:rsidRPr="007B280A">
        <w:rPr>
          <w:sz w:val="24"/>
          <w:szCs w:val="24"/>
        </w:rPr>
        <w:t>7</w:t>
      </w:r>
      <w:r w:rsidR="003C7F36" w:rsidRPr="007B280A">
        <w:rPr>
          <w:sz w:val="24"/>
          <w:szCs w:val="24"/>
        </w:rPr>
        <w:t xml:space="preserve"> к настоящему р</w:t>
      </w:r>
      <w:r w:rsidR="00FD32D1" w:rsidRPr="007B280A">
        <w:rPr>
          <w:sz w:val="24"/>
          <w:szCs w:val="24"/>
        </w:rPr>
        <w:t xml:space="preserve">ешению и на </w:t>
      </w:r>
      <w:r w:rsidR="009D4FCB" w:rsidRPr="007B280A">
        <w:rPr>
          <w:sz w:val="24"/>
          <w:szCs w:val="24"/>
        </w:rPr>
        <w:t xml:space="preserve">плановый период </w:t>
      </w:r>
      <w:r w:rsidR="00FD32D1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20</w:t>
      </w:r>
      <w:r w:rsidR="00FD32D1" w:rsidRPr="007B280A">
        <w:rPr>
          <w:sz w:val="24"/>
          <w:szCs w:val="24"/>
        </w:rPr>
        <w:t xml:space="preserve"> </w:t>
      </w:r>
      <w:r w:rsidR="00FD63F8" w:rsidRPr="007B280A">
        <w:rPr>
          <w:sz w:val="24"/>
          <w:szCs w:val="24"/>
        </w:rPr>
        <w:t>и</w:t>
      </w:r>
      <w:r w:rsidR="00FD32D1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144042" w:rsidRPr="007B280A">
        <w:rPr>
          <w:sz w:val="24"/>
          <w:szCs w:val="24"/>
        </w:rPr>
        <w:t>1</w:t>
      </w:r>
      <w:r w:rsidR="009D4FCB" w:rsidRPr="007B280A">
        <w:rPr>
          <w:sz w:val="24"/>
          <w:szCs w:val="24"/>
        </w:rPr>
        <w:t xml:space="preserve"> годов </w:t>
      </w:r>
      <w:r w:rsidR="00FD32D1" w:rsidRPr="007B280A">
        <w:rPr>
          <w:sz w:val="24"/>
          <w:szCs w:val="24"/>
        </w:rPr>
        <w:t xml:space="preserve">– согласно приложению № </w:t>
      </w:r>
      <w:r w:rsidR="0031628F" w:rsidRPr="007B280A">
        <w:rPr>
          <w:sz w:val="24"/>
          <w:szCs w:val="24"/>
        </w:rPr>
        <w:t>8</w:t>
      </w:r>
      <w:r w:rsidR="00FD32D1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FD32D1" w:rsidRPr="007B280A">
        <w:rPr>
          <w:sz w:val="24"/>
          <w:szCs w:val="24"/>
        </w:rPr>
        <w:t xml:space="preserve">ешению. </w:t>
      </w:r>
    </w:p>
    <w:p w:rsidR="00730BE0" w:rsidRPr="007B280A" w:rsidRDefault="00D82FAD" w:rsidP="003661CE">
      <w:pPr>
        <w:ind w:firstLine="851"/>
        <w:jc w:val="both"/>
        <w:rPr>
          <w:sz w:val="24"/>
          <w:szCs w:val="24"/>
        </w:rPr>
      </w:pPr>
      <w:r w:rsidRPr="007B280A">
        <w:rPr>
          <w:sz w:val="24"/>
          <w:szCs w:val="24"/>
        </w:rPr>
        <w:t>13</w:t>
      </w:r>
      <w:r w:rsidR="00730BE0" w:rsidRPr="007B280A">
        <w:rPr>
          <w:sz w:val="24"/>
          <w:szCs w:val="24"/>
        </w:rPr>
        <w:t xml:space="preserve">. </w:t>
      </w:r>
      <w:r w:rsidR="00730BE0" w:rsidRPr="007B280A">
        <w:rPr>
          <w:bCs/>
          <w:sz w:val="24"/>
          <w:szCs w:val="24"/>
        </w:rPr>
        <w:t xml:space="preserve">Утвердить </w:t>
      </w:r>
      <w:r w:rsidR="003C7F36" w:rsidRPr="007B280A">
        <w:rPr>
          <w:sz w:val="24"/>
          <w:szCs w:val="24"/>
        </w:rPr>
        <w:t xml:space="preserve">ведомственную структуру расходов </w:t>
      </w:r>
      <w:r w:rsidR="00730BE0" w:rsidRPr="007B280A">
        <w:rPr>
          <w:bCs/>
          <w:sz w:val="24"/>
          <w:szCs w:val="24"/>
        </w:rPr>
        <w:t xml:space="preserve">бюджета </w:t>
      </w:r>
      <w:r w:rsidR="00730BE0" w:rsidRPr="007B280A">
        <w:rPr>
          <w:sz w:val="24"/>
          <w:szCs w:val="24"/>
        </w:rPr>
        <w:t xml:space="preserve">Новокузнецкого городского округа </w:t>
      </w:r>
      <w:r w:rsidR="00730BE0" w:rsidRPr="007B280A">
        <w:rPr>
          <w:bCs/>
          <w:sz w:val="24"/>
          <w:szCs w:val="24"/>
        </w:rPr>
        <w:t>на 201</w:t>
      </w:r>
      <w:r w:rsidR="00144042" w:rsidRPr="007B280A">
        <w:rPr>
          <w:bCs/>
          <w:sz w:val="24"/>
          <w:szCs w:val="24"/>
        </w:rPr>
        <w:t>9</w:t>
      </w:r>
      <w:r w:rsidR="00730BE0" w:rsidRPr="007B280A">
        <w:rPr>
          <w:bCs/>
          <w:sz w:val="24"/>
          <w:szCs w:val="24"/>
        </w:rPr>
        <w:t xml:space="preserve"> год согласно приложению №</w:t>
      </w:r>
      <w:r w:rsidR="0031628F" w:rsidRPr="007B280A">
        <w:rPr>
          <w:bCs/>
          <w:sz w:val="24"/>
          <w:szCs w:val="24"/>
        </w:rPr>
        <w:t>9</w:t>
      </w:r>
      <w:r w:rsidR="003C7F36" w:rsidRPr="007B280A">
        <w:rPr>
          <w:sz w:val="24"/>
          <w:szCs w:val="24"/>
        </w:rPr>
        <w:t xml:space="preserve"> к настоящему р</w:t>
      </w:r>
      <w:r w:rsidR="00730BE0" w:rsidRPr="007B280A">
        <w:rPr>
          <w:sz w:val="24"/>
          <w:szCs w:val="24"/>
        </w:rPr>
        <w:t>ешению</w:t>
      </w:r>
      <w:r w:rsidR="00730BE0" w:rsidRPr="007B280A">
        <w:rPr>
          <w:bCs/>
          <w:sz w:val="24"/>
          <w:szCs w:val="24"/>
        </w:rPr>
        <w:t xml:space="preserve"> </w:t>
      </w:r>
      <w:r w:rsidR="00730BE0" w:rsidRPr="007B280A">
        <w:rPr>
          <w:sz w:val="24"/>
          <w:szCs w:val="24"/>
        </w:rPr>
        <w:t xml:space="preserve">и на </w:t>
      </w:r>
      <w:r w:rsidR="009D4FCB" w:rsidRPr="007B280A">
        <w:rPr>
          <w:sz w:val="24"/>
          <w:szCs w:val="24"/>
        </w:rPr>
        <w:t xml:space="preserve">плановый период </w:t>
      </w:r>
      <w:r w:rsidR="00730BE0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20</w:t>
      </w:r>
      <w:r w:rsidR="00730BE0" w:rsidRPr="007B280A">
        <w:rPr>
          <w:sz w:val="24"/>
          <w:szCs w:val="24"/>
        </w:rPr>
        <w:t xml:space="preserve"> </w:t>
      </w:r>
      <w:r w:rsidR="00FD63F8" w:rsidRPr="007B280A">
        <w:rPr>
          <w:sz w:val="24"/>
          <w:szCs w:val="24"/>
        </w:rPr>
        <w:t>и</w:t>
      </w:r>
      <w:r w:rsidR="00730BE0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144042" w:rsidRPr="007B280A">
        <w:rPr>
          <w:sz w:val="24"/>
          <w:szCs w:val="24"/>
        </w:rPr>
        <w:t>1</w:t>
      </w:r>
      <w:r w:rsidR="009D4FCB" w:rsidRPr="007B280A">
        <w:rPr>
          <w:sz w:val="24"/>
          <w:szCs w:val="24"/>
        </w:rPr>
        <w:t xml:space="preserve"> годов</w:t>
      </w:r>
      <w:r w:rsidR="00730BE0" w:rsidRPr="007B280A">
        <w:rPr>
          <w:sz w:val="24"/>
          <w:szCs w:val="24"/>
        </w:rPr>
        <w:t xml:space="preserve"> – согласно приложению №</w:t>
      </w:r>
      <w:r w:rsidR="0031628F" w:rsidRPr="007B280A">
        <w:rPr>
          <w:sz w:val="24"/>
          <w:szCs w:val="24"/>
        </w:rPr>
        <w:t>10</w:t>
      </w:r>
      <w:r w:rsidR="00730BE0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>ешению.</w:t>
      </w:r>
    </w:p>
    <w:p w:rsidR="00730BE0" w:rsidRPr="007B280A" w:rsidRDefault="00730BE0" w:rsidP="003661CE">
      <w:pPr>
        <w:pStyle w:val="a0"/>
        <w:ind w:left="0" w:firstLine="851"/>
        <w:jc w:val="both"/>
        <w:rPr>
          <w:bCs/>
          <w:sz w:val="24"/>
          <w:szCs w:val="24"/>
        </w:rPr>
      </w:pPr>
      <w:r w:rsidRPr="007B280A">
        <w:rPr>
          <w:bCs/>
          <w:sz w:val="24"/>
          <w:szCs w:val="24"/>
        </w:rPr>
        <w:t>1</w:t>
      </w:r>
      <w:r w:rsidR="00D82FAD" w:rsidRPr="007B280A">
        <w:rPr>
          <w:bCs/>
          <w:sz w:val="24"/>
          <w:szCs w:val="24"/>
        </w:rPr>
        <w:t>4</w:t>
      </w:r>
      <w:r w:rsidRPr="007B280A">
        <w:rPr>
          <w:bCs/>
          <w:sz w:val="24"/>
          <w:szCs w:val="24"/>
        </w:rPr>
        <w:t xml:space="preserve">. Утвердить общий объем бюджетных ассигнований </w:t>
      </w:r>
      <w:r w:rsidR="003C7F36" w:rsidRPr="007B280A">
        <w:rPr>
          <w:sz w:val="24"/>
          <w:szCs w:val="24"/>
        </w:rPr>
        <w:t>бюджета Новокузнецкого городского округа</w:t>
      </w:r>
      <w:r w:rsidRPr="007B280A">
        <w:rPr>
          <w:bCs/>
          <w:sz w:val="24"/>
          <w:szCs w:val="24"/>
        </w:rPr>
        <w:t xml:space="preserve">, направляемых на реализацию публичных нормативных обязательств, </w:t>
      </w:r>
      <w:r w:rsidRPr="007B280A">
        <w:rPr>
          <w:bCs/>
          <w:sz w:val="24"/>
          <w:szCs w:val="24"/>
        </w:rPr>
        <w:lastRenderedPageBreak/>
        <w:t>на 201</w:t>
      </w:r>
      <w:r w:rsidR="00144042" w:rsidRPr="007B280A">
        <w:rPr>
          <w:bCs/>
          <w:sz w:val="24"/>
          <w:szCs w:val="24"/>
        </w:rPr>
        <w:t>9</w:t>
      </w:r>
      <w:r w:rsidRPr="007B280A">
        <w:rPr>
          <w:bCs/>
          <w:sz w:val="24"/>
          <w:szCs w:val="24"/>
        </w:rPr>
        <w:t xml:space="preserve"> год в сумме </w:t>
      </w:r>
      <w:r w:rsidR="005677B9" w:rsidRPr="007B280A">
        <w:rPr>
          <w:bCs/>
          <w:sz w:val="24"/>
          <w:szCs w:val="24"/>
        </w:rPr>
        <w:t>2 </w:t>
      </w:r>
      <w:r w:rsidR="00227B8B" w:rsidRPr="007B280A">
        <w:rPr>
          <w:bCs/>
          <w:sz w:val="24"/>
          <w:szCs w:val="24"/>
        </w:rPr>
        <w:t>669</w:t>
      </w:r>
      <w:r w:rsidR="005677B9" w:rsidRPr="007B280A">
        <w:rPr>
          <w:bCs/>
          <w:sz w:val="24"/>
          <w:szCs w:val="24"/>
        </w:rPr>
        <w:t> </w:t>
      </w:r>
      <w:r w:rsidR="008A26FA" w:rsidRPr="007B280A">
        <w:rPr>
          <w:bCs/>
          <w:sz w:val="24"/>
          <w:szCs w:val="24"/>
        </w:rPr>
        <w:t>9</w:t>
      </w:r>
      <w:r w:rsidR="00227B8B" w:rsidRPr="007B280A">
        <w:rPr>
          <w:bCs/>
          <w:sz w:val="24"/>
          <w:szCs w:val="24"/>
        </w:rPr>
        <w:t>53</w:t>
      </w:r>
      <w:r w:rsidR="005677B9" w:rsidRPr="007B280A">
        <w:rPr>
          <w:bCs/>
          <w:sz w:val="24"/>
          <w:szCs w:val="24"/>
        </w:rPr>
        <w:t>,</w:t>
      </w:r>
      <w:r w:rsidR="00227B8B" w:rsidRPr="007B280A">
        <w:rPr>
          <w:bCs/>
          <w:sz w:val="24"/>
          <w:szCs w:val="24"/>
        </w:rPr>
        <w:t xml:space="preserve">7 </w:t>
      </w:r>
      <w:r w:rsidRPr="007B280A">
        <w:rPr>
          <w:bCs/>
          <w:sz w:val="24"/>
          <w:szCs w:val="24"/>
        </w:rPr>
        <w:t>тыс. руб., на 20</w:t>
      </w:r>
      <w:r w:rsidR="00144042" w:rsidRPr="007B280A">
        <w:rPr>
          <w:bCs/>
          <w:sz w:val="24"/>
          <w:szCs w:val="24"/>
        </w:rPr>
        <w:t>20</w:t>
      </w:r>
      <w:r w:rsidRPr="007B280A">
        <w:rPr>
          <w:bCs/>
          <w:sz w:val="24"/>
          <w:szCs w:val="24"/>
        </w:rPr>
        <w:t xml:space="preserve"> год - в сумме</w:t>
      </w:r>
      <w:r w:rsidR="00EF1F26" w:rsidRPr="007B280A">
        <w:rPr>
          <w:bCs/>
          <w:sz w:val="24"/>
          <w:szCs w:val="24"/>
        </w:rPr>
        <w:t xml:space="preserve"> </w:t>
      </w:r>
      <w:r w:rsidR="00BD682B" w:rsidRPr="007B280A">
        <w:rPr>
          <w:bCs/>
          <w:sz w:val="24"/>
          <w:szCs w:val="24"/>
        </w:rPr>
        <w:t xml:space="preserve">2 </w:t>
      </w:r>
      <w:r w:rsidR="00227B8B" w:rsidRPr="007B280A">
        <w:rPr>
          <w:bCs/>
          <w:sz w:val="24"/>
          <w:szCs w:val="24"/>
        </w:rPr>
        <w:t>58</w:t>
      </w:r>
      <w:r w:rsidR="008A26FA" w:rsidRPr="007B280A">
        <w:rPr>
          <w:bCs/>
          <w:sz w:val="24"/>
          <w:szCs w:val="24"/>
        </w:rPr>
        <w:t>1</w:t>
      </w:r>
      <w:r w:rsidR="00BD682B" w:rsidRPr="007B280A">
        <w:rPr>
          <w:bCs/>
          <w:sz w:val="24"/>
          <w:szCs w:val="24"/>
        </w:rPr>
        <w:t> </w:t>
      </w:r>
      <w:r w:rsidR="008A26FA" w:rsidRPr="007B280A">
        <w:rPr>
          <w:bCs/>
          <w:sz w:val="24"/>
          <w:szCs w:val="24"/>
        </w:rPr>
        <w:t>1</w:t>
      </w:r>
      <w:r w:rsidR="00227B8B" w:rsidRPr="007B280A">
        <w:rPr>
          <w:bCs/>
          <w:sz w:val="24"/>
          <w:szCs w:val="24"/>
        </w:rPr>
        <w:t>95</w:t>
      </w:r>
      <w:r w:rsidR="00BD682B" w:rsidRPr="007B280A">
        <w:rPr>
          <w:bCs/>
          <w:sz w:val="24"/>
          <w:szCs w:val="24"/>
        </w:rPr>
        <w:t>,</w:t>
      </w:r>
      <w:r w:rsidR="00227B8B" w:rsidRPr="007B280A">
        <w:rPr>
          <w:bCs/>
          <w:sz w:val="24"/>
          <w:szCs w:val="24"/>
        </w:rPr>
        <w:t>1</w:t>
      </w:r>
      <w:r w:rsidR="006B557C" w:rsidRPr="007B280A">
        <w:rPr>
          <w:bCs/>
          <w:sz w:val="24"/>
          <w:szCs w:val="24"/>
        </w:rPr>
        <w:t xml:space="preserve"> </w:t>
      </w:r>
      <w:r w:rsidRPr="007B280A">
        <w:rPr>
          <w:bCs/>
          <w:sz w:val="24"/>
          <w:szCs w:val="24"/>
        </w:rPr>
        <w:t>тыс. руб., на 20</w:t>
      </w:r>
      <w:r w:rsidR="00034D8C" w:rsidRPr="007B280A">
        <w:rPr>
          <w:bCs/>
          <w:sz w:val="24"/>
          <w:szCs w:val="24"/>
        </w:rPr>
        <w:t>2</w:t>
      </w:r>
      <w:r w:rsidR="00144042" w:rsidRPr="007B280A">
        <w:rPr>
          <w:bCs/>
          <w:sz w:val="24"/>
          <w:szCs w:val="24"/>
        </w:rPr>
        <w:t>1</w:t>
      </w:r>
      <w:r w:rsidRPr="007B280A">
        <w:rPr>
          <w:bCs/>
          <w:sz w:val="24"/>
          <w:szCs w:val="24"/>
        </w:rPr>
        <w:t xml:space="preserve"> год - в сумме</w:t>
      </w:r>
      <w:r w:rsidR="00EF1F26" w:rsidRPr="007B280A">
        <w:rPr>
          <w:bCs/>
          <w:sz w:val="24"/>
          <w:szCs w:val="24"/>
        </w:rPr>
        <w:t xml:space="preserve"> </w:t>
      </w:r>
      <w:r w:rsidR="00BD682B" w:rsidRPr="007B280A">
        <w:rPr>
          <w:bCs/>
          <w:sz w:val="24"/>
          <w:szCs w:val="24"/>
        </w:rPr>
        <w:t xml:space="preserve">2 </w:t>
      </w:r>
      <w:r w:rsidR="00227B8B" w:rsidRPr="007B280A">
        <w:rPr>
          <w:bCs/>
          <w:sz w:val="24"/>
          <w:szCs w:val="24"/>
        </w:rPr>
        <w:t>602</w:t>
      </w:r>
      <w:r w:rsidR="00BD682B" w:rsidRPr="007B280A">
        <w:rPr>
          <w:bCs/>
          <w:sz w:val="24"/>
          <w:szCs w:val="24"/>
        </w:rPr>
        <w:t> </w:t>
      </w:r>
      <w:r w:rsidR="008A26FA" w:rsidRPr="007B280A">
        <w:rPr>
          <w:bCs/>
          <w:sz w:val="24"/>
          <w:szCs w:val="24"/>
        </w:rPr>
        <w:t>9</w:t>
      </w:r>
      <w:r w:rsidR="00227B8B" w:rsidRPr="007B280A">
        <w:rPr>
          <w:bCs/>
          <w:sz w:val="24"/>
          <w:szCs w:val="24"/>
        </w:rPr>
        <w:t>12</w:t>
      </w:r>
      <w:r w:rsidR="00BD682B" w:rsidRPr="007B280A">
        <w:rPr>
          <w:bCs/>
          <w:sz w:val="24"/>
          <w:szCs w:val="24"/>
        </w:rPr>
        <w:t>,</w:t>
      </w:r>
      <w:r w:rsidR="00227B8B" w:rsidRPr="007B280A">
        <w:rPr>
          <w:bCs/>
          <w:sz w:val="24"/>
          <w:szCs w:val="24"/>
        </w:rPr>
        <w:t>6</w:t>
      </w:r>
      <w:r w:rsidR="006B557C" w:rsidRPr="007B280A">
        <w:rPr>
          <w:bCs/>
          <w:sz w:val="24"/>
          <w:szCs w:val="24"/>
        </w:rPr>
        <w:t xml:space="preserve"> </w:t>
      </w:r>
      <w:r w:rsidRPr="007B280A">
        <w:rPr>
          <w:bCs/>
          <w:sz w:val="24"/>
          <w:szCs w:val="24"/>
        </w:rPr>
        <w:t>тыс. руб.</w:t>
      </w:r>
    </w:p>
    <w:p w:rsidR="00730BE0" w:rsidRPr="007B280A" w:rsidRDefault="00730BE0" w:rsidP="003661CE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D82FAD" w:rsidRPr="007B280A">
        <w:rPr>
          <w:rFonts w:ascii="Times New Roman" w:hAnsi="Times New Roman" w:cs="Times New Roman"/>
          <w:bCs/>
          <w:sz w:val="24"/>
          <w:szCs w:val="24"/>
        </w:rPr>
        <w:t>5</w:t>
      </w:r>
      <w:r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B280A">
        <w:rPr>
          <w:rFonts w:ascii="Times New Roman" w:hAnsi="Times New Roman" w:cs="Times New Roman"/>
          <w:sz w:val="24"/>
          <w:szCs w:val="24"/>
        </w:rPr>
        <w:t xml:space="preserve">Утвердить размер резервного фонда </w:t>
      </w:r>
      <w:r w:rsidR="007E678E" w:rsidRPr="007B280A">
        <w:rPr>
          <w:rFonts w:ascii="Times New Roman" w:hAnsi="Times New Roman" w:cs="Times New Roman"/>
          <w:sz w:val="24"/>
          <w:szCs w:val="24"/>
        </w:rPr>
        <w:t>а</w:t>
      </w:r>
      <w:r w:rsidRPr="007B280A">
        <w:rPr>
          <w:rFonts w:ascii="Times New Roman" w:hAnsi="Times New Roman" w:cs="Times New Roman"/>
          <w:sz w:val="24"/>
          <w:szCs w:val="24"/>
        </w:rPr>
        <w:t>дминистрации города Новокузнецка на 201</w:t>
      </w:r>
      <w:r w:rsidR="00144042" w:rsidRPr="007B280A">
        <w:rPr>
          <w:rFonts w:ascii="Times New Roman" w:hAnsi="Times New Roman" w:cs="Times New Roman"/>
          <w:sz w:val="24"/>
          <w:szCs w:val="24"/>
        </w:rPr>
        <w:t>9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58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805D89" w:rsidRPr="007B280A">
        <w:rPr>
          <w:rFonts w:ascii="Times New Roman" w:hAnsi="Times New Roman" w:cs="Times New Roman"/>
          <w:sz w:val="24"/>
          <w:szCs w:val="24"/>
        </w:rPr>
        <w:t>80</w:t>
      </w:r>
      <w:r w:rsidR="00034D8C" w:rsidRPr="007B280A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,0</w:t>
      </w:r>
      <w:r w:rsidR="00E82CA9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790318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144042" w:rsidRPr="007B280A">
        <w:rPr>
          <w:rFonts w:ascii="Times New Roman" w:hAnsi="Times New Roman" w:cs="Times New Roman"/>
          <w:sz w:val="24"/>
          <w:szCs w:val="24"/>
        </w:rPr>
        <w:t>20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58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805D89" w:rsidRPr="007B280A">
        <w:rPr>
          <w:rFonts w:ascii="Times New Roman" w:hAnsi="Times New Roman" w:cs="Times New Roman"/>
          <w:sz w:val="24"/>
          <w:szCs w:val="24"/>
        </w:rPr>
        <w:t>8</w:t>
      </w:r>
      <w:r w:rsidR="00EF1F26" w:rsidRPr="007B280A">
        <w:rPr>
          <w:rFonts w:ascii="Times New Roman" w:hAnsi="Times New Roman" w:cs="Times New Roman"/>
          <w:sz w:val="24"/>
          <w:szCs w:val="24"/>
        </w:rPr>
        <w:t>00,0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034D8C" w:rsidRPr="007B280A">
        <w:rPr>
          <w:rFonts w:ascii="Times New Roman" w:hAnsi="Times New Roman" w:cs="Times New Roman"/>
          <w:sz w:val="24"/>
          <w:szCs w:val="24"/>
        </w:rPr>
        <w:t>2</w:t>
      </w:r>
      <w:r w:rsidR="00144042" w:rsidRPr="007B280A">
        <w:rPr>
          <w:rFonts w:ascii="Times New Roman" w:hAnsi="Times New Roman" w:cs="Times New Roman"/>
          <w:sz w:val="24"/>
          <w:szCs w:val="24"/>
        </w:rPr>
        <w:t>1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58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805D89" w:rsidRPr="007B280A">
        <w:rPr>
          <w:rFonts w:ascii="Times New Roman" w:hAnsi="Times New Roman" w:cs="Times New Roman"/>
          <w:sz w:val="24"/>
          <w:szCs w:val="24"/>
        </w:rPr>
        <w:t>8</w:t>
      </w:r>
      <w:r w:rsidR="00EF1F26" w:rsidRPr="007B280A">
        <w:rPr>
          <w:rFonts w:ascii="Times New Roman" w:hAnsi="Times New Roman" w:cs="Times New Roman"/>
          <w:sz w:val="24"/>
          <w:szCs w:val="24"/>
        </w:rPr>
        <w:t>00,0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E82CA9" w:rsidRPr="007B280A" w:rsidRDefault="00E82CA9" w:rsidP="003661CE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D82FAD" w:rsidRPr="007B280A">
        <w:rPr>
          <w:rFonts w:ascii="Times New Roman" w:hAnsi="Times New Roman" w:cs="Times New Roman"/>
          <w:bCs/>
          <w:sz w:val="24"/>
          <w:szCs w:val="24"/>
        </w:rPr>
        <w:t>6</w:t>
      </w:r>
      <w:r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B280A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Pr="007B280A">
        <w:rPr>
          <w:rFonts w:ascii="Times New Roman" w:hAnsi="Times New Roman" w:cs="Times New Roman"/>
          <w:bCs/>
          <w:sz w:val="24"/>
          <w:szCs w:val="24"/>
        </w:rPr>
        <w:t>объем бюджетных ассигнований</w:t>
      </w:r>
      <w:r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113023" w:rsidRPr="007B280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B280A">
        <w:rPr>
          <w:rFonts w:ascii="Times New Roman" w:hAnsi="Times New Roman" w:cs="Times New Roman"/>
          <w:sz w:val="24"/>
          <w:szCs w:val="24"/>
        </w:rPr>
        <w:t>дорожного фонда Новокузнецк</w:t>
      </w:r>
      <w:r w:rsidR="00113023" w:rsidRPr="007B280A">
        <w:rPr>
          <w:rFonts w:ascii="Times New Roman" w:hAnsi="Times New Roman" w:cs="Times New Roman"/>
          <w:sz w:val="24"/>
          <w:szCs w:val="24"/>
        </w:rPr>
        <w:t>ого городского округа</w:t>
      </w:r>
      <w:r w:rsidRPr="007B280A">
        <w:rPr>
          <w:rFonts w:ascii="Times New Roman" w:hAnsi="Times New Roman" w:cs="Times New Roman"/>
          <w:sz w:val="24"/>
          <w:szCs w:val="24"/>
        </w:rPr>
        <w:t xml:space="preserve"> на 201</w:t>
      </w:r>
      <w:r w:rsidR="00144042" w:rsidRPr="007B280A">
        <w:rPr>
          <w:rFonts w:ascii="Times New Roman" w:hAnsi="Times New Roman" w:cs="Times New Roman"/>
          <w:sz w:val="24"/>
          <w:szCs w:val="24"/>
        </w:rPr>
        <w:t>9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8E23B2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227B8B" w:rsidRPr="007B280A">
        <w:rPr>
          <w:rFonts w:ascii="Times New Roman" w:hAnsi="Times New Roman" w:cs="Times New Roman"/>
          <w:sz w:val="24"/>
          <w:szCs w:val="24"/>
        </w:rPr>
        <w:t>1 705</w:t>
      </w:r>
      <w:r w:rsidR="009A18DD" w:rsidRPr="007B280A">
        <w:rPr>
          <w:rFonts w:ascii="Times New Roman" w:hAnsi="Times New Roman" w:cs="Times New Roman"/>
          <w:sz w:val="24"/>
          <w:szCs w:val="24"/>
        </w:rPr>
        <w:t> </w:t>
      </w:r>
      <w:r w:rsidR="00227B8B" w:rsidRPr="007B280A">
        <w:rPr>
          <w:rFonts w:ascii="Times New Roman" w:hAnsi="Times New Roman" w:cs="Times New Roman"/>
          <w:sz w:val="24"/>
          <w:szCs w:val="24"/>
        </w:rPr>
        <w:t>658</w:t>
      </w:r>
      <w:r w:rsidR="009A18DD" w:rsidRPr="007B280A">
        <w:rPr>
          <w:rFonts w:ascii="Times New Roman" w:hAnsi="Times New Roman" w:cs="Times New Roman"/>
          <w:sz w:val="24"/>
          <w:szCs w:val="24"/>
        </w:rPr>
        <w:t>,</w:t>
      </w:r>
      <w:r w:rsidR="00861966" w:rsidRPr="007B280A">
        <w:rPr>
          <w:rFonts w:ascii="Times New Roman" w:hAnsi="Times New Roman" w:cs="Times New Roman"/>
          <w:sz w:val="24"/>
          <w:szCs w:val="24"/>
        </w:rPr>
        <w:t>3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144042" w:rsidRPr="007B280A">
        <w:rPr>
          <w:rFonts w:ascii="Times New Roman" w:hAnsi="Times New Roman" w:cs="Times New Roman"/>
          <w:sz w:val="24"/>
          <w:szCs w:val="24"/>
        </w:rPr>
        <w:t>20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227B8B" w:rsidRPr="007B280A">
        <w:rPr>
          <w:rFonts w:ascii="Times New Roman" w:hAnsi="Times New Roman" w:cs="Times New Roman"/>
          <w:sz w:val="24"/>
          <w:szCs w:val="24"/>
        </w:rPr>
        <w:t>1 570</w:t>
      </w:r>
      <w:r w:rsidR="009A18DD" w:rsidRPr="007B280A">
        <w:rPr>
          <w:rFonts w:ascii="Times New Roman" w:hAnsi="Times New Roman" w:cs="Times New Roman"/>
          <w:sz w:val="24"/>
          <w:szCs w:val="24"/>
        </w:rPr>
        <w:t> </w:t>
      </w:r>
      <w:r w:rsidR="00227B8B" w:rsidRPr="007B280A">
        <w:rPr>
          <w:rFonts w:ascii="Times New Roman" w:hAnsi="Times New Roman" w:cs="Times New Roman"/>
          <w:sz w:val="24"/>
          <w:szCs w:val="24"/>
        </w:rPr>
        <w:t>290</w:t>
      </w:r>
      <w:r w:rsidR="009A18DD" w:rsidRPr="007B280A">
        <w:rPr>
          <w:rFonts w:ascii="Times New Roman" w:hAnsi="Times New Roman" w:cs="Times New Roman"/>
          <w:sz w:val="24"/>
          <w:szCs w:val="24"/>
        </w:rPr>
        <w:t>,</w:t>
      </w:r>
      <w:r w:rsidR="00227B8B" w:rsidRPr="007B280A">
        <w:rPr>
          <w:rFonts w:ascii="Times New Roman" w:hAnsi="Times New Roman" w:cs="Times New Roman"/>
          <w:sz w:val="24"/>
          <w:szCs w:val="24"/>
        </w:rPr>
        <w:t>0</w:t>
      </w:r>
      <w:r w:rsidR="000D565E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034D8C" w:rsidRPr="007B280A">
        <w:rPr>
          <w:rFonts w:ascii="Times New Roman" w:hAnsi="Times New Roman" w:cs="Times New Roman"/>
          <w:sz w:val="24"/>
          <w:szCs w:val="24"/>
        </w:rPr>
        <w:t>2</w:t>
      </w:r>
      <w:r w:rsidR="00144042" w:rsidRPr="007B280A">
        <w:rPr>
          <w:rFonts w:ascii="Times New Roman" w:hAnsi="Times New Roman" w:cs="Times New Roman"/>
          <w:sz w:val="24"/>
          <w:szCs w:val="24"/>
        </w:rPr>
        <w:t>1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>в сумме</w:t>
      </w:r>
      <w:r w:rsidR="000D565E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227B8B" w:rsidRPr="007B280A">
        <w:rPr>
          <w:rFonts w:ascii="Times New Roman" w:hAnsi="Times New Roman" w:cs="Times New Roman"/>
          <w:sz w:val="24"/>
          <w:szCs w:val="24"/>
        </w:rPr>
        <w:t>1 570</w:t>
      </w:r>
      <w:r w:rsidR="009A18DD" w:rsidRPr="007B280A">
        <w:rPr>
          <w:rFonts w:ascii="Times New Roman" w:hAnsi="Times New Roman" w:cs="Times New Roman"/>
          <w:sz w:val="24"/>
          <w:szCs w:val="24"/>
        </w:rPr>
        <w:t> </w:t>
      </w:r>
      <w:r w:rsidR="00227B8B" w:rsidRPr="007B280A">
        <w:rPr>
          <w:rFonts w:ascii="Times New Roman" w:hAnsi="Times New Roman" w:cs="Times New Roman"/>
          <w:sz w:val="24"/>
          <w:szCs w:val="24"/>
        </w:rPr>
        <w:t>290</w:t>
      </w:r>
      <w:r w:rsidR="009A18DD" w:rsidRPr="007B280A">
        <w:rPr>
          <w:rFonts w:ascii="Times New Roman" w:hAnsi="Times New Roman" w:cs="Times New Roman"/>
          <w:sz w:val="24"/>
          <w:szCs w:val="24"/>
        </w:rPr>
        <w:t>,</w:t>
      </w:r>
      <w:r w:rsidR="00227B8B" w:rsidRPr="007B280A">
        <w:rPr>
          <w:rFonts w:ascii="Times New Roman" w:hAnsi="Times New Roman" w:cs="Times New Roman"/>
          <w:sz w:val="24"/>
          <w:szCs w:val="24"/>
        </w:rPr>
        <w:t>0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730BE0" w:rsidRPr="007B280A" w:rsidRDefault="00E82CA9" w:rsidP="003661CE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D82FAD" w:rsidRPr="007B280A">
        <w:rPr>
          <w:rFonts w:ascii="Times New Roman" w:hAnsi="Times New Roman" w:cs="Times New Roman"/>
          <w:bCs/>
          <w:sz w:val="24"/>
          <w:szCs w:val="24"/>
        </w:rPr>
        <w:t>7</w:t>
      </w:r>
      <w:r w:rsidR="00730BE0"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30BE0" w:rsidRPr="007B280A">
        <w:rPr>
          <w:rFonts w:ascii="Times New Roman" w:hAnsi="Times New Roman" w:cs="Times New Roman"/>
          <w:sz w:val="24"/>
          <w:szCs w:val="24"/>
        </w:rPr>
        <w:t>Утвердить предельный объем расходов на обслуживание муниципального долга Новокузнецкого городского округа на 201</w:t>
      </w:r>
      <w:r w:rsidR="00144042" w:rsidRPr="007B280A">
        <w:rPr>
          <w:rFonts w:ascii="Times New Roman" w:hAnsi="Times New Roman" w:cs="Times New Roman"/>
          <w:sz w:val="24"/>
          <w:szCs w:val="24"/>
        </w:rPr>
        <w:t>9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206C9" w:rsidRPr="007B280A">
        <w:rPr>
          <w:rFonts w:ascii="Times New Roman" w:hAnsi="Times New Roman" w:cs="Times New Roman"/>
          <w:sz w:val="24"/>
          <w:szCs w:val="24"/>
        </w:rPr>
        <w:t>3</w:t>
      </w:r>
      <w:r w:rsidR="00805D89" w:rsidRPr="007B280A">
        <w:rPr>
          <w:rFonts w:ascii="Times New Roman" w:hAnsi="Times New Roman" w:cs="Times New Roman"/>
          <w:sz w:val="24"/>
          <w:szCs w:val="24"/>
        </w:rPr>
        <w:t>48</w:t>
      </w:r>
      <w:r w:rsidR="00DD5999" w:rsidRPr="007B280A">
        <w:rPr>
          <w:rFonts w:ascii="Times New Roman" w:hAnsi="Times New Roman" w:cs="Times New Roman"/>
          <w:sz w:val="24"/>
          <w:szCs w:val="24"/>
        </w:rPr>
        <w:t> </w:t>
      </w:r>
      <w:r w:rsidR="00805D89" w:rsidRPr="007B280A">
        <w:rPr>
          <w:rFonts w:ascii="Times New Roman" w:hAnsi="Times New Roman" w:cs="Times New Roman"/>
          <w:sz w:val="24"/>
          <w:szCs w:val="24"/>
        </w:rPr>
        <w:t>573</w:t>
      </w:r>
      <w:r w:rsidR="00DD5999" w:rsidRPr="007B280A">
        <w:rPr>
          <w:rFonts w:ascii="Times New Roman" w:hAnsi="Times New Roman" w:cs="Times New Roman"/>
          <w:sz w:val="24"/>
          <w:szCs w:val="24"/>
        </w:rPr>
        <w:t>,0</w:t>
      </w:r>
      <w:r w:rsidR="006B557C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="00730BE0" w:rsidRPr="007B280A">
        <w:rPr>
          <w:rFonts w:ascii="Times New Roman" w:hAnsi="Times New Roman" w:cs="Times New Roman"/>
          <w:sz w:val="24"/>
          <w:szCs w:val="24"/>
        </w:rPr>
        <w:t>, на 20</w:t>
      </w:r>
      <w:r w:rsidR="00144042" w:rsidRPr="007B280A">
        <w:rPr>
          <w:rFonts w:ascii="Times New Roman" w:hAnsi="Times New Roman" w:cs="Times New Roman"/>
          <w:sz w:val="24"/>
          <w:szCs w:val="24"/>
        </w:rPr>
        <w:t>20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DD5999" w:rsidRPr="007B280A">
        <w:rPr>
          <w:rFonts w:ascii="Times New Roman" w:hAnsi="Times New Roman" w:cs="Times New Roman"/>
          <w:sz w:val="24"/>
          <w:szCs w:val="24"/>
        </w:rPr>
        <w:t xml:space="preserve">357 794,0 </w:t>
      </w:r>
      <w:r w:rsidR="00730BE0"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="00730BE0" w:rsidRPr="007B280A">
        <w:rPr>
          <w:rFonts w:ascii="Times New Roman" w:hAnsi="Times New Roman" w:cs="Times New Roman"/>
          <w:sz w:val="24"/>
          <w:szCs w:val="24"/>
        </w:rPr>
        <w:t>, на 20</w:t>
      </w:r>
      <w:r w:rsidR="00034D8C" w:rsidRPr="007B280A">
        <w:rPr>
          <w:rFonts w:ascii="Times New Roman" w:hAnsi="Times New Roman" w:cs="Times New Roman"/>
          <w:sz w:val="24"/>
          <w:szCs w:val="24"/>
        </w:rPr>
        <w:t>2</w:t>
      </w:r>
      <w:r w:rsidR="00144042" w:rsidRPr="007B280A">
        <w:rPr>
          <w:rFonts w:ascii="Times New Roman" w:hAnsi="Times New Roman" w:cs="Times New Roman"/>
          <w:sz w:val="24"/>
          <w:szCs w:val="24"/>
        </w:rPr>
        <w:t>1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DD5999" w:rsidRPr="007B280A">
        <w:rPr>
          <w:rFonts w:ascii="Times New Roman" w:hAnsi="Times New Roman" w:cs="Times New Roman"/>
          <w:sz w:val="24"/>
          <w:szCs w:val="24"/>
        </w:rPr>
        <w:t>394 818,0</w:t>
      </w:r>
      <w:r w:rsidR="006B557C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тыс. руб.</w:t>
      </w:r>
    </w:p>
    <w:p w:rsidR="00730BE0" w:rsidRPr="007B280A" w:rsidRDefault="00E82CA9" w:rsidP="003661CE">
      <w:pPr>
        <w:ind w:firstLine="851"/>
        <w:jc w:val="both"/>
        <w:rPr>
          <w:sz w:val="24"/>
          <w:szCs w:val="24"/>
        </w:rPr>
      </w:pPr>
      <w:r w:rsidRPr="007B280A">
        <w:rPr>
          <w:sz w:val="24"/>
          <w:szCs w:val="24"/>
        </w:rPr>
        <w:t>1</w:t>
      </w:r>
      <w:r w:rsidR="00D82FAD" w:rsidRPr="007B280A">
        <w:rPr>
          <w:sz w:val="24"/>
          <w:szCs w:val="24"/>
        </w:rPr>
        <w:t>8</w:t>
      </w:r>
      <w:r w:rsidR="00730BE0" w:rsidRPr="007B280A">
        <w:rPr>
          <w:sz w:val="24"/>
          <w:szCs w:val="24"/>
        </w:rPr>
        <w:t xml:space="preserve">. Утвердить </w:t>
      </w:r>
      <w:r w:rsidR="002D468F" w:rsidRPr="007B280A">
        <w:rPr>
          <w:sz w:val="24"/>
          <w:szCs w:val="24"/>
        </w:rPr>
        <w:t xml:space="preserve">перечень главных администраторов источников финансирования дефицита бюджета Новокузнецкого городского округа и закрепляемые за ними коды источников финансирования дефицита бюджета Новокузнецкого городского округа </w:t>
      </w:r>
      <w:r w:rsidR="00730BE0" w:rsidRPr="007B280A">
        <w:rPr>
          <w:sz w:val="24"/>
          <w:szCs w:val="24"/>
        </w:rPr>
        <w:t>согласно приложению №</w:t>
      </w:r>
      <w:r w:rsidR="00FC12FF" w:rsidRPr="007B280A">
        <w:rPr>
          <w:sz w:val="24"/>
          <w:szCs w:val="24"/>
        </w:rPr>
        <w:t>1</w:t>
      </w:r>
      <w:r w:rsidR="0031628F" w:rsidRPr="007B280A">
        <w:rPr>
          <w:sz w:val="24"/>
          <w:szCs w:val="24"/>
        </w:rPr>
        <w:t>1</w:t>
      </w:r>
      <w:r w:rsidR="00730BE0" w:rsidRPr="007B280A">
        <w:rPr>
          <w:sz w:val="24"/>
          <w:szCs w:val="24"/>
        </w:rPr>
        <w:t xml:space="preserve"> к настоящему </w:t>
      </w:r>
      <w:r w:rsidR="00EA7E4E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>ешению.</w:t>
      </w:r>
    </w:p>
    <w:p w:rsidR="00730BE0" w:rsidRPr="007B280A" w:rsidRDefault="00E82CA9" w:rsidP="003661CE">
      <w:pPr>
        <w:ind w:firstLine="851"/>
        <w:jc w:val="both"/>
        <w:rPr>
          <w:sz w:val="24"/>
          <w:szCs w:val="24"/>
        </w:rPr>
      </w:pPr>
      <w:r w:rsidRPr="007B280A">
        <w:rPr>
          <w:sz w:val="24"/>
          <w:szCs w:val="24"/>
        </w:rPr>
        <w:t>1</w:t>
      </w:r>
      <w:r w:rsidR="00D82FAD" w:rsidRPr="007B280A">
        <w:rPr>
          <w:sz w:val="24"/>
          <w:szCs w:val="24"/>
        </w:rPr>
        <w:t>9</w:t>
      </w:r>
      <w:r w:rsidR="00730BE0" w:rsidRPr="007B280A">
        <w:rPr>
          <w:sz w:val="24"/>
          <w:szCs w:val="24"/>
        </w:rPr>
        <w:t xml:space="preserve">. Утвердить источники финансирования дефицита бюджета Новокузнецкого городского округа по статьям и видам источников финансирования дефицита бюджета </w:t>
      </w:r>
      <w:r w:rsidR="0048599C" w:rsidRPr="007B280A">
        <w:rPr>
          <w:sz w:val="24"/>
          <w:szCs w:val="24"/>
        </w:rPr>
        <w:t>Новокузнецкого городского округа</w:t>
      </w:r>
      <w:r w:rsidR="00730BE0" w:rsidRPr="007B280A">
        <w:rPr>
          <w:sz w:val="24"/>
          <w:szCs w:val="24"/>
        </w:rPr>
        <w:t xml:space="preserve"> на 201</w:t>
      </w:r>
      <w:r w:rsidR="00144042" w:rsidRPr="007B280A">
        <w:rPr>
          <w:sz w:val="24"/>
          <w:szCs w:val="24"/>
        </w:rPr>
        <w:t>9</w:t>
      </w:r>
      <w:r w:rsidR="00730BE0" w:rsidRPr="007B280A">
        <w:rPr>
          <w:sz w:val="24"/>
          <w:szCs w:val="24"/>
        </w:rPr>
        <w:t xml:space="preserve"> год согласно приложению №1</w:t>
      </w:r>
      <w:r w:rsidR="0031628F" w:rsidRPr="007B280A">
        <w:rPr>
          <w:sz w:val="24"/>
          <w:szCs w:val="24"/>
        </w:rPr>
        <w:t>2</w:t>
      </w:r>
      <w:r w:rsidR="00730BE0" w:rsidRPr="007B280A">
        <w:rPr>
          <w:sz w:val="24"/>
          <w:szCs w:val="24"/>
        </w:rPr>
        <w:t xml:space="preserve"> к настоящему </w:t>
      </w:r>
      <w:r w:rsidR="00EA7E4E" w:rsidRPr="007B280A">
        <w:rPr>
          <w:sz w:val="24"/>
          <w:szCs w:val="24"/>
        </w:rPr>
        <w:t>р</w:t>
      </w:r>
      <w:r w:rsidR="009D4FCB" w:rsidRPr="007B280A">
        <w:rPr>
          <w:sz w:val="24"/>
          <w:szCs w:val="24"/>
        </w:rPr>
        <w:t xml:space="preserve">ешению и </w:t>
      </w:r>
      <w:r w:rsidR="00730BE0" w:rsidRPr="007B280A">
        <w:rPr>
          <w:sz w:val="24"/>
          <w:szCs w:val="24"/>
        </w:rPr>
        <w:t>на плановый период 20</w:t>
      </w:r>
      <w:r w:rsidR="00144042" w:rsidRPr="007B280A">
        <w:rPr>
          <w:sz w:val="24"/>
          <w:szCs w:val="24"/>
        </w:rPr>
        <w:t>20</w:t>
      </w:r>
      <w:r w:rsidR="00730BE0" w:rsidRPr="007B280A">
        <w:rPr>
          <w:sz w:val="24"/>
          <w:szCs w:val="24"/>
        </w:rPr>
        <w:t xml:space="preserve"> и 20</w:t>
      </w:r>
      <w:r w:rsidR="00034D8C" w:rsidRPr="007B280A">
        <w:rPr>
          <w:sz w:val="24"/>
          <w:szCs w:val="24"/>
        </w:rPr>
        <w:t>2</w:t>
      </w:r>
      <w:r w:rsidR="00144042" w:rsidRPr="007B280A">
        <w:rPr>
          <w:sz w:val="24"/>
          <w:szCs w:val="24"/>
        </w:rPr>
        <w:t>1</w:t>
      </w:r>
      <w:r w:rsidR="00730BE0" w:rsidRPr="007B280A">
        <w:rPr>
          <w:sz w:val="24"/>
          <w:szCs w:val="24"/>
        </w:rPr>
        <w:t xml:space="preserve"> годов </w:t>
      </w:r>
      <w:r w:rsidR="00AC1059" w:rsidRPr="007B280A">
        <w:rPr>
          <w:sz w:val="24"/>
          <w:szCs w:val="24"/>
        </w:rPr>
        <w:t xml:space="preserve">- </w:t>
      </w:r>
      <w:r w:rsidR="00730BE0" w:rsidRPr="007B280A">
        <w:rPr>
          <w:sz w:val="24"/>
          <w:szCs w:val="24"/>
        </w:rPr>
        <w:t>согласно приложению №1</w:t>
      </w:r>
      <w:r w:rsidR="0031628F" w:rsidRPr="007B280A">
        <w:rPr>
          <w:sz w:val="24"/>
          <w:szCs w:val="24"/>
        </w:rPr>
        <w:t>3</w:t>
      </w:r>
      <w:r w:rsidR="00730BE0" w:rsidRPr="007B280A">
        <w:rPr>
          <w:sz w:val="24"/>
          <w:szCs w:val="24"/>
        </w:rPr>
        <w:t xml:space="preserve"> к настоящему </w:t>
      </w:r>
      <w:r w:rsidR="00EA7E4E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 xml:space="preserve">ешению. </w:t>
      </w:r>
    </w:p>
    <w:p w:rsidR="00730BE0" w:rsidRPr="007B280A" w:rsidRDefault="00D82FAD" w:rsidP="003661CE">
      <w:pPr>
        <w:ind w:firstLine="851"/>
        <w:jc w:val="both"/>
        <w:rPr>
          <w:sz w:val="24"/>
          <w:szCs w:val="24"/>
        </w:rPr>
      </w:pPr>
      <w:r w:rsidRPr="007B280A">
        <w:rPr>
          <w:bCs/>
          <w:sz w:val="24"/>
          <w:szCs w:val="24"/>
        </w:rPr>
        <w:t>20</w:t>
      </w:r>
      <w:r w:rsidR="00730BE0" w:rsidRPr="007B280A">
        <w:rPr>
          <w:bCs/>
          <w:sz w:val="24"/>
          <w:szCs w:val="24"/>
        </w:rPr>
        <w:t>.</w:t>
      </w:r>
      <w:r w:rsidR="00F35D30" w:rsidRPr="007B280A">
        <w:rPr>
          <w:sz w:val="24"/>
          <w:szCs w:val="24"/>
        </w:rPr>
        <w:t xml:space="preserve"> Утвердить п</w:t>
      </w:r>
      <w:r w:rsidR="00730BE0" w:rsidRPr="007B280A">
        <w:rPr>
          <w:sz w:val="24"/>
          <w:szCs w:val="24"/>
        </w:rPr>
        <w:t>рограмму муниципальных внутренних заимствований Новокузнецкого городского округа на 201</w:t>
      </w:r>
      <w:r w:rsidR="00144042" w:rsidRPr="007B280A">
        <w:rPr>
          <w:sz w:val="24"/>
          <w:szCs w:val="24"/>
        </w:rPr>
        <w:t>9</w:t>
      </w:r>
      <w:r w:rsidR="00730BE0" w:rsidRPr="007B280A">
        <w:rPr>
          <w:sz w:val="24"/>
          <w:szCs w:val="24"/>
        </w:rPr>
        <w:t xml:space="preserve"> год согласно приложению №1</w:t>
      </w:r>
      <w:r w:rsidR="0031628F" w:rsidRPr="007B280A">
        <w:rPr>
          <w:sz w:val="24"/>
          <w:szCs w:val="24"/>
        </w:rPr>
        <w:t>4</w:t>
      </w:r>
      <w:r w:rsidR="00730BE0" w:rsidRPr="007B280A">
        <w:rPr>
          <w:sz w:val="24"/>
          <w:szCs w:val="24"/>
        </w:rPr>
        <w:t xml:space="preserve"> к настоящему </w:t>
      </w:r>
      <w:r w:rsidR="00EA7E4E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>ешению и на плановый период 20</w:t>
      </w:r>
      <w:r w:rsidR="00144042" w:rsidRPr="007B280A">
        <w:rPr>
          <w:sz w:val="24"/>
          <w:szCs w:val="24"/>
        </w:rPr>
        <w:t>20</w:t>
      </w:r>
      <w:r w:rsidR="00730BE0" w:rsidRPr="007B280A">
        <w:rPr>
          <w:sz w:val="24"/>
          <w:szCs w:val="24"/>
        </w:rPr>
        <w:t xml:space="preserve"> и 20</w:t>
      </w:r>
      <w:r w:rsidR="00034D8C" w:rsidRPr="007B280A">
        <w:rPr>
          <w:sz w:val="24"/>
          <w:szCs w:val="24"/>
        </w:rPr>
        <w:t>2</w:t>
      </w:r>
      <w:r w:rsidR="00144042" w:rsidRPr="007B280A">
        <w:rPr>
          <w:sz w:val="24"/>
          <w:szCs w:val="24"/>
        </w:rPr>
        <w:t>1</w:t>
      </w:r>
      <w:r w:rsidR="00730BE0" w:rsidRPr="007B280A">
        <w:rPr>
          <w:sz w:val="24"/>
          <w:szCs w:val="24"/>
        </w:rPr>
        <w:t xml:space="preserve"> годов – согласно приложению №1</w:t>
      </w:r>
      <w:r w:rsidR="0031628F" w:rsidRPr="007B280A">
        <w:rPr>
          <w:sz w:val="24"/>
          <w:szCs w:val="24"/>
        </w:rPr>
        <w:t>5</w:t>
      </w:r>
      <w:r w:rsidR="00730BE0" w:rsidRPr="007B280A">
        <w:rPr>
          <w:sz w:val="24"/>
          <w:szCs w:val="24"/>
        </w:rPr>
        <w:t xml:space="preserve"> к настоящему </w:t>
      </w:r>
      <w:r w:rsidR="00EA7E4E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>ешению.</w:t>
      </w:r>
    </w:p>
    <w:p w:rsidR="00730BE0" w:rsidRPr="007B280A" w:rsidRDefault="00D82FAD" w:rsidP="003661C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sz w:val="24"/>
          <w:szCs w:val="24"/>
        </w:rPr>
        <w:t>21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. Утвердить перечень и объемы бюджетных ассигнований на реализацию </w:t>
      </w:r>
      <w:r w:rsidR="000D565E" w:rsidRPr="007B280A">
        <w:rPr>
          <w:rFonts w:ascii="Times New Roman" w:hAnsi="Times New Roman" w:cs="Times New Roman"/>
          <w:sz w:val="24"/>
          <w:szCs w:val="24"/>
        </w:rPr>
        <w:t>муниципальных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0F4D0F" w:rsidRPr="007B280A">
        <w:rPr>
          <w:rFonts w:ascii="Times New Roman" w:hAnsi="Times New Roman" w:cs="Times New Roman"/>
          <w:sz w:val="24"/>
          <w:szCs w:val="24"/>
        </w:rPr>
        <w:t xml:space="preserve">Новокузнецкого городского округа </w:t>
      </w:r>
      <w:r w:rsidR="00730BE0" w:rsidRPr="007B280A">
        <w:rPr>
          <w:rFonts w:ascii="Times New Roman" w:hAnsi="Times New Roman" w:cs="Times New Roman"/>
          <w:sz w:val="24"/>
          <w:szCs w:val="24"/>
        </w:rPr>
        <w:t>на 201</w:t>
      </w:r>
      <w:r w:rsidR="00144042" w:rsidRPr="007B280A">
        <w:rPr>
          <w:rFonts w:ascii="Times New Roman" w:hAnsi="Times New Roman" w:cs="Times New Roman"/>
          <w:sz w:val="24"/>
          <w:szCs w:val="24"/>
        </w:rPr>
        <w:t>9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согласно приложению №1</w:t>
      </w:r>
      <w:r w:rsidR="0031628F" w:rsidRPr="007B280A">
        <w:rPr>
          <w:rFonts w:ascii="Times New Roman" w:hAnsi="Times New Roman" w:cs="Times New Roman"/>
          <w:sz w:val="24"/>
          <w:szCs w:val="24"/>
        </w:rPr>
        <w:t>6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E678E" w:rsidRPr="007B280A">
        <w:rPr>
          <w:rFonts w:ascii="Times New Roman" w:hAnsi="Times New Roman" w:cs="Times New Roman"/>
          <w:sz w:val="24"/>
          <w:szCs w:val="24"/>
        </w:rPr>
        <w:t>р</w:t>
      </w:r>
      <w:r w:rsidR="00730BE0" w:rsidRPr="007B280A">
        <w:rPr>
          <w:rFonts w:ascii="Times New Roman" w:hAnsi="Times New Roman" w:cs="Times New Roman"/>
          <w:sz w:val="24"/>
          <w:szCs w:val="24"/>
        </w:rPr>
        <w:t>ешению и на плановый период 20</w:t>
      </w:r>
      <w:r w:rsidR="00144042" w:rsidRPr="007B280A">
        <w:rPr>
          <w:rFonts w:ascii="Times New Roman" w:hAnsi="Times New Roman" w:cs="Times New Roman"/>
          <w:sz w:val="24"/>
          <w:szCs w:val="24"/>
        </w:rPr>
        <w:t>20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и 20</w:t>
      </w:r>
      <w:r w:rsidR="006B366D" w:rsidRPr="007B280A">
        <w:rPr>
          <w:rFonts w:ascii="Times New Roman" w:hAnsi="Times New Roman" w:cs="Times New Roman"/>
          <w:sz w:val="24"/>
          <w:szCs w:val="24"/>
        </w:rPr>
        <w:t>2</w:t>
      </w:r>
      <w:r w:rsidR="00144042" w:rsidRPr="007B280A">
        <w:rPr>
          <w:rFonts w:ascii="Times New Roman" w:hAnsi="Times New Roman" w:cs="Times New Roman"/>
          <w:sz w:val="24"/>
          <w:szCs w:val="24"/>
        </w:rPr>
        <w:t>1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годов – согласно приложению №1</w:t>
      </w:r>
      <w:r w:rsidR="0031628F" w:rsidRPr="007B280A">
        <w:rPr>
          <w:rFonts w:ascii="Times New Roman" w:hAnsi="Times New Roman" w:cs="Times New Roman"/>
          <w:sz w:val="24"/>
          <w:szCs w:val="24"/>
        </w:rPr>
        <w:t>7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E678E" w:rsidRPr="007B280A">
        <w:rPr>
          <w:rFonts w:ascii="Times New Roman" w:hAnsi="Times New Roman" w:cs="Times New Roman"/>
          <w:sz w:val="24"/>
          <w:szCs w:val="24"/>
        </w:rPr>
        <w:t>р</w:t>
      </w:r>
      <w:r w:rsidR="00730BE0" w:rsidRPr="007B280A">
        <w:rPr>
          <w:rFonts w:ascii="Times New Roman" w:hAnsi="Times New Roman" w:cs="Times New Roman"/>
          <w:sz w:val="24"/>
          <w:szCs w:val="24"/>
        </w:rPr>
        <w:t>ешению.</w:t>
      </w:r>
    </w:p>
    <w:p w:rsidR="00730BE0" w:rsidRPr="007B280A" w:rsidRDefault="00DD12F0" w:rsidP="003661CE">
      <w:pPr>
        <w:autoSpaceDE w:val="0"/>
        <w:autoSpaceDN w:val="0"/>
        <w:adjustRightInd w:val="0"/>
        <w:ind w:firstLine="851"/>
        <w:jc w:val="both"/>
        <w:outlineLvl w:val="0"/>
        <w:rPr>
          <w:sz w:val="24"/>
          <w:szCs w:val="24"/>
        </w:rPr>
      </w:pPr>
      <w:r w:rsidRPr="007B280A">
        <w:rPr>
          <w:sz w:val="24"/>
          <w:szCs w:val="24"/>
        </w:rPr>
        <w:t>2</w:t>
      </w:r>
      <w:r w:rsidR="00D82FAD" w:rsidRPr="007B280A">
        <w:rPr>
          <w:sz w:val="24"/>
          <w:szCs w:val="24"/>
        </w:rPr>
        <w:t>2</w:t>
      </w:r>
      <w:r w:rsidR="00730BE0" w:rsidRPr="007B280A">
        <w:rPr>
          <w:sz w:val="24"/>
          <w:szCs w:val="24"/>
        </w:rPr>
        <w:t>. Установить, что бюджетные инвестиции юридическим лицам, не являющимся муниципальными учреждениями или муниципальными унитарными предприятиями, в 201</w:t>
      </w:r>
      <w:r w:rsidR="00144042" w:rsidRPr="007B280A">
        <w:rPr>
          <w:sz w:val="24"/>
          <w:szCs w:val="24"/>
        </w:rPr>
        <w:t>9</w:t>
      </w:r>
      <w:r w:rsidR="00730BE0" w:rsidRPr="007B280A">
        <w:rPr>
          <w:sz w:val="24"/>
          <w:szCs w:val="24"/>
        </w:rPr>
        <w:t xml:space="preserve"> </w:t>
      </w:r>
      <w:r w:rsidR="00F35D30" w:rsidRPr="007B280A">
        <w:rPr>
          <w:sz w:val="24"/>
          <w:szCs w:val="24"/>
        </w:rPr>
        <w:t>году и плановом периоде 20</w:t>
      </w:r>
      <w:r w:rsidR="00144042" w:rsidRPr="007B280A">
        <w:rPr>
          <w:sz w:val="24"/>
          <w:szCs w:val="24"/>
        </w:rPr>
        <w:t>20</w:t>
      </w:r>
      <w:r w:rsidR="00F35D30" w:rsidRPr="007B280A">
        <w:rPr>
          <w:sz w:val="24"/>
          <w:szCs w:val="24"/>
        </w:rPr>
        <w:t xml:space="preserve"> и 20</w:t>
      </w:r>
      <w:r w:rsidR="006B366D" w:rsidRPr="007B280A">
        <w:rPr>
          <w:sz w:val="24"/>
          <w:szCs w:val="24"/>
        </w:rPr>
        <w:t>2</w:t>
      </w:r>
      <w:r w:rsidR="00144042" w:rsidRPr="007B280A">
        <w:rPr>
          <w:sz w:val="24"/>
          <w:szCs w:val="24"/>
        </w:rPr>
        <w:t>1</w:t>
      </w:r>
      <w:r w:rsidR="00F35D30" w:rsidRPr="007B280A">
        <w:rPr>
          <w:sz w:val="24"/>
          <w:szCs w:val="24"/>
        </w:rPr>
        <w:t xml:space="preserve"> годов</w:t>
      </w:r>
      <w:r w:rsidR="00730BE0" w:rsidRPr="007B280A">
        <w:rPr>
          <w:sz w:val="24"/>
          <w:szCs w:val="24"/>
        </w:rPr>
        <w:t xml:space="preserve"> не предусмотрены.</w:t>
      </w:r>
    </w:p>
    <w:p w:rsidR="00730BE0" w:rsidRPr="007B280A" w:rsidRDefault="00DD12F0" w:rsidP="003661CE">
      <w:pPr>
        <w:autoSpaceDE w:val="0"/>
        <w:autoSpaceDN w:val="0"/>
        <w:adjustRightInd w:val="0"/>
        <w:ind w:firstLine="851"/>
        <w:jc w:val="both"/>
        <w:outlineLvl w:val="1"/>
        <w:rPr>
          <w:sz w:val="24"/>
          <w:szCs w:val="24"/>
        </w:rPr>
      </w:pPr>
      <w:r w:rsidRPr="007B280A">
        <w:rPr>
          <w:sz w:val="24"/>
          <w:szCs w:val="24"/>
        </w:rPr>
        <w:t>2</w:t>
      </w:r>
      <w:r w:rsidR="00D82FAD" w:rsidRPr="007B280A">
        <w:rPr>
          <w:sz w:val="24"/>
          <w:szCs w:val="24"/>
        </w:rPr>
        <w:t>3</w:t>
      </w:r>
      <w:r w:rsidR="00730BE0" w:rsidRPr="007B280A">
        <w:rPr>
          <w:sz w:val="24"/>
          <w:szCs w:val="24"/>
        </w:rPr>
        <w:t>. Установить, что в 201</w:t>
      </w:r>
      <w:r w:rsidR="00144042" w:rsidRPr="007B280A">
        <w:rPr>
          <w:sz w:val="24"/>
          <w:szCs w:val="24"/>
        </w:rPr>
        <w:t>9</w:t>
      </w:r>
      <w:r w:rsidR="00730BE0" w:rsidRPr="007B280A">
        <w:rPr>
          <w:sz w:val="24"/>
          <w:szCs w:val="24"/>
        </w:rPr>
        <w:t xml:space="preserve"> году и плановом периоде 20</w:t>
      </w:r>
      <w:r w:rsidR="00144042" w:rsidRPr="007B280A">
        <w:rPr>
          <w:sz w:val="24"/>
          <w:szCs w:val="24"/>
        </w:rPr>
        <w:t>20</w:t>
      </w:r>
      <w:r w:rsidR="00DB310E" w:rsidRPr="007B280A">
        <w:rPr>
          <w:sz w:val="24"/>
          <w:szCs w:val="24"/>
        </w:rPr>
        <w:t xml:space="preserve"> и 2</w:t>
      </w:r>
      <w:r w:rsidR="00E6059A" w:rsidRPr="007B280A">
        <w:rPr>
          <w:sz w:val="24"/>
          <w:szCs w:val="24"/>
        </w:rPr>
        <w:t>0</w:t>
      </w:r>
      <w:r w:rsidR="006B366D" w:rsidRPr="007B280A">
        <w:rPr>
          <w:sz w:val="24"/>
          <w:szCs w:val="24"/>
        </w:rPr>
        <w:t>2</w:t>
      </w:r>
      <w:r w:rsidR="00144042" w:rsidRPr="007B280A">
        <w:rPr>
          <w:sz w:val="24"/>
          <w:szCs w:val="24"/>
        </w:rPr>
        <w:t>1</w:t>
      </w:r>
      <w:r w:rsidR="00730BE0" w:rsidRPr="007B280A">
        <w:rPr>
          <w:sz w:val="24"/>
          <w:szCs w:val="24"/>
        </w:rPr>
        <w:t xml:space="preserve"> годов бюджетные кредиты за счет средств бюджета </w:t>
      </w:r>
      <w:r w:rsidR="00790318" w:rsidRPr="007B280A">
        <w:rPr>
          <w:sz w:val="24"/>
          <w:szCs w:val="24"/>
        </w:rPr>
        <w:t>города</w:t>
      </w:r>
      <w:r w:rsidR="00730BE0" w:rsidRPr="007B280A">
        <w:rPr>
          <w:sz w:val="24"/>
          <w:szCs w:val="24"/>
        </w:rPr>
        <w:t xml:space="preserve"> не предоставляются.</w:t>
      </w:r>
    </w:p>
    <w:p w:rsidR="00730BE0" w:rsidRPr="007B280A" w:rsidRDefault="00DD12F0" w:rsidP="003661C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sz w:val="24"/>
          <w:szCs w:val="24"/>
        </w:rPr>
        <w:t>2</w:t>
      </w:r>
      <w:r w:rsidR="00D82FAD" w:rsidRPr="007B280A">
        <w:rPr>
          <w:rFonts w:ascii="Times New Roman" w:hAnsi="Times New Roman" w:cs="Times New Roman"/>
          <w:sz w:val="24"/>
          <w:szCs w:val="24"/>
        </w:rPr>
        <w:t>4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. Установить, что </w:t>
      </w:r>
      <w:r w:rsidR="00E2684A" w:rsidRPr="007B280A">
        <w:rPr>
          <w:rFonts w:ascii="Times New Roman" w:hAnsi="Times New Roman" w:cs="Times New Roman"/>
          <w:sz w:val="24"/>
          <w:szCs w:val="24"/>
        </w:rPr>
        <w:t>в 201</w:t>
      </w:r>
      <w:r w:rsidR="00144042" w:rsidRPr="007B280A">
        <w:rPr>
          <w:rFonts w:ascii="Times New Roman" w:hAnsi="Times New Roman" w:cs="Times New Roman"/>
          <w:sz w:val="24"/>
          <w:szCs w:val="24"/>
        </w:rPr>
        <w:t>9</w:t>
      </w:r>
      <w:r w:rsidR="00E2684A" w:rsidRPr="007B280A">
        <w:rPr>
          <w:rFonts w:ascii="Times New Roman" w:hAnsi="Times New Roman" w:cs="Times New Roman"/>
          <w:sz w:val="24"/>
          <w:szCs w:val="24"/>
        </w:rPr>
        <w:t xml:space="preserve"> году и плановом периоде 20</w:t>
      </w:r>
      <w:r w:rsidR="00144042" w:rsidRPr="007B280A">
        <w:rPr>
          <w:rFonts w:ascii="Times New Roman" w:hAnsi="Times New Roman" w:cs="Times New Roman"/>
          <w:sz w:val="24"/>
          <w:szCs w:val="24"/>
        </w:rPr>
        <w:t>20</w:t>
      </w:r>
      <w:r w:rsidR="00E6059A" w:rsidRPr="007B280A">
        <w:rPr>
          <w:rFonts w:ascii="Times New Roman" w:hAnsi="Times New Roman" w:cs="Times New Roman"/>
          <w:sz w:val="24"/>
          <w:szCs w:val="24"/>
        </w:rPr>
        <w:t xml:space="preserve"> и 20</w:t>
      </w:r>
      <w:r w:rsidR="006B366D" w:rsidRPr="007B280A">
        <w:rPr>
          <w:rFonts w:ascii="Times New Roman" w:hAnsi="Times New Roman" w:cs="Times New Roman"/>
          <w:sz w:val="24"/>
          <w:szCs w:val="24"/>
        </w:rPr>
        <w:t>2</w:t>
      </w:r>
      <w:r w:rsidR="00144042" w:rsidRPr="007B280A">
        <w:rPr>
          <w:rFonts w:ascii="Times New Roman" w:hAnsi="Times New Roman" w:cs="Times New Roman"/>
          <w:sz w:val="24"/>
          <w:szCs w:val="24"/>
        </w:rPr>
        <w:t>1</w:t>
      </w:r>
      <w:r w:rsidR="00E2684A" w:rsidRPr="007B280A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</w:t>
      </w:r>
      <w:r w:rsidR="00E6059A" w:rsidRPr="007B280A">
        <w:rPr>
          <w:rFonts w:ascii="Times New Roman" w:hAnsi="Times New Roman" w:cs="Times New Roman"/>
          <w:sz w:val="24"/>
          <w:szCs w:val="24"/>
        </w:rPr>
        <w:t>–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производителям</w:t>
      </w:r>
      <w:r w:rsidR="00E6059A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товаров, работ, услуг предоставляются в случаях, связанных с:</w:t>
      </w:r>
    </w:p>
    <w:p w:rsidR="000452AD" w:rsidRPr="007B280A" w:rsidRDefault="00E6059A" w:rsidP="00711693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>1)</w:t>
      </w:r>
      <w:r w:rsidRPr="007B280A">
        <w:rPr>
          <w:rFonts w:eastAsiaTheme="minorHAnsi"/>
          <w:sz w:val="24"/>
          <w:szCs w:val="24"/>
          <w:lang w:eastAsia="en-US"/>
        </w:rPr>
        <w:t xml:space="preserve"> </w:t>
      </w:r>
      <w:r w:rsidR="002C19AE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возмещением </w:t>
      </w:r>
      <w:r w:rsidR="00F74881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>недополученных доходов</w:t>
      </w:r>
      <w:r w:rsidR="002C19AE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связанных с </w:t>
      </w:r>
      <w:r w:rsidR="000452AD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>оказанием гражданам</w:t>
      </w:r>
      <w:r w:rsidR="002C19AE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услуг по содержанию и ремонту общего имущества муниципального специализированного жилищного фонда Новокузнецкого городского округа, </w:t>
      </w:r>
      <w:r w:rsidR="000452AD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результате  предоставления мер социальной поддержки; </w:t>
      </w:r>
    </w:p>
    <w:p w:rsidR="002C19AE" w:rsidRPr="007B280A" w:rsidRDefault="000452AD" w:rsidP="00711693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2) возмещением </w:t>
      </w:r>
      <w:r w:rsidR="00F11495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организациям коммунального комплекса </w:t>
      </w:r>
      <w:r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>недополученных доходов, связанных с реализацией товаров (оказанием услуг)</w:t>
      </w:r>
      <w:r w:rsidR="00CC01C2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D63F8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сфере теплоснабжения, водоснабжения и водоотведения, </w:t>
      </w:r>
      <w:r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>в результате применения государственных регулируемых цен и (или) предоста</w:t>
      </w:r>
      <w:r w:rsidR="00F11495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>вления мер социальной поддержки</w:t>
      </w:r>
      <w:r w:rsidR="002C19AE" w:rsidRPr="007B280A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D81DCA" w:rsidRPr="007B280A" w:rsidRDefault="00E74E3D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 w:rsidRPr="007B280A">
        <w:rPr>
          <w:rFonts w:eastAsiaTheme="minorHAnsi"/>
          <w:sz w:val="24"/>
          <w:szCs w:val="24"/>
          <w:lang w:eastAsia="en-US"/>
        </w:rPr>
        <w:t>3</w:t>
      </w:r>
      <w:r w:rsidR="00714817" w:rsidRPr="007B280A">
        <w:rPr>
          <w:rFonts w:eastAsiaTheme="minorHAnsi"/>
          <w:sz w:val="24"/>
          <w:szCs w:val="24"/>
          <w:lang w:eastAsia="en-US"/>
        </w:rPr>
        <w:t xml:space="preserve">) </w:t>
      </w:r>
      <w:r w:rsidR="002C19AE" w:rsidRPr="007B280A">
        <w:rPr>
          <w:rFonts w:eastAsiaTheme="minorHAnsi"/>
          <w:sz w:val="24"/>
          <w:szCs w:val="24"/>
          <w:lang w:eastAsia="en-US"/>
        </w:rPr>
        <w:t xml:space="preserve">финансовым обеспечением затрат на содержание общего имущества </w:t>
      </w:r>
      <w:r w:rsidR="00FD63F8" w:rsidRPr="007B280A">
        <w:rPr>
          <w:rFonts w:eastAsiaTheme="minorHAnsi"/>
          <w:sz w:val="24"/>
          <w:szCs w:val="24"/>
          <w:lang w:eastAsia="en-US"/>
        </w:rPr>
        <w:t>в</w:t>
      </w:r>
      <w:r w:rsidR="002C19AE" w:rsidRPr="007B280A">
        <w:rPr>
          <w:rFonts w:eastAsiaTheme="minorHAnsi"/>
          <w:sz w:val="24"/>
          <w:szCs w:val="24"/>
          <w:lang w:eastAsia="en-US"/>
        </w:rPr>
        <w:t xml:space="preserve"> многоквартирных дом</w:t>
      </w:r>
      <w:r w:rsidR="00FD63F8" w:rsidRPr="007B280A">
        <w:rPr>
          <w:rFonts w:eastAsiaTheme="minorHAnsi"/>
          <w:sz w:val="24"/>
          <w:szCs w:val="24"/>
          <w:lang w:eastAsia="en-US"/>
        </w:rPr>
        <w:t>ах</w:t>
      </w:r>
      <w:r w:rsidR="002C19AE" w:rsidRPr="007B280A">
        <w:rPr>
          <w:rFonts w:eastAsiaTheme="minorHAnsi"/>
          <w:sz w:val="24"/>
          <w:szCs w:val="24"/>
          <w:lang w:eastAsia="en-US"/>
        </w:rPr>
        <w:t xml:space="preserve">, признанных </w:t>
      </w:r>
      <w:r w:rsidR="00645024" w:rsidRPr="007B280A">
        <w:rPr>
          <w:rFonts w:eastAsiaTheme="minorHAnsi"/>
          <w:sz w:val="24"/>
          <w:szCs w:val="24"/>
          <w:lang w:eastAsia="en-US"/>
        </w:rPr>
        <w:t>в установленном порядке аварийными и подлежащими сносу</w:t>
      </w:r>
      <w:r w:rsidR="00D81DCA" w:rsidRPr="007B280A">
        <w:rPr>
          <w:rFonts w:eastAsiaTheme="minorHAnsi"/>
          <w:sz w:val="24"/>
          <w:szCs w:val="24"/>
          <w:lang w:eastAsia="en-US"/>
        </w:rPr>
        <w:t>;</w:t>
      </w:r>
    </w:p>
    <w:p w:rsidR="00E6059A" w:rsidRPr="007B280A" w:rsidRDefault="00E74E3D" w:rsidP="003661C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 w:rsidRPr="007B280A">
        <w:rPr>
          <w:rFonts w:eastAsiaTheme="minorHAnsi"/>
          <w:sz w:val="24"/>
          <w:szCs w:val="24"/>
          <w:lang w:eastAsia="en-US"/>
        </w:rPr>
        <w:t>4</w:t>
      </w:r>
      <w:r w:rsidR="00E6059A" w:rsidRPr="007B280A">
        <w:rPr>
          <w:rFonts w:eastAsiaTheme="minorHAnsi"/>
          <w:sz w:val="24"/>
          <w:szCs w:val="24"/>
          <w:lang w:eastAsia="en-US"/>
        </w:rPr>
        <w:t>) возмещением затрат</w:t>
      </w:r>
      <w:r w:rsidR="002952F9" w:rsidRPr="007B280A">
        <w:rPr>
          <w:rFonts w:eastAsiaTheme="minorHAnsi"/>
          <w:sz w:val="24"/>
          <w:szCs w:val="24"/>
          <w:lang w:eastAsia="en-US"/>
        </w:rPr>
        <w:t xml:space="preserve"> в части муниципального имущества </w:t>
      </w:r>
      <w:r w:rsidR="00E6059A" w:rsidRPr="007B280A">
        <w:rPr>
          <w:rFonts w:eastAsiaTheme="minorHAnsi"/>
          <w:sz w:val="24"/>
          <w:szCs w:val="24"/>
          <w:lang w:eastAsia="en-US"/>
        </w:rPr>
        <w:t xml:space="preserve">товариществам собственников жилья, жилищным, жилищно-строительным кооперативам, иным специализированным потребительским кооперативам, управляющим организациям, </w:t>
      </w:r>
      <w:r w:rsidR="00E6059A" w:rsidRPr="007B280A">
        <w:rPr>
          <w:rFonts w:eastAsiaTheme="minorHAnsi"/>
          <w:sz w:val="24"/>
          <w:szCs w:val="24"/>
          <w:lang w:eastAsia="en-US"/>
        </w:rPr>
        <w:lastRenderedPageBreak/>
        <w:t>выбранным собственниками помещений в многоквартирн</w:t>
      </w:r>
      <w:r w:rsidR="00790318" w:rsidRPr="007B280A">
        <w:rPr>
          <w:rFonts w:eastAsiaTheme="minorHAnsi"/>
          <w:sz w:val="24"/>
          <w:szCs w:val="24"/>
          <w:lang w:eastAsia="en-US"/>
        </w:rPr>
        <w:t>ых</w:t>
      </w:r>
      <w:r w:rsidR="00E6059A" w:rsidRPr="007B280A">
        <w:rPr>
          <w:rFonts w:eastAsiaTheme="minorHAnsi"/>
          <w:sz w:val="24"/>
          <w:szCs w:val="24"/>
          <w:lang w:eastAsia="en-US"/>
        </w:rPr>
        <w:t xml:space="preserve"> дом</w:t>
      </w:r>
      <w:r w:rsidR="00790318" w:rsidRPr="007B280A">
        <w:rPr>
          <w:rFonts w:eastAsiaTheme="minorHAnsi"/>
          <w:sz w:val="24"/>
          <w:szCs w:val="24"/>
          <w:lang w:eastAsia="en-US"/>
        </w:rPr>
        <w:t>ах</w:t>
      </w:r>
      <w:r w:rsidR="00E6059A" w:rsidRPr="007B280A">
        <w:rPr>
          <w:rFonts w:eastAsiaTheme="minorHAnsi"/>
          <w:sz w:val="24"/>
          <w:szCs w:val="24"/>
          <w:lang w:eastAsia="en-US"/>
        </w:rPr>
        <w:t>, по проведению капитального ремонта и ремонта дворовых территорий многоквартирных домов;</w:t>
      </w:r>
    </w:p>
    <w:p w:rsidR="00E6059A" w:rsidRPr="00E74E3D" w:rsidRDefault="00E74E3D" w:rsidP="00A676FD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 w:rsidRPr="007B280A">
        <w:rPr>
          <w:rFonts w:eastAsiaTheme="minorHAnsi"/>
          <w:sz w:val="24"/>
          <w:szCs w:val="24"/>
          <w:lang w:eastAsia="en-US"/>
        </w:rPr>
        <w:t>5</w:t>
      </w:r>
      <w:r w:rsidR="00E6059A" w:rsidRPr="007B280A">
        <w:rPr>
          <w:rFonts w:eastAsiaTheme="minorHAnsi"/>
          <w:sz w:val="24"/>
          <w:szCs w:val="24"/>
          <w:lang w:eastAsia="en-US"/>
        </w:rPr>
        <w:t xml:space="preserve">) </w:t>
      </w:r>
      <w:r w:rsidR="002C19AE" w:rsidRPr="007B280A">
        <w:rPr>
          <w:rFonts w:eastAsiaTheme="minorHAnsi"/>
          <w:sz w:val="24"/>
          <w:szCs w:val="24"/>
          <w:lang w:eastAsia="en-US"/>
        </w:rPr>
        <w:t xml:space="preserve">возмещением затрат в части муниципального имущества </w:t>
      </w:r>
      <w:r w:rsidR="002C19AE" w:rsidRPr="00E74E3D">
        <w:rPr>
          <w:rFonts w:eastAsiaTheme="minorHAnsi"/>
          <w:sz w:val="24"/>
          <w:szCs w:val="24"/>
          <w:lang w:eastAsia="en-US"/>
        </w:rPr>
        <w:t>товариществам собственников жилья, жилищным, жилищно-строительным кооперативам, иным специализированным потребительским кооперативам, управляющим организациям, выбранным собственниками помещений в многоквартирн</w:t>
      </w:r>
      <w:r w:rsidR="00790318" w:rsidRPr="00E74E3D">
        <w:rPr>
          <w:rFonts w:eastAsiaTheme="minorHAnsi"/>
          <w:sz w:val="24"/>
          <w:szCs w:val="24"/>
          <w:lang w:eastAsia="en-US"/>
        </w:rPr>
        <w:t>ых</w:t>
      </w:r>
      <w:r w:rsidR="002C19AE" w:rsidRPr="00E74E3D">
        <w:rPr>
          <w:rFonts w:eastAsiaTheme="minorHAnsi"/>
          <w:sz w:val="24"/>
          <w:szCs w:val="24"/>
          <w:lang w:eastAsia="en-US"/>
        </w:rPr>
        <w:t xml:space="preserve"> дом</w:t>
      </w:r>
      <w:r w:rsidR="00790318" w:rsidRPr="00E74E3D">
        <w:rPr>
          <w:rFonts w:eastAsiaTheme="minorHAnsi"/>
          <w:sz w:val="24"/>
          <w:szCs w:val="24"/>
          <w:lang w:eastAsia="en-US"/>
        </w:rPr>
        <w:t>ах</w:t>
      </w:r>
      <w:r w:rsidR="002C19AE" w:rsidRPr="00E74E3D">
        <w:rPr>
          <w:rFonts w:eastAsiaTheme="minorHAnsi"/>
          <w:sz w:val="24"/>
          <w:szCs w:val="24"/>
          <w:lang w:eastAsia="en-US"/>
        </w:rPr>
        <w:t>, по проведению капитального ремонта многоквартирных домов, капитального ремонта лифтов и ремонта фасадов многоквартирных домов</w:t>
      </w:r>
      <w:r w:rsidR="00E6059A" w:rsidRPr="00E74E3D">
        <w:rPr>
          <w:rFonts w:eastAsiaTheme="minorHAnsi"/>
          <w:sz w:val="24"/>
          <w:szCs w:val="24"/>
          <w:lang w:eastAsia="en-US"/>
        </w:rPr>
        <w:t>;</w:t>
      </w:r>
    </w:p>
    <w:p w:rsidR="002C19AE" w:rsidRPr="00E74E3D" w:rsidRDefault="00E74E3D" w:rsidP="00A676FD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) финансовым обеспечением расходов товариществ собственников жилья, жилищны</w:t>
      </w:r>
      <w:r w:rsidR="00AC3506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, жилищно-строительны</w:t>
      </w:r>
      <w:r w:rsidR="00AC3506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кооператив</w:t>
      </w:r>
      <w:r w:rsidR="00AC3506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ов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, ины</w:t>
      </w:r>
      <w:r w:rsidR="00AC3506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специализированны</w:t>
      </w:r>
      <w:r w:rsidR="00AC3506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потребительски</w:t>
      </w:r>
      <w:r w:rsidR="00AC3506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кооператив</w:t>
      </w:r>
      <w:r w:rsidR="00AC3506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ов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, управляющи</w:t>
      </w:r>
      <w:r w:rsidR="00AC3506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</w:t>
      </w:r>
      <w:r w:rsidR="00AC3506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й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, выбранны</w:t>
      </w:r>
      <w:r w:rsidR="00AC3506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собственниками помещений в многоквартирном доме, по проведению капитального ремонта и ремонта придомовых территорий многоквартирных домов, расположенных на территории Новокузнецкого городского округа, с долей софинансирования собственниками</w:t>
      </w:r>
      <w:r w:rsidR="00AC3506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помещений в многоквартирных домах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соответствии с муниципальным нормативн</w:t>
      </w:r>
      <w:r w:rsidR="00AA3F78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ым 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правовым актом;</w:t>
      </w:r>
    </w:p>
    <w:p w:rsidR="005819C2" w:rsidRPr="00E74E3D" w:rsidRDefault="00E74E3D" w:rsidP="005819C2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="005819C2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затрат в связи с выполнением работ по благоустройству дворовых территорий многоквартирных домов, расположенных на территории Новокузнецкого городского округа;</w:t>
      </w:r>
    </w:p>
    <w:p w:rsidR="002C19AE" w:rsidRPr="00D134DE" w:rsidRDefault="00E74E3D" w:rsidP="00A676FD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34DE"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="002C19AE" w:rsidRPr="00D134DE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затрат транспортным организациям, связанны</w:t>
      </w:r>
      <w:r w:rsidR="00FD63F8">
        <w:rPr>
          <w:rFonts w:ascii="Times New Roman" w:eastAsiaTheme="minorHAnsi" w:hAnsi="Times New Roman" w:cs="Times New Roman"/>
          <w:sz w:val="24"/>
          <w:szCs w:val="24"/>
          <w:lang w:eastAsia="en-US"/>
        </w:rPr>
        <w:t>х</w:t>
      </w:r>
      <w:r w:rsidR="002C19AE" w:rsidRPr="00D134D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 применением регулируемых тарифов на пассажирские перевозки;</w:t>
      </w:r>
    </w:p>
    <w:p w:rsidR="005819C2" w:rsidRPr="00E74E3D" w:rsidRDefault="00E74E3D" w:rsidP="00A676FD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34DE"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 w:rsidR="005819C2" w:rsidRPr="00D134DE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="005819C2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возмещением затрат, возникших при перевозке отдельных категорий лиц в сфере организации регулярных перевозок пассажиров и багажа автомобильным транспортом;</w:t>
      </w:r>
    </w:p>
    <w:p w:rsidR="007C402D" w:rsidRDefault="00E74E3D" w:rsidP="00A676FD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F7789">
        <w:rPr>
          <w:rFonts w:ascii="Times New Roman" w:eastAsiaTheme="minorHAnsi" w:hAnsi="Times New Roman" w:cs="Times New Roman"/>
          <w:sz w:val="24"/>
          <w:szCs w:val="24"/>
          <w:lang w:eastAsia="en-US"/>
        </w:rPr>
        <w:t>10</w:t>
      </w:r>
      <w:r w:rsidR="002C19AE" w:rsidRPr="007F77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7C402D" w:rsidRPr="007C402D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возмещением недополученных доходов и (или) возмещением затрат в связи с оказанием услуг по обслуживанию населения в банях по установленным тарифам;</w:t>
      </w:r>
    </w:p>
    <w:p w:rsidR="002C19AE" w:rsidRPr="00E74E3D" w:rsidRDefault="005819C2" w:rsidP="00A676FD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E74E3D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возмещением затрат по опубликованию муниципальных правовых актов Новокузнецкого городского округа и иной официальной информации в городской газете </w:t>
      </w:r>
      <w:r w:rsidR="00314242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Новокузнецк</w:t>
      </w:r>
      <w:r w:rsidR="00314242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2C19AE" w:rsidRPr="00E74E3D" w:rsidRDefault="005819C2" w:rsidP="00A676FD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E74E3D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2C19AE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) оказанием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807A32" w:rsidRPr="00E74E3D" w:rsidRDefault="002C19AE" w:rsidP="00807A32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E74E3D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807A32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возмещением затрат</w:t>
      </w:r>
      <w:r w:rsidR="00BA00B3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организациям</w:t>
      </w:r>
      <w:r w:rsidR="00807A32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BA00B3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реализующим</w:t>
      </w:r>
      <w:r w:rsidR="00807A32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уг</w:t>
      </w:r>
      <w:r w:rsidR="00AC3506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="00807A32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л</w:t>
      </w:r>
      <w:r w:rsidR="00BA00B3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ь</w:t>
      </w:r>
      <w:r w:rsidR="00807A32"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населению по регулируемой государственной цене;</w:t>
      </w:r>
    </w:p>
    <w:p w:rsidR="00961C5B" w:rsidRPr="00E74E3D" w:rsidRDefault="002C19AE" w:rsidP="00A676FD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 w:rsidRPr="00E74E3D">
        <w:rPr>
          <w:rFonts w:eastAsiaTheme="minorHAnsi"/>
          <w:sz w:val="24"/>
          <w:szCs w:val="24"/>
          <w:lang w:eastAsia="en-US"/>
        </w:rPr>
        <w:t>1</w:t>
      </w:r>
      <w:r w:rsidR="00E74E3D" w:rsidRPr="00E74E3D">
        <w:rPr>
          <w:rFonts w:eastAsiaTheme="minorHAnsi"/>
          <w:sz w:val="24"/>
          <w:szCs w:val="24"/>
          <w:lang w:eastAsia="en-US"/>
        </w:rPr>
        <w:t>4</w:t>
      </w:r>
      <w:r w:rsidRPr="00E74E3D">
        <w:rPr>
          <w:rFonts w:eastAsiaTheme="minorHAnsi"/>
          <w:sz w:val="24"/>
          <w:szCs w:val="24"/>
          <w:lang w:eastAsia="en-US"/>
        </w:rPr>
        <w:t>) финансовым обеспечением расходов на формирование уставного фонда вновь создаваемых муниципальных унитарных предприятий</w:t>
      </w:r>
      <w:r w:rsidR="00790318" w:rsidRPr="00E74E3D">
        <w:rPr>
          <w:rFonts w:eastAsiaTheme="minorHAnsi"/>
          <w:sz w:val="24"/>
          <w:szCs w:val="24"/>
          <w:lang w:eastAsia="en-US"/>
        </w:rPr>
        <w:t xml:space="preserve"> </w:t>
      </w:r>
      <w:r w:rsidR="00790318" w:rsidRPr="00E74E3D">
        <w:rPr>
          <w:sz w:val="24"/>
          <w:szCs w:val="24"/>
        </w:rPr>
        <w:t>Новокузнецкого городского округа</w:t>
      </w:r>
      <w:r w:rsidR="00790318" w:rsidRPr="00E74E3D">
        <w:rPr>
          <w:rFonts w:eastAsiaTheme="minorHAnsi"/>
          <w:sz w:val="24"/>
          <w:szCs w:val="24"/>
          <w:lang w:eastAsia="en-US"/>
        </w:rPr>
        <w:t xml:space="preserve">, </w:t>
      </w:r>
      <w:r w:rsidR="00790318" w:rsidRPr="00E74E3D">
        <w:rPr>
          <w:sz w:val="24"/>
          <w:szCs w:val="24"/>
        </w:rPr>
        <w:t>финансовым обеспечением расходов на увеличение уставного фонда муниципальных унитарных предприятий Новокузнецкого городского округа</w:t>
      </w:r>
      <w:r w:rsidR="005819C2" w:rsidRPr="00E74E3D">
        <w:rPr>
          <w:rFonts w:eastAsiaTheme="minorHAnsi"/>
          <w:sz w:val="24"/>
          <w:szCs w:val="24"/>
          <w:lang w:eastAsia="en-US"/>
        </w:rPr>
        <w:t>;</w:t>
      </w:r>
    </w:p>
    <w:p w:rsidR="00C6532D" w:rsidRDefault="00C6532D" w:rsidP="00A676FD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52A92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E74E3D" w:rsidRPr="00752A92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752A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P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возмещением затрат, возникающих при перевозке отдельных категорий лиц, имеющих пра</w:t>
      </w:r>
      <w:r w:rsidR="00E74E3D">
        <w:rPr>
          <w:rFonts w:ascii="Times New Roman" w:eastAsiaTheme="minorHAnsi" w:hAnsi="Times New Roman" w:cs="Times New Roman"/>
          <w:sz w:val="24"/>
          <w:szCs w:val="24"/>
          <w:lang w:eastAsia="en-US"/>
        </w:rPr>
        <w:t>во на меры социальной поддержки;</w:t>
      </w:r>
    </w:p>
    <w:p w:rsidR="00E74E3D" w:rsidRPr="00E74E3D" w:rsidRDefault="00E74E3D" w:rsidP="00A676FD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16) возмещением стоимости услуг, предоставляемых согласно гарантированному перечню услуг по погребению.</w:t>
      </w:r>
    </w:p>
    <w:p w:rsidR="00730BE0" w:rsidRPr="00E74E3D" w:rsidRDefault="00730BE0" w:rsidP="00A676FD">
      <w:pPr>
        <w:pStyle w:val="ConsPlusNormal"/>
        <w:widowControl/>
        <w:tabs>
          <w:tab w:val="num" w:pos="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74E3D">
        <w:rPr>
          <w:rFonts w:ascii="Times New Roman" w:hAnsi="Times New Roman" w:cs="Times New Roman"/>
          <w:sz w:val="24"/>
          <w:szCs w:val="24"/>
        </w:rPr>
        <w:t>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– производителям товаров, работ, услуг</w:t>
      </w:r>
      <w:r w:rsidR="00AC3506" w:rsidRPr="00E74E3D">
        <w:rPr>
          <w:rFonts w:ascii="Times New Roman" w:hAnsi="Times New Roman" w:cs="Times New Roman"/>
          <w:sz w:val="24"/>
          <w:szCs w:val="24"/>
        </w:rPr>
        <w:t>, предусмотренные настоящим пунктом,</w:t>
      </w:r>
      <w:r w:rsidRPr="00E74E3D">
        <w:rPr>
          <w:rFonts w:ascii="Times New Roman" w:hAnsi="Times New Roman" w:cs="Times New Roman"/>
          <w:sz w:val="24"/>
          <w:szCs w:val="24"/>
        </w:rPr>
        <w:t xml:space="preserve"> предоставляются в порядке, установленном администрацией города Новокузнецка.</w:t>
      </w:r>
    </w:p>
    <w:p w:rsidR="00B110F1" w:rsidRPr="00752A92" w:rsidRDefault="00D82FAD" w:rsidP="00A676FD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B110F1" w:rsidRPr="00752A92">
        <w:rPr>
          <w:rFonts w:ascii="Times New Roman" w:hAnsi="Times New Roman" w:cs="Times New Roman"/>
          <w:sz w:val="24"/>
          <w:szCs w:val="24"/>
        </w:rPr>
        <w:t>. Установить, что в 201</w:t>
      </w:r>
      <w:r w:rsidR="00144042" w:rsidRPr="00752A92">
        <w:rPr>
          <w:rFonts w:ascii="Times New Roman" w:hAnsi="Times New Roman" w:cs="Times New Roman"/>
          <w:sz w:val="24"/>
          <w:szCs w:val="24"/>
        </w:rPr>
        <w:t>9</w:t>
      </w:r>
      <w:r w:rsidR="00B110F1" w:rsidRPr="00752A92">
        <w:rPr>
          <w:rFonts w:ascii="Times New Roman" w:hAnsi="Times New Roman" w:cs="Times New Roman"/>
          <w:sz w:val="24"/>
          <w:szCs w:val="24"/>
        </w:rPr>
        <w:t xml:space="preserve"> году и плановом периоде 20</w:t>
      </w:r>
      <w:r w:rsidR="00144042" w:rsidRPr="00752A92">
        <w:rPr>
          <w:rFonts w:ascii="Times New Roman" w:hAnsi="Times New Roman" w:cs="Times New Roman"/>
          <w:sz w:val="24"/>
          <w:szCs w:val="24"/>
        </w:rPr>
        <w:t>20</w:t>
      </w:r>
      <w:r w:rsidR="00B110F1" w:rsidRPr="00752A92">
        <w:rPr>
          <w:rFonts w:ascii="Times New Roman" w:hAnsi="Times New Roman" w:cs="Times New Roman"/>
          <w:sz w:val="24"/>
          <w:szCs w:val="24"/>
        </w:rPr>
        <w:t xml:space="preserve"> и 20</w:t>
      </w:r>
      <w:r w:rsidR="009A1DFF" w:rsidRPr="00752A92">
        <w:rPr>
          <w:rFonts w:ascii="Times New Roman" w:hAnsi="Times New Roman" w:cs="Times New Roman"/>
          <w:sz w:val="24"/>
          <w:szCs w:val="24"/>
        </w:rPr>
        <w:t>2</w:t>
      </w:r>
      <w:r w:rsidR="00144042" w:rsidRPr="00752A92">
        <w:rPr>
          <w:rFonts w:ascii="Times New Roman" w:hAnsi="Times New Roman" w:cs="Times New Roman"/>
          <w:sz w:val="24"/>
          <w:szCs w:val="24"/>
        </w:rPr>
        <w:t>1</w:t>
      </w:r>
      <w:r w:rsidR="00B110F1" w:rsidRPr="00752A92">
        <w:rPr>
          <w:rFonts w:ascii="Times New Roman" w:hAnsi="Times New Roman" w:cs="Times New Roman"/>
          <w:sz w:val="24"/>
          <w:szCs w:val="24"/>
        </w:rPr>
        <w:t xml:space="preserve"> годов 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- производителям товаров, работ, услуг</w:t>
      </w:r>
      <w:r w:rsidR="00F11495" w:rsidRPr="00F11495">
        <w:rPr>
          <w:rFonts w:ascii="Times New Roman" w:hAnsi="Times New Roman" w:cs="Times New Roman"/>
          <w:sz w:val="24"/>
          <w:szCs w:val="24"/>
        </w:rPr>
        <w:t xml:space="preserve"> </w:t>
      </w:r>
      <w:r w:rsidR="00F11495" w:rsidRPr="00752A92">
        <w:rPr>
          <w:rFonts w:ascii="Times New Roman" w:hAnsi="Times New Roman" w:cs="Times New Roman"/>
          <w:sz w:val="24"/>
          <w:szCs w:val="24"/>
        </w:rPr>
        <w:t>предоставляются</w:t>
      </w:r>
      <w:r w:rsidR="00B110F1" w:rsidRPr="00752A92">
        <w:rPr>
          <w:rFonts w:ascii="Times New Roman" w:hAnsi="Times New Roman" w:cs="Times New Roman"/>
          <w:sz w:val="24"/>
          <w:szCs w:val="24"/>
        </w:rPr>
        <w:t xml:space="preserve"> в случаях, связанных с исполнением обязательств, возникших и не исполненных до 01.01.201</w:t>
      </w:r>
      <w:r w:rsidR="007E21C6" w:rsidRPr="00752A92">
        <w:rPr>
          <w:rFonts w:ascii="Times New Roman" w:hAnsi="Times New Roman" w:cs="Times New Roman"/>
          <w:sz w:val="24"/>
          <w:szCs w:val="24"/>
        </w:rPr>
        <w:t>6</w:t>
      </w:r>
      <w:r w:rsidR="00F11AED">
        <w:rPr>
          <w:rFonts w:ascii="Times New Roman" w:hAnsi="Times New Roman" w:cs="Times New Roman"/>
          <w:sz w:val="24"/>
          <w:szCs w:val="24"/>
        </w:rPr>
        <w:t>,</w:t>
      </w:r>
      <w:r w:rsidR="00827F41">
        <w:rPr>
          <w:rFonts w:ascii="Times New Roman" w:hAnsi="Times New Roman" w:cs="Times New Roman"/>
          <w:sz w:val="24"/>
          <w:szCs w:val="24"/>
        </w:rPr>
        <w:t xml:space="preserve"> на </w:t>
      </w:r>
      <w:r w:rsidR="00B110F1" w:rsidRPr="00752A92">
        <w:rPr>
          <w:rFonts w:ascii="Times New Roman" w:hAnsi="Times New Roman" w:cs="Times New Roman"/>
          <w:sz w:val="24"/>
          <w:szCs w:val="24"/>
        </w:rPr>
        <w:t>финансов</w:t>
      </w:r>
      <w:r w:rsidR="00827F41">
        <w:rPr>
          <w:rFonts w:ascii="Times New Roman" w:hAnsi="Times New Roman" w:cs="Times New Roman"/>
          <w:sz w:val="24"/>
          <w:szCs w:val="24"/>
        </w:rPr>
        <w:t>ое</w:t>
      </w:r>
      <w:r w:rsidR="00B110F1" w:rsidRPr="00752A92">
        <w:rPr>
          <w:rFonts w:ascii="Times New Roman" w:hAnsi="Times New Roman" w:cs="Times New Roman"/>
          <w:sz w:val="24"/>
          <w:szCs w:val="24"/>
        </w:rPr>
        <w:t xml:space="preserve"> </w:t>
      </w:r>
      <w:r w:rsidR="00B110F1" w:rsidRPr="00752A92">
        <w:rPr>
          <w:rFonts w:ascii="Times New Roman" w:hAnsi="Times New Roman" w:cs="Times New Roman"/>
          <w:sz w:val="24"/>
          <w:szCs w:val="24"/>
        </w:rPr>
        <w:lastRenderedPageBreak/>
        <w:t>обеспечением расходов товариществ собственников жилья, жилищны</w:t>
      </w:r>
      <w:r w:rsidR="008263A0" w:rsidRPr="00752A92">
        <w:rPr>
          <w:rFonts w:ascii="Times New Roman" w:hAnsi="Times New Roman" w:cs="Times New Roman"/>
          <w:sz w:val="24"/>
          <w:szCs w:val="24"/>
        </w:rPr>
        <w:t>х</w:t>
      </w:r>
      <w:r w:rsidR="00B110F1" w:rsidRPr="00752A92">
        <w:rPr>
          <w:rFonts w:ascii="Times New Roman" w:hAnsi="Times New Roman" w:cs="Times New Roman"/>
          <w:sz w:val="24"/>
          <w:szCs w:val="24"/>
        </w:rPr>
        <w:t>, жилищно-строительны</w:t>
      </w:r>
      <w:r w:rsidR="008263A0" w:rsidRPr="00752A92">
        <w:rPr>
          <w:rFonts w:ascii="Times New Roman" w:hAnsi="Times New Roman" w:cs="Times New Roman"/>
          <w:sz w:val="24"/>
          <w:szCs w:val="24"/>
        </w:rPr>
        <w:t>х</w:t>
      </w:r>
      <w:r w:rsidR="00B110F1" w:rsidRPr="00752A92">
        <w:rPr>
          <w:rFonts w:ascii="Times New Roman" w:hAnsi="Times New Roman" w:cs="Times New Roman"/>
          <w:sz w:val="24"/>
          <w:szCs w:val="24"/>
        </w:rPr>
        <w:t xml:space="preserve"> кооператив</w:t>
      </w:r>
      <w:r w:rsidR="008263A0" w:rsidRPr="00752A92">
        <w:rPr>
          <w:rFonts w:ascii="Times New Roman" w:hAnsi="Times New Roman" w:cs="Times New Roman"/>
          <w:sz w:val="24"/>
          <w:szCs w:val="24"/>
        </w:rPr>
        <w:t>ов</w:t>
      </w:r>
      <w:r w:rsidR="00B110F1" w:rsidRPr="00752A92">
        <w:rPr>
          <w:rFonts w:ascii="Times New Roman" w:hAnsi="Times New Roman" w:cs="Times New Roman"/>
          <w:sz w:val="24"/>
          <w:szCs w:val="24"/>
        </w:rPr>
        <w:t>, ины</w:t>
      </w:r>
      <w:r w:rsidR="008263A0" w:rsidRPr="00752A92">
        <w:rPr>
          <w:rFonts w:ascii="Times New Roman" w:hAnsi="Times New Roman" w:cs="Times New Roman"/>
          <w:sz w:val="24"/>
          <w:szCs w:val="24"/>
        </w:rPr>
        <w:t>х</w:t>
      </w:r>
      <w:r w:rsidR="00B110F1" w:rsidRPr="00752A92">
        <w:rPr>
          <w:rFonts w:ascii="Times New Roman" w:hAnsi="Times New Roman" w:cs="Times New Roman"/>
          <w:sz w:val="24"/>
          <w:szCs w:val="24"/>
        </w:rPr>
        <w:t xml:space="preserve"> специализированны</w:t>
      </w:r>
      <w:r w:rsidR="008263A0" w:rsidRPr="00752A92">
        <w:rPr>
          <w:rFonts w:ascii="Times New Roman" w:hAnsi="Times New Roman" w:cs="Times New Roman"/>
          <w:sz w:val="24"/>
          <w:szCs w:val="24"/>
        </w:rPr>
        <w:t>х</w:t>
      </w:r>
      <w:r w:rsidR="00B110F1" w:rsidRPr="00752A92">
        <w:rPr>
          <w:rFonts w:ascii="Times New Roman" w:hAnsi="Times New Roman" w:cs="Times New Roman"/>
          <w:sz w:val="24"/>
          <w:szCs w:val="24"/>
        </w:rPr>
        <w:t xml:space="preserve"> потребительски</w:t>
      </w:r>
      <w:r w:rsidR="008263A0" w:rsidRPr="00752A92">
        <w:rPr>
          <w:rFonts w:ascii="Times New Roman" w:hAnsi="Times New Roman" w:cs="Times New Roman"/>
          <w:sz w:val="24"/>
          <w:szCs w:val="24"/>
        </w:rPr>
        <w:t xml:space="preserve">х </w:t>
      </w:r>
      <w:r w:rsidR="00B110F1" w:rsidRPr="00752A92">
        <w:rPr>
          <w:rFonts w:ascii="Times New Roman" w:hAnsi="Times New Roman" w:cs="Times New Roman"/>
          <w:sz w:val="24"/>
          <w:szCs w:val="24"/>
        </w:rPr>
        <w:t>кооператив</w:t>
      </w:r>
      <w:r w:rsidR="008263A0" w:rsidRPr="00752A92">
        <w:rPr>
          <w:rFonts w:ascii="Times New Roman" w:hAnsi="Times New Roman" w:cs="Times New Roman"/>
          <w:sz w:val="24"/>
          <w:szCs w:val="24"/>
        </w:rPr>
        <w:t>ов</w:t>
      </w:r>
      <w:r w:rsidR="00B110F1" w:rsidRPr="00752A92">
        <w:rPr>
          <w:rFonts w:ascii="Times New Roman" w:hAnsi="Times New Roman" w:cs="Times New Roman"/>
          <w:sz w:val="24"/>
          <w:szCs w:val="24"/>
        </w:rPr>
        <w:t>, управляющи</w:t>
      </w:r>
      <w:r w:rsidR="008263A0" w:rsidRPr="00752A92">
        <w:rPr>
          <w:rFonts w:ascii="Times New Roman" w:hAnsi="Times New Roman" w:cs="Times New Roman"/>
          <w:sz w:val="24"/>
          <w:szCs w:val="24"/>
        </w:rPr>
        <w:t>х</w:t>
      </w:r>
      <w:r w:rsidR="00B110F1" w:rsidRPr="00752A92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8263A0" w:rsidRPr="00752A92">
        <w:rPr>
          <w:rFonts w:ascii="Times New Roman" w:hAnsi="Times New Roman" w:cs="Times New Roman"/>
          <w:sz w:val="24"/>
          <w:szCs w:val="24"/>
        </w:rPr>
        <w:t>й</w:t>
      </w:r>
      <w:r w:rsidR="00B110F1" w:rsidRPr="00752A92">
        <w:rPr>
          <w:rFonts w:ascii="Times New Roman" w:hAnsi="Times New Roman" w:cs="Times New Roman"/>
          <w:sz w:val="24"/>
          <w:szCs w:val="24"/>
        </w:rPr>
        <w:t>, выбранны</w:t>
      </w:r>
      <w:r w:rsidR="008263A0" w:rsidRPr="00752A92">
        <w:rPr>
          <w:rFonts w:ascii="Times New Roman" w:hAnsi="Times New Roman" w:cs="Times New Roman"/>
          <w:sz w:val="24"/>
          <w:szCs w:val="24"/>
        </w:rPr>
        <w:t>х</w:t>
      </w:r>
      <w:r w:rsidR="00B110F1" w:rsidRPr="00752A92">
        <w:rPr>
          <w:rFonts w:ascii="Times New Roman" w:hAnsi="Times New Roman" w:cs="Times New Roman"/>
          <w:sz w:val="24"/>
          <w:szCs w:val="24"/>
        </w:rPr>
        <w:t xml:space="preserve"> собственниками помещений в многоквартирных домах, </w:t>
      </w:r>
      <w:r w:rsidR="00120AFE" w:rsidRPr="00752A92">
        <w:rPr>
          <w:rFonts w:ascii="Times New Roman" w:hAnsi="Times New Roman" w:cs="Times New Roman"/>
          <w:sz w:val="24"/>
          <w:szCs w:val="24"/>
        </w:rPr>
        <w:t xml:space="preserve">по проведению </w:t>
      </w:r>
      <w:r w:rsidR="00B110F1" w:rsidRPr="00752A92">
        <w:rPr>
          <w:rFonts w:ascii="Times New Roman" w:hAnsi="Times New Roman" w:cs="Times New Roman"/>
          <w:sz w:val="24"/>
          <w:szCs w:val="24"/>
        </w:rPr>
        <w:t>капитального ремонта и замены лифтов, установленных в многоквартирных домах города Новокузнецка и отработавших нормативный срок, а также ремонта фасадов многоквартирных домов, расположенных на территории Новокузнецкого городского округа, к празд</w:t>
      </w:r>
      <w:r w:rsidR="00827F41">
        <w:rPr>
          <w:rFonts w:ascii="Times New Roman" w:hAnsi="Times New Roman" w:cs="Times New Roman"/>
          <w:sz w:val="24"/>
          <w:szCs w:val="24"/>
        </w:rPr>
        <w:t>нованию Дня шахтера в 2014 году.</w:t>
      </w:r>
    </w:p>
    <w:p w:rsidR="00B110F1" w:rsidRPr="00B110F1" w:rsidRDefault="00B110F1" w:rsidP="00A676FD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317A4">
        <w:rPr>
          <w:rFonts w:ascii="Times New Roman" w:hAnsi="Times New Roman" w:cs="Times New Roman"/>
          <w:sz w:val="24"/>
          <w:szCs w:val="24"/>
        </w:rPr>
        <w:t>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- производителям товаров, работ, услуг</w:t>
      </w:r>
      <w:r w:rsidR="008263A0" w:rsidRPr="003317A4">
        <w:rPr>
          <w:rFonts w:ascii="Times New Roman" w:hAnsi="Times New Roman" w:cs="Times New Roman"/>
          <w:sz w:val="24"/>
          <w:szCs w:val="24"/>
        </w:rPr>
        <w:t>, предусмотренные настоящим пунктом</w:t>
      </w:r>
      <w:r w:rsidR="002F687C" w:rsidRPr="003317A4">
        <w:rPr>
          <w:rFonts w:ascii="Times New Roman" w:hAnsi="Times New Roman" w:cs="Times New Roman"/>
          <w:sz w:val="24"/>
          <w:szCs w:val="24"/>
        </w:rPr>
        <w:t>,</w:t>
      </w:r>
      <w:r w:rsidRPr="003317A4">
        <w:rPr>
          <w:rFonts w:ascii="Times New Roman" w:hAnsi="Times New Roman" w:cs="Times New Roman"/>
          <w:sz w:val="24"/>
          <w:szCs w:val="24"/>
        </w:rPr>
        <w:t xml:space="preserve"> предоставляются в порядке, установленном администрацией города Новокузнецка.</w:t>
      </w:r>
    </w:p>
    <w:p w:rsidR="00FD094E" w:rsidRDefault="00FD094E" w:rsidP="003661CE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F10CC">
        <w:rPr>
          <w:rFonts w:ascii="Times New Roman" w:hAnsi="Times New Roman" w:cs="Times New Roman"/>
          <w:sz w:val="24"/>
          <w:szCs w:val="24"/>
        </w:rPr>
        <w:t>2</w:t>
      </w:r>
      <w:r w:rsidR="00D82FAD">
        <w:rPr>
          <w:rFonts w:ascii="Times New Roman" w:hAnsi="Times New Roman" w:cs="Times New Roman"/>
          <w:sz w:val="24"/>
          <w:szCs w:val="24"/>
        </w:rPr>
        <w:t>6</w:t>
      </w:r>
      <w:r w:rsidRPr="004F10CC">
        <w:rPr>
          <w:rFonts w:ascii="Times New Roman" w:hAnsi="Times New Roman" w:cs="Times New Roman"/>
          <w:sz w:val="24"/>
          <w:szCs w:val="24"/>
        </w:rPr>
        <w:t>. Утвердить</w:t>
      </w:r>
      <w:r w:rsidRPr="005677B9">
        <w:rPr>
          <w:rFonts w:ascii="Times New Roman" w:hAnsi="Times New Roman" w:cs="Times New Roman"/>
          <w:sz w:val="24"/>
          <w:szCs w:val="24"/>
        </w:rPr>
        <w:t xml:space="preserve"> объем бюджетных ассигнований для предоставления субсидий </w:t>
      </w:r>
      <w:r w:rsidR="00C33694">
        <w:rPr>
          <w:rFonts w:ascii="Times New Roman" w:hAnsi="Times New Roman" w:cs="Times New Roman"/>
          <w:sz w:val="24"/>
          <w:szCs w:val="24"/>
        </w:rPr>
        <w:t xml:space="preserve">иным </w:t>
      </w:r>
      <w:r w:rsidRPr="005677B9">
        <w:rPr>
          <w:rFonts w:ascii="Times New Roman" w:hAnsi="Times New Roman" w:cs="Times New Roman"/>
          <w:sz w:val="24"/>
          <w:szCs w:val="24"/>
        </w:rPr>
        <w:t>некоммерческим организациям, не являющимся муниципальными</w:t>
      </w:r>
      <w:r w:rsidR="004F10CC">
        <w:rPr>
          <w:rFonts w:ascii="Times New Roman" w:hAnsi="Times New Roman" w:cs="Times New Roman"/>
          <w:sz w:val="24"/>
          <w:szCs w:val="24"/>
        </w:rPr>
        <w:t xml:space="preserve"> </w:t>
      </w:r>
      <w:r w:rsidRPr="005677B9">
        <w:rPr>
          <w:rFonts w:ascii="Times New Roman" w:hAnsi="Times New Roman" w:cs="Times New Roman"/>
          <w:sz w:val="24"/>
          <w:szCs w:val="24"/>
        </w:rPr>
        <w:t>учреждениями</w:t>
      </w:r>
      <w:r w:rsidR="00FD63F8">
        <w:rPr>
          <w:rFonts w:ascii="Times New Roman" w:hAnsi="Times New Roman" w:cs="Times New Roman"/>
          <w:sz w:val="24"/>
          <w:szCs w:val="24"/>
        </w:rPr>
        <w:t xml:space="preserve"> Новокузнецкого городского округа</w:t>
      </w:r>
      <w:r w:rsidRPr="005677B9">
        <w:rPr>
          <w:rFonts w:ascii="Times New Roman" w:hAnsi="Times New Roman" w:cs="Times New Roman"/>
          <w:sz w:val="24"/>
          <w:szCs w:val="24"/>
        </w:rPr>
        <w:t xml:space="preserve">, </w:t>
      </w:r>
      <w:r w:rsidRPr="007F7789">
        <w:rPr>
          <w:rFonts w:ascii="Times New Roman" w:hAnsi="Times New Roman" w:cs="Times New Roman"/>
          <w:sz w:val="24"/>
          <w:szCs w:val="24"/>
        </w:rPr>
        <w:t>на 201</w:t>
      </w:r>
      <w:r w:rsidR="00144042" w:rsidRPr="007F7789">
        <w:rPr>
          <w:rFonts w:ascii="Times New Roman" w:hAnsi="Times New Roman" w:cs="Times New Roman"/>
          <w:sz w:val="24"/>
          <w:szCs w:val="24"/>
        </w:rPr>
        <w:t>9</w:t>
      </w:r>
      <w:r w:rsidRPr="007F7789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861966" w:rsidRPr="007F7789">
        <w:rPr>
          <w:rFonts w:ascii="Times New Roman" w:hAnsi="Times New Roman" w:cs="Times New Roman"/>
          <w:sz w:val="24"/>
          <w:szCs w:val="24"/>
        </w:rPr>
        <w:t xml:space="preserve"> </w:t>
      </w:r>
      <w:r w:rsidR="00227B8B">
        <w:rPr>
          <w:rFonts w:ascii="Times New Roman" w:hAnsi="Times New Roman" w:cs="Times New Roman"/>
          <w:sz w:val="24"/>
          <w:szCs w:val="24"/>
        </w:rPr>
        <w:t>7</w:t>
      </w:r>
      <w:r w:rsidR="00861966" w:rsidRPr="007F7789">
        <w:rPr>
          <w:rFonts w:ascii="Times New Roman" w:hAnsi="Times New Roman" w:cs="Times New Roman"/>
          <w:sz w:val="24"/>
          <w:szCs w:val="24"/>
        </w:rPr>
        <w:t> 1</w:t>
      </w:r>
      <w:r w:rsidR="00227B8B">
        <w:rPr>
          <w:rFonts w:ascii="Times New Roman" w:hAnsi="Times New Roman" w:cs="Times New Roman"/>
          <w:sz w:val="24"/>
          <w:szCs w:val="24"/>
        </w:rPr>
        <w:t>09</w:t>
      </w:r>
      <w:r w:rsidR="005677B9" w:rsidRPr="007F7789">
        <w:rPr>
          <w:rFonts w:ascii="Times New Roman" w:hAnsi="Times New Roman" w:cs="Times New Roman"/>
          <w:sz w:val="24"/>
          <w:szCs w:val="24"/>
        </w:rPr>
        <w:t>,</w:t>
      </w:r>
      <w:r w:rsidR="00227B8B">
        <w:rPr>
          <w:rFonts w:ascii="Times New Roman" w:hAnsi="Times New Roman" w:cs="Times New Roman"/>
          <w:sz w:val="24"/>
          <w:szCs w:val="24"/>
        </w:rPr>
        <w:t>1</w:t>
      </w:r>
      <w:r w:rsidR="00D25136" w:rsidRPr="007F7789">
        <w:rPr>
          <w:rFonts w:ascii="Times New Roman" w:hAnsi="Times New Roman" w:cs="Times New Roman"/>
          <w:sz w:val="24"/>
          <w:szCs w:val="24"/>
        </w:rPr>
        <w:t xml:space="preserve"> </w:t>
      </w:r>
      <w:r w:rsidRPr="007F7789">
        <w:rPr>
          <w:rFonts w:ascii="Times New Roman" w:hAnsi="Times New Roman" w:cs="Times New Roman"/>
          <w:sz w:val="24"/>
          <w:szCs w:val="24"/>
        </w:rPr>
        <w:t>тыс. руб., на 20</w:t>
      </w:r>
      <w:r w:rsidR="00144042" w:rsidRPr="007F7789">
        <w:rPr>
          <w:rFonts w:ascii="Times New Roman" w:hAnsi="Times New Roman" w:cs="Times New Roman"/>
          <w:sz w:val="24"/>
          <w:szCs w:val="24"/>
        </w:rPr>
        <w:t>20</w:t>
      </w:r>
      <w:r w:rsidRPr="007F7789">
        <w:rPr>
          <w:rFonts w:ascii="Times New Roman" w:hAnsi="Times New Roman" w:cs="Times New Roman"/>
          <w:sz w:val="24"/>
          <w:szCs w:val="24"/>
        </w:rPr>
        <w:t xml:space="preserve"> год </w:t>
      </w:r>
      <w:r w:rsidR="00EE7A42" w:rsidRPr="007F7789">
        <w:rPr>
          <w:rFonts w:ascii="Times New Roman" w:hAnsi="Times New Roman" w:cs="Times New Roman"/>
          <w:sz w:val="24"/>
          <w:szCs w:val="24"/>
        </w:rPr>
        <w:t xml:space="preserve">- </w:t>
      </w:r>
      <w:r w:rsidRPr="007F7789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227B8B">
        <w:rPr>
          <w:rFonts w:ascii="Times New Roman" w:hAnsi="Times New Roman" w:cs="Times New Roman"/>
          <w:sz w:val="24"/>
          <w:szCs w:val="24"/>
        </w:rPr>
        <w:t>2</w:t>
      </w:r>
      <w:r w:rsidR="005677B9" w:rsidRPr="007F7789">
        <w:rPr>
          <w:rFonts w:ascii="Times New Roman" w:hAnsi="Times New Roman" w:cs="Times New Roman"/>
          <w:sz w:val="24"/>
          <w:szCs w:val="24"/>
        </w:rPr>
        <w:t> </w:t>
      </w:r>
      <w:r w:rsidR="00227B8B">
        <w:rPr>
          <w:rFonts w:ascii="Times New Roman" w:hAnsi="Times New Roman" w:cs="Times New Roman"/>
          <w:sz w:val="24"/>
          <w:szCs w:val="24"/>
        </w:rPr>
        <w:t>763</w:t>
      </w:r>
      <w:r w:rsidR="005677B9" w:rsidRPr="007F7789">
        <w:rPr>
          <w:rFonts w:ascii="Times New Roman" w:hAnsi="Times New Roman" w:cs="Times New Roman"/>
          <w:sz w:val="24"/>
          <w:szCs w:val="24"/>
        </w:rPr>
        <w:t>,</w:t>
      </w:r>
      <w:r w:rsidR="00227B8B">
        <w:rPr>
          <w:rFonts w:ascii="Times New Roman" w:hAnsi="Times New Roman" w:cs="Times New Roman"/>
          <w:sz w:val="24"/>
          <w:szCs w:val="24"/>
        </w:rPr>
        <w:t>5</w:t>
      </w:r>
      <w:r w:rsidRPr="007F7789">
        <w:rPr>
          <w:rFonts w:ascii="Times New Roman" w:hAnsi="Times New Roman" w:cs="Times New Roman"/>
          <w:sz w:val="24"/>
          <w:szCs w:val="24"/>
        </w:rPr>
        <w:t xml:space="preserve"> тыс. руб., на 20</w:t>
      </w:r>
      <w:r w:rsidR="009A1DFF" w:rsidRPr="007F7789">
        <w:rPr>
          <w:rFonts w:ascii="Times New Roman" w:hAnsi="Times New Roman" w:cs="Times New Roman"/>
          <w:sz w:val="24"/>
          <w:szCs w:val="24"/>
        </w:rPr>
        <w:t>2</w:t>
      </w:r>
      <w:r w:rsidR="00144042" w:rsidRPr="007F7789">
        <w:rPr>
          <w:rFonts w:ascii="Times New Roman" w:hAnsi="Times New Roman" w:cs="Times New Roman"/>
          <w:sz w:val="24"/>
          <w:szCs w:val="24"/>
        </w:rPr>
        <w:t>1</w:t>
      </w:r>
      <w:r w:rsidRPr="007F7789">
        <w:rPr>
          <w:rFonts w:ascii="Times New Roman" w:hAnsi="Times New Roman" w:cs="Times New Roman"/>
          <w:sz w:val="24"/>
          <w:szCs w:val="24"/>
        </w:rPr>
        <w:t xml:space="preserve"> год </w:t>
      </w:r>
      <w:r w:rsidR="00EE7A42" w:rsidRPr="007F7789">
        <w:rPr>
          <w:rFonts w:ascii="Times New Roman" w:hAnsi="Times New Roman" w:cs="Times New Roman"/>
          <w:sz w:val="24"/>
          <w:szCs w:val="24"/>
        </w:rPr>
        <w:t xml:space="preserve">- </w:t>
      </w:r>
      <w:r w:rsidRPr="007F7789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227B8B">
        <w:rPr>
          <w:rFonts w:ascii="Times New Roman" w:hAnsi="Times New Roman" w:cs="Times New Roman"/>
          <w:sz w:val="24"/>
          <w:szCs w:val="24"/>
        </w:rPr>
        <w:t>2</w:t>
      </w:r>
      <w:r w:rsidR="005677B9" w:rsidRPr="007F7789">
        <w:rPr>
          <w:rFonts w:ascii="Times New Roman" w:hAnsi="Times New Roman" w:cs="Times New Roman"/>
          <w:sz w:val="24"/>
          <w:szCs w:val="24"/>
        </w:rPr>
        <w:t> </w:t>
      </w:r>
      <w:r w:rsidR="00227B8B">
        <w:rPr>
          <w:rFonts w:ascii="Times New Roman" w:hAnsi="Times New Roman" w:cs="Times New Roman"/>
          <w:sz w:val="24"/>
          <w:szCs w:val="24"/>
        </w:rPr>
        <w:t>664</w:t>
      </w:r>
      <w:r w:rsidR="005677B9" w:rsidRPr="007F7789">
        <w:rPr>
          <w:rFonts w:ascii="Times New Roman" w:hAnsi="Times New Roman" w:cs="Times New Roman"/>
          <w:sz w:val="24"/>
          <w:szCs w:val="24"/>
        </w:rPr>
        <w:t>,</w:t>
      </w:r>
      <w:r w:rsidR="00227B8B">
        <w:rPr>
          <w:rFonts w:ascii="Times New Roman" w:hAnsi="Times New Roman" w:cs="Times New Roman"/>
          <w:sz w:val="24"/>
          <w:szCs w:val="24"/>
        </w:rPr>
        <w:t>5</w:t>
      </w:r>
      <w:r w:rsidRPr="007F7789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8A4F03" w:rsidRPr="00E54BD6" w:rsidRDefault="008A4F03" w:rsidP="008A4F0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4BD6">
        <w:rPr>
          <w:sz w:val="24"/>
          <w:szCs w:val="24"/>
        </w:rPr>
        <w:t>Установить, что в 201</w:t>
      </w:r>
      <w:r w:rsidR="00144042">
        <w:rPr>
          <w:sz w:val="24"/>
          <w:szCs w:val="24"/>
        </w:rPr>
        <w:t>9</w:t>
      </w:r>
      <w:r w:rsidRPr="00E54BD6">
        <w:rPr>
          <w:sz w:val="24"/>
          <w:szCs w:val="24"/>
        </w:rPr>
        <w:t xml:space="preserve"> году и плановом периоде 20</w:t>
      </w:r>
      <w:r w:rsidR="00144042">
        <w:rPr>
          <w:sz w:val="24"/>
          <w:szCs w:val="24"/>
        </w:rPr>
        <w:t>20</w:t>
      </w:r>
      <w:r w:rsidRPr="00E54BD6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144042">
        <w:rPr>
          <w:sz w:val="24"/>
          <w:szCs w:val="24"/>
        </w:rPr>
        <w:t>1</w:t>
      </w:r>
      <w:r w:rsidRPr="00E54BD6">
        <w:rPr>
          <w:sz w:val="24"/>
          <w:szCs w:val="24"/>
        </w:rPr>
        <w:t xml:space="preserve"> годов субсидии некоммерческим организациям, не являющимся муниципальными учреждениями</w:t>
      </w:r>
      <w:r w:rsidR="00FD63F8">
        <w:rPr>
          <w:sz w:val="24"/>
          <w:szCs w:val="24"/>
        </w:rPr>
        <w:t xml:space="preserve"> Новокузнецкого городского округа</w:t>
      </w:r>
      <w:r w:rsidRPr="00E54BD6">
        <w:rPr>
          <w:sz w:val="24"/>
          <w:szCs w:val="24"/>
        </w:rPr>
        <w:t>, предоставляются:</w:t>
      </w:r>
    </w:p>
    <w:p w:rsidR="008A4F03" w:rsidRPr="00284A5E" w:rsidRDefault="008A4F03" w:rsidP="008A4F0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752A92">
        <w:rPr>
          <w:sz w:val="24"/>
          <w:szCs w:val="24"/>
        </w:rPr>
        <w:t>1) частному</w:t>
      </w:r>
      <w:r w:rsidRPr="00284A5E">
        <w:rPr>
          <w:sz w:val="24"/>
          <w:szCs w:val="24"/>
        </w:rPr>
        <w:t xml:space="preserve"> общеобразовательному учреждению «Православн</w:t>
      </w:r>
      <w:r w:rsidR="008263A0" w:rsidRPr="00284A5E">
        <w:rPr>
          <w:sz w:val="24"/>
          <w:szCs w:val="24"/>
        </w:rPr>
        <w:t>ая</w:t>
      </w:r>
      <w:r w:rsidRPr="00284A5E">
        <w:rPr>
          <w:sz w:val="24"/>
          <w:szCs w:val="24"/>
        </w:rPr>
        <w:t xml:space="preserve"> гимнази</w:t>
      </w:r>
      <w:r w:rsidR="008263A0" w:rsidRPr="00284A5E">
        <w:rPr>
          <w:sz w:val="24"/>
          <w:szCs w:val="24"/>
        </w:rPr>
        <w:t>я</w:t>
      </w:r>
      <w:r w:rsidRPr="00284A5E">
        <w:rPr>
          <w:sz w:val="24"/>
          <w:szCs w:val="24"/>
        </w:rPr>
        <w:t xml:space="preserve"> во имя Святителя Луки Войно – Ясенецкого», осуществляющему образовательную деятельность по имеющим государственную аккредитацию основным общеобразовательным программам, для возмещения затрат, связанных с оказанием услуг; </w:t>
      </w:r>
    </w:p>
    <w:p w:rsidR="008A4F03" w:rsidRDefault="008A4F03" w:rsidP="008A4F0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752A92">
        <w:rPr>
          <w:sz w:val="24"/>
          <w:szCs w:val="24"/>
        </w:rPr>
        <w:t xml:space="preserve">2) </w:t>
      </w:r>
      <w:r w:rsidRPr="00284A5E">
        <w:rPr>
          <w:sz w:val="24"/>
          <w:szCs w:val="24"/>
        </w:rPr>
        <w:t>Новокузнецкому городскому отделению Всероссийской общественной организации ветеран</w:t>
      </w:r>
      <w:r w:rsidR="00284A5E">
        <w:rPr>
          <w:sz w:val="24"/>
          <w:szCs w:val="24"/>
        </w:rPr>
        <w:t>ов (пенсионеров) войны, труда, Вооруженных С</w:t>
      </w:r>
      <w:r w:rsidRPr="00284A5E">
        <w:rPr>
          <w:sz w:val="24"/>
          <w:szCs w:val="24"/>
        </w:rPr>
        <w:t xml:space="preserve">ил и правоохранительных органов </w:t>
      </w:r>
      <w:r w:rsidR="00284A5E" w:rsidRPr="00284A5E">
        <w:rPr>
          <w:sz w:val="24"/>
          <w:szCs w:val="24"/>
        </w:rPr>
        <w:t>на возмещение фактически понесенных затрат при выполнении общественно полезных программ</w:t>
      </w:r>
      <w:r w:rsidRPr="00284A5E">
        <w:rPr>
          <w:sz w:val="24"/>
          <w:szCs w:val="24"/>
        </w:rPr>
        <w:t>, направленных на решение социальных проблем  и развитие гражданского общества в</w:t>
      </w:r>
      <w:r w:rsidR="00284A5E">
        <w:rPr>
          <w:sz w:val="24"/>
          <w:szCs w:val="24"/>
        </w:rPr>
        <w:t xml:space="preserve"> Новокузнецком городском округе;</w:t>
      </w:r>
    </w:p>
    <w:p w:rsidR="00284A5E" w:rsidRPr="00E54BD6" w:rsidRDefault="00284A5E" w:rsidP="008A4F0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752A92">
        <w:rPr>
          <w:sz w:val="24"/>
          <w:szCs w:val="24"/>
        </w:rPr>
        <w:t>3)</w:t>
      </w:r>
      <w:r>
        <w:rPr>
          <w:sz w:val="24"/>
          <w:szCs w:val="24"/>
        </w:rPr>
        <w:t xml:space="preserve"> Некоммерческой организации «Фонд капитального ремонта многоквартирных домов Кемеровской области» для предоставления имущественного взноса в целях осуществления деятельности, направленной на обеспечение проведения капитального ремонта общего имущества в многоквартирных домах, в которых имеются помещения, находящиеся в муниципальной собственности Новокузнецкого городского округа.</w:t>
      </w:r>
    </w:p>
    <w:p w:rsidR="008A4F03" w:rsidRPr="00E54BD6" w:rsidRDefault="008A4F03" w:rsidP="008A4F03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54BD6">
        <w:rPr>
          <w:rFonts w:ascii="Times New Roman" w:hAnsi="Times New Roman" w:cs="Times New Roman"/>
          <w:sz w:val="24"/>
          <w:szCs w:val="24"/>
        </w:rPr>
        <w:t>Субсидии некоммерческим организациям, не являющимся муниципальными учреждениями</w:t>
      </w:r>
      <w:r w:rsidR="00FD63F8">
        <w:rPr>
          <w:rFonts w:ascii="Times New Roman" w:hAnsi="Times New Roman" w:cs="Times New Roman"/>
          <w:sz w:val="24"/>
          <w:szCs w:val="24"/>
        </w:rPr>
        <w:t xml:space="preserve"> Новокузнецкого городского округа</w:t>
      </w:r>
      <w:r w:rsidRPr="00E54BD6">
        <w:rPr>
          <w:rFonts w:ascii="Times New Roman" w:hAnsi="Times New Roman" w:cs="Times New Roman"/>
          <w:sz w:val="24"/>
          <w:szCs w:val="24"/>
        </w:rPr>
        <w:t xml:space="preserve">, </w:t>
      </w:r>
      <w:r w:rsidR="008263A0">
        <w:rPr>
          <w:rFonts w:ascii="Times New Roman" w:hAnsi="Times New Roman" w:cs="Times New Roman"/>
          <w:sz w:val="24"/>
          <w:szCs w:val="24"/>
        </w:rPr>
        <w:t xml:space="preserve">предусмотренные настоящим пунктом, </w:t>
      </w:r>
      <w:r w:rsidRPr="00E54BD6">
        <w:rPr>
          <w:rFonts w:ascii="Times New Roman" w:hAnsi="Times New Roman" w:cs="Times New Roman"/>
          <w:sz w:val="24"/>
          <w:szCs w:val="24"/>
        </w:rPr>
        <w:t>предоставляются в порядке, установленном администрацией города Новокузнецка.</w:t>
      </w:r>
    </w:p>
    <w:p w:rsidR="00730BE0" w:rsidRPr="000D46BF" w:rsidRDefault="00730BE0" w:rsidP="003661CE">
      <w:pPr>
        <w:ind w:firstLine="851"/>
        <w:jc w:val="both"/>
        <w:rPr>
          <w:sz w:val="24"/>
          <w:szCs w:val="24"/>
        </w:rPr>
      </w:pPr>
      <w:r w:rsidRPr="000D46BF">
        <w:rPr>
          <w:sz w:val="24"/>
          <w:szCs w:val="24"/>
        </w:rPr>
        <w:t>2</w:t>
      </w:r>
      <w:r w:rsidR="00D82FAD">
        <w:rPr>
          <w:sz w:val="24"/>
          <w:szCs w:val="24"/>
        </w:rPr>
        <w:t>7</w:t>
      </w:r>
      <w:r w:rsidRPr="000D46BF">
        <w:rPr>
          <w:sz w:val="24"/>
          <w:szCs w:val="24"/>
        </w:rPr>
        <w:t>. Установить, что средства, полученные муниципальными казенными учрежде</w:t>
      </w:r>
      <w:r w:rsidR="008263A0">
        <w:rPr>
          <w:sz w:val="24"/>
          <w:szCs w:val="24"/>
        </w:rPr>
        <w:t xml:space="preserve">ниями </w:t>
      </w:r>
      <w:r w:rsidR="00FD63F8">
        <w:rPr>
          <w:sz w:val="24"/>
          <w:szCs w:val="24"/>
        </w:rPr>
        <w:t xml:space="preserve">Новокузнецкого городского округа </w:t>
      </w:r>
      <w:r w:rsidR="008263A0">
        <w:rPr>
          <w:sz w:val="24"/>
          <w:szCs w:val="24"/>
        </w:rPr>
        <w:t>от оказания платных услуг</w:t>
      </w:r>
      <w:r w:rsidRPr="000D46BF">
        <w:rPr>
          <w:sz w:val="24"/>
          <w:szCs w:val="24"/>
        </w:rPr>
        <w:t xml:space="preserve"> </w:t>
      </w:r>
      <w:r w:rsidR="008263A0">
        <w:rPr>
          <w:sz w:val="24"/>
          <w:szCs w:val="24"/>
        </w:rPr>
        <w:t xml:space="preserve">и </w:t>
      </w:r>
      <w:r w:rsidRPr="000D46BF">
        <w:rPr>
          <w:sz w:val="24"/>
          <w:szCs w:val="24"/>
        </w:rPr>
        <w:t xml:space="preserve">средства </w:t>
      </w:r>
      <w:r w:rsidR="008263A0">
        <w:rPr>
          <w:sz w:val="24"/>
          <w:szCs w:val="24"/>
        </w:rPr>
        <w:t>от</w:t>
      </w:r>
      <w:r w:rsidRPr="000D46BF">
        <w:rPr>
          <w:sz w:val="24"/>
          <w:szCs w:val="24"/>
        </w:rPr>
        <w:t xml:space="preserve"> ино</w:t>
      </w:r>
      <w:r w:rsidR="008263A0">
        <w:rPr>
          <w:sz w:val="24"/>
          <w:szCs w:val="24"/>
        </w:rPr>
        <w:t>й приносящей доход деятельности</w:t>
      </w:r>
      <w:r w:rsidRPr="000D46BF">
        <w:rPr>
          <w:sz w:val="24"/>
          <w:szCs w:val="24"/>
        </w:rPr>
        <w:t xml:space="preserve"> в полном объеме зачисляются в доходы бюджета города, учитываются на лицевых счетах муниципальных казенных учреждений</w:t>
      </w:r>
      <w:r w:rsidR="00FD63F8">
        <w:rPr>
          <w:sz w:val="24"/>
          <w:szCs w:val="24"/>
        </w:rPr>
        <w:t xml:space="preserve"> Новокузнецкого городского округа</w:t>
      </w:r>
      <w:r w:rsidRPr="000D46BF">
        <w:rPr>
          <w:sz w:val="24"/>
          <w:szCs w:val="24"/>
        </w:rPr>
        <w:t xml:space="preserve"> и расходуются ими в составе бюджетных ассигнований на обеспечение деятельности </w:t>
      </w:r>
      <w:r w:rsidR="00FD63F8">
        <w:rPr>
          <w:sz w:val="24"/>
          <w:szCs w:val="24"/>
        </w:rPr>
        <w:t xml:space="preserve">муниципальных </w:t>
      </w:r>
      <w:r w:rsidRPr="000D46BF">
        <w:rPr>
          <w:sz w:val="24"/>
          <w:szCs w:val="24"/>
        </w:rPr>
        <w:t xml:space="preserve">казенных учреждений </w:t>
      </w:r>
      <w:r w:rsidR="00FD63F8">
        <w:rPr>
          <w:sz w:val="24"/>
          <w:szCs w:val="24"/>
        </w:rPr>
        <w:t xml:space="preserve">Новокузнецкого городского округа </w:t>
      </w:r>
      <w:r w:rsidRPr="000D46BF">
        <w:rPr>
          <w:sz w:val="24"/>
          <w:szCs w:val="24"/>
        </w:rPr>
        <w:t>в пределах остатков средств на их лицевых счетах.</w:t>
      </w:r>
    </w:p>
    <w:p w:rsidR="00B110F1" w:rsidRPr="001955E3" w:rsidRDefault="00730BE0" w:rsidP="002C3EB9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7C49">
        <w:rPr>
          <w:rFonts w:ascii="Times New Roman" w:hAnsi="Times New Roman" w:cs="Times New Roman"/>
          <w:sz w:val="24"/>
          <w:szCs w:val="24"/>
        </w:rPr>
        <w:t>2</w:t>
      </w:r>
      <w:r w:rsidR="00D82FAD">
        <w:rPr>
          <w:rFonts w:ascii="Times New Roman" w:hAnsi="Times New Roman" w:cs="Times New Roman"/>
          <w:sz w:val="24"/>
          <w:szCs w:val="24"/>
        </w:rPr>
        <w:t>8</w:t>
      </w:r>
      <w:r w:rsidRPr="00077C49">
        <w:rPr>
          <w:rFonts w:ascii="Times New Roman" w:hAnsi="Times New Roman" w:cs="Times New Roman"/>
          <w:sz w:val="24"/>
          <w:szCs w:val="24"/>
        </w:rPr>
        <w:t xml:space="preserve">. 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С целью сокращения дефицита бюджета </w:t>
      </w:r>
      <w:r w:rsidR="00120AFE" w:rsidRPr="00077C49">
        <w:rPr>
          <w:rFonts w:ascii="Times New Roman" w:hAnsi="Times New Roman" w:cs="Times New Roman"/>
          <w:sz w:val="24"/>
          <w:szCs w:val="24"/>
        </w:rPr>
        <w:t>города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 объявить мораторий на установление льгот по уплате налогов и сборов в бюджет </w:t>
      </w:r>
      <w:r w:rsidR="00120AFE" w:rsidRPr="00077C49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B110F1" w:rsidRPr="00077C49">
        <w:rPr>
          <w:rFonts w:ascii="Times New Roman" w:hAnsi="Times New Roman" w:cs="Times New Roman"/>
          <w:sz w:val="24"/>
          <w:szCs w:val="24"/>
        </w:rPr>
        <w:t>в 201</w:t>
      </w:r>
      <w:r w:rsidR="00261106">
        <w:rPr>
          <w:rFonts w:ascii="Times New Roman" w:hAnsi="Times New Roman" w:cs="Times New Roman"/>
          <w:sz w:val="24"/>
          <w:szCs w:val="24"/>
        </w:rPr>
        <w:t>9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 </w:t>
      </w:r>
      <w:r w:rsidR="00F35D30" w:rsidRPr="00077C49">
        <w:rPr>
          <w:rFonts w:ascii="Times New Roman" w:hAnsi="Times New Roman" w:cs="Times New Roman"/>
          <w:sz w:val="24"/>
          <w:szCs w:val="24"/>
        </w:rPr>
        <w:t>году и плановом периоде 20</w:t>
      </w:r>
      <w:r w:rsidR="00261106">
        <w:rPr>
          <w:rFonts w:ascii="Times New Roman" w:hAnsi="Times New Roman" w:cs="Times New Roman"/>
          <w:sz w:val="24"/>
          <w:szCs w:val="24"/>
        </w:rPr>
        <w:t>20</w:t>
      </w:r>
      <w:r w:rsidR="00F35D30" w:rsidRPr="00077C49">
        <w:rPr>
          <w:rFonts w:ascii="Times New Roman" w:hAnsi="Times New Roman" w:cs="Times New Roman"/>
          <w:sz w:val="24"/>
          <w:szCs w:val="24"/>
        </w:rPr>
        <w:t xml:space="preserve"> и 20</w:t>
      </w:r>
      <w:r w:rsidR="00077C49" w:rsidRPr="00077C49">
        <w:rPr>
          <w:rFonts w:ascii="Times New Roman" w:hAnsi="Times New Roman" w:cs="Times New Roman"/>
          <w:sz w:val="24"/>
          <w:szCs w:val="24"/>
        </w:rPr>
        <w:t>2</w:t>
      </w:r>
      <w:r w:rsidR="00261106">
        <w:rPr>
          <w:rFonts w:ascii="Times New Roman" w:hAnsi="Times New Roman" w:cs="Times New Roman"/>
          <w:sz w:val="24"/>
          <w:szCs w:val="24"/>
        </w:rPr>
        <w:t>1</w:t>
      </w:r>
      <w:r w:rsidR="00F35D30" w:rsidRPr="00077C49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, за исключением льгот, установленных постановлениями или решениями Новокузнецкого городского Совета народных депутатов, принятыми и опубликованными до 1 </w:t>
      </w:r>
      <w:r w:rsidR="00F74E1C" w:rsidRPr="00077C49">
        <w:rPr>
          <w:rFonts w:ascii="Times New Roman" w:hAnsi="Times New Roman" w:cs="Times New Roman"/>
          <w:sz w:val="24"/>
          <w:szCs w:val="24"/>
        </w:rPr>
        <w:t>января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 201</w:t>
      </w:r>
      <w:r w:rsidR="00261106">
        <w:rPr>
          <w:rFonts w:ascii="Times New Roman" w:hAnsi="Times New Roman" w:cs="Times New Roman"/>
          <w:sz w:val="24"/>
          <w:szCs w:val="24"/>
        </w:rPr>
        <w:t>9</w:t>
      </w:r>
      <w:r w:rsidR="00B110F1" w:rsidRPr="00077C4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30BE0" w:rsidRPr="001955E3" w:rsidRDefault="00730BE0" w:rsidP="00A676FD">
      <w:pPr>
        <w:ind w:firstLine="851"/>
        <w:jc w:val="both"/>
        <w:rPr>
          <w:sz w:val="24"/>
          <w:szCs w:val="24"/>
        </w:rPr>
      </w:pPr>
      <w:r w:rsidRPr="001955E3">
        <w:rPr>
          <w:sz w:val="24"/>
          <w:szCs w:val="24"/>
        </w:rPr>
        <w:t>2</w:t>
      </w:r>
      <w:r w:rsidR="00D82FAD">
        <w:rPr>
          <w:sz w:val="24"/>
          <w:szCs w:val="24"/>
        </w:rPr>
        <w:t>9</w:t>
      </w:r>
      <w:r w:rsidRPr="001955E3">
        <w:rPr>
          <w:sz w:val="24"/>
          <w:szCs w:val="24"/>
        </w:rPr>
        <w:t xml:space="preserve">. Установить в соответствии с </w:t>
      </w:r>
      <w:hyperlink r:id="rId9" w:tooltip="Click here!" w:history="1">
        <w:r w:rsidRPr="001955E3">
          <w:rPr>
            <w:sz w:val="24"/>
            <w:szCs w:val="24"/>
          </w:rPr>
          <w:t xml:space="preserve">пунктом </w:t>
        </w:r>
        <w:r w:rsidR="00FA12CE">
          <w:rPr>
            <w:sz w:val="24"/>
            <w:szCs w:val="24"/>
          </w:rPr>
          <w:t>8</w:t>
        </w:r>
        <w:r w:rsidRPr="001955E3">
          <w:rPr>
            <w:sz w:val="24"/>
            <w:szCs w:val="24"/>
          </w:rPr>
          <w:t xml:space="preserve"> статьи 217</w:t>
        </w:r>
      </w:hyperlink>
      <w:r w:rsidRPr="001955E3">
        <w:rPr>
          <w:sz w:val="24"/>
          <w:szCs w:val="24"/>
        </w:rPr>
        <w:t xml:space="preserve"> Бюджетного кодекса Российской Федерации следующие </w:t>
      </w:r>
      <w:r w:rsidR="00FA12CE">
        <w:rPr>
          <w:sz w:val="24"/>
          <w:szCs w:val="24"/>
        </w:rPr>
        <w:t xml:space="preserve">дополнительные </w:t>
      </w:r>
      <w:r w:rsidRPr="001955E3">
        <w:rPr>
          <w:sz w:val="24"/>
          <w:szCs w:val="24"/>
        </w:rPr>
        <w:t>основания для внесения изменений в сводн</w:t>
      </w:r>
      <w:r w:rsidR="00FA12CE">
        <w:rPr>
          <w:sz w:val="24"/>
          <w:szCs w:val="24"/>
        </w:rPr>
        <w:t>ую</w:t>
      </w:r>
      <w:r w:rsidRPr="001955E3">
        <w:rPr>
          <w:sz w:val="24"/>
          <w:szCs w:val="24"/>
        </w:rPr>
        <w:t xml:space="preserve"> бюджетн</w:t>
      </w:r>
      <w:r w:rsidR="00FA12CE">
        <w:rPr>
          <w:sz w:val="24"/>
          <w:szCs w:val="24"/>
        </w:rPr>
        <w:t>ую</w:t>
      </w:r>
      <w:r w:rsidRPr="001955E3">
        <w:rPr>
          <w:sz w:val="24"/>
          <w:szCs w:val="24"/>
        </w:rPr>
        <w:t xml:space="preserve"> роспис</w:t>
      </w:r>
      <w:r w:rsidR="00FA12CE">
        <w:rPr>
          <w:sz w:val="24"/>
          <w:szCs w:val="24"/>
        </w:rPr>
        <w:t>ь</w:t>
      </w:r>
      <w:r w:rsidRPr="001955E3">
        <w:rPr>
          <w:sz w:val="24"/>
          <w:szCs w:val="24"/>
        </w:rPr>
        <w:t xml:space="preserve"> бюджета </w:t>
      </w:r>
      <w:r w:rsidR="00120AFE">
        <w:rPr>
          <w:sz w:val="24"/>
          <w:szCs w:val="24"/>
        </w:rPr>
        <w:t>города</w:t>
      </w:r>
      <w:r w:rsidR="00FA12CE">
        <w:rPr>
          <w:sz w:val="24"/>
          <w:szCs w:val="24"/>
        </w:rPr>
        <w:t xml:space="preserve"> без снесения изменений в настоящее </w:t>
      </w:r>
      <w:r w:rsidR="00F1292E">
        <w:rPr>
          <w:sz w:val="24"/>
          <w:szCs w:val="24"/>
        </w:rPr>
        <w:t>р</w:t>
      </w:r>
      <w:r w:rsidR="00FA12CE">
        <w:rPr>
          <w:sz w:val="24"/>
          <w:szCs w:val="24"/>
        </w:rPr>
        <w:t>ешение в соответствии с решениями начальника Финансового управления города Новокузнецка:</w:t>
      </w:r>
      <w:r w:rsidRPr="001955E3">
        <w:rPr>
          <w:sz w:val="24"/>
          <w:szCs w:val="24"/>
        </w:rPr>
        <w:t xml:space="preserve"> </w:t>
      </w:r>
    </w:p>
    <w:p w:rsidR="00FA12CE" w:rsidRDefault="00FA12CE" w:rsidP="00FA12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C3EB9">
        <w:rPr>
          <w:rFonts w:ascii="Times New Roman" w:hAnsi="Times New Roman" w:cs="Times New Roman"/>
          <w:sz w:val="24"/>
          <w:szCs w:val="24"/>
        </w:rPr>
        <w:t>) внесени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C3EB9">
        <w:rPr>
          <w:rFonts w:ascii="Times New Roman" w:hAnsi="Times New Roman" w:cs="Times New Roman"/>
          <w:sz w:val="24"/>
          <w:szCs w:val="24"/>
        </w:rPr>
        <w:t xml:space="preserve"> изменений в бюджетную классификацию Российской Федерации;</w:t>
      </w:r>
    </w:p>
    <w:p w:rsidR="00FA12CE" w:rsidRPr="0020421B" w:rsidRDefault="00FA12CE" w:rsidP="00FA12C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0421B">
        <w:rPr>
          <w:sz w:val="24"/>
          <w:szCs w:val="24"/>
        </w:rPr>
        <w:t xml:space="preserve">2) </w:t>
      </w:r>
      <w:r w:rsidRPr="0020421B">
        <w:rPr>
          <w:rFonts w:eastAsiaTheme="minorHAnsi"/>
          <w:sz w:val="24"/>
          <w:szCs w:val="24"/>
          <w:lang w:eastAsia="en-US"/>
        </w:rPr>
        <w:t>и</w:t>
      </w:r>
      <w:r>
        <w:rPr>
          <w:rFonts w:eastAsiaTheme="minorHAnsi"/>
          <w:sz w:val="24"/>
          <w:szCs w:val="24"/>
          <w:lang w:eastAsia="en-US"/>
        </w:rPr>
        <w:t xml:space="preserve">зменение в установленном порядке наименования основных и (или) отдельных </w:t>
      </w:r>
      <w:r w:rsidRPr="0020421B">
        <w:rPr>
          <w:rFonts w:eastAsiaTheme="minorHAnsi"/>
          <w:sz w:val="24"/>
          <w:szCs w:val="24"/>
          <w:lang w:eastAsia="en-US"/>
        </w:rPr>
        <w:t>мероприяти</w:t>
      </w:r>
      <w:r>
        <w:rPr>
          <w:rFonts w:eastAsiaTheme="minorHAnsi"/>
          <w:sz w:val="24"/>
          <w:szCs w:val="24"/>
          <w:lang w:eastAsia="en-US"/>
        </w:rPr>
        <w:t>й муниципальных программ</w:t>
      </w:r>
      <w:r w:rsidR="00FD63F8">
        <w:rPr>
          <w:rFonts w:eastAsiaTheme="minorHAnsi"/>
          <w:sz w:val="24"/>
          <w:szCs w:val="24"/>
          <w:lang w:eastAsia="en-US"/>
        </w:rPr>
        <w:t xml:space="preserve"> Новокузнецкого городского округа</w:t>
      </w:r>
      <w:r>
        <w:rPr>
          <w:rFonts w:eastAsiaTheme="minorHAnsi"/>
          <w:sz w:val="24"/>
          <w:szCs w:val="24"/>
          <w:lang w:eastAsia="en-US"/>
        </w:rPr>
        <w:t xml:space="preserve">, предусмотренных </w:t>
      </w:r>
      <w:r w:rsidRPr="0020421B">
        <w:rPr>
          <w:rFonts w:eastAsiaTheme="minorHAnsi"/>
          <w:sz w:val="24"/>
          <w:szCs w:val="24"/>
          <w:lang w:eastAsia="en-US"/>
        </w:rPr>
        <w:t>настоящим решением;</w:t>
      </w:r>
    </w:p>
    <w:p w:rsidR="00FA12CE" w:rsidRPr="002C3EB9" w:rsidRDefault="00FA12CE" w:rsidP="00FA12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C3EB9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перераспределение</w:t>
      </w:r>
      <w:r w:rsidRPr="002C3EB9">
        <w:rPr>
          <w:rFonts w:ascii="Times New Roman" w:hAnsi="Times New Roman" w:cs="Times New Roman"/>
          <w:sz w:val="24"/>
          <w:szCs w:val="24"/>
        </w:rPr>
        <w:t xml:space="preserve"> бюджетных ассигнований, утвержденных сводной бюджетной росписью, в пределах бюджетных ассигнований, утвержденных главному распорядителю </w:t>
      </w:r>
      <w:r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2C3EB9">
        <w:rPr>
          <w:rFonts w:ascii="Times New Roman" w:hAnsi="Times New Roman" w:cs="Times New Roman"/>
          <w:sz w:val="24"/>
          <w:szCs w:val="24"/>
        </w:rPr>
        <w:t xml:space="preserve">средств на текущий финансовый год и на плановый период, на основании обращения главного распорядителя </w:t>
      </w:r>
      <w:r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2C3EB9">
        <w:rPr>
          <w:rFonts w:ascii="Times New Roman" w:hAnsi="Times New Roman" w:cs="Times New Roman"/>
          <w:sz w:val="24"/>
          <w:szCs w:val="24"/>
        </w:rPr>
        <w:t>средств;</w:t>
      </w:r>
    </w:p>
    <w:p w:rsidR="00FA12CE" w:rsidRPr="001955E3" w:rsidRDefault="00FA12CE" w:rsidP="00FA12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955E3">
        <w:rPr>
          <w:rFonts w:ascii="Times New Roman" w:hAnsi="Times New Roman" w:cs="Times New Roman"/>
          <w:sz w:val="24"/>
          <w:szCs w:val="24"/>
        </w:rPr>
        <w:t>) перераспределени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955E3">
        <w:rPr>
          <w:rFonts w:ascii="Times New Roman" w:hAnsi="Times New Roman" w:cs="Times New Roman"/>
          <w:sz w:val="24"/>
          <w:szCs w:val="24"/>
        </w:rPr>
        <w:t xml:space="preserve"> бюджетных ассигнований, выделенных на определенные цели, между главными распорядителями бюджетных средств, установленны</w:t>
      </w:r>
      <w:r>
        <w:rPr>
          <w:rFonts w:ascii="Times New Roman" w:hAnsi="Times New Roman" w:cs="Times New Roman"/>
          <w:sz w:val="24"/>
          <w:szCs w:val="24"/>
        </w:rPr>
        <w:t>х настоящим</w:t>
      </w:r>
      <w:r w:rsidRPr="001955E3">
        <w:rPr>
          <w:rFonts w:ascii="Times New Roman" w:hAnsi="Times New Roman" w:cs="Times New Roman"/>
          <w:sz w:val="24"/>
          <w:szCs w:val="24"/>
        </w:rPr>
        <w:t xml:space="preserve"> решением, - в пределах объема бюджетных ассигнований;</w:t>
      </w:r>
    </w:p>
    <w:p w:rsidR="00FA12CE" w:rsidRDefault="00FA12CE" w:rsidP="00FA12C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1955E3">
        <w:rPr>
          <w:sz w:val="24"/>
          <w:szCs w:val="24"/>
        </w:rPr>
        <w:t>) перераспределени</w:t>
      </w:r>
      <w:r>
        <w:rPr>
          <w:sz w:val="24"/>
          <w:szCs w:val="24"/>
        </w:rPr>
        <w:t>е</w:t>
      </w:r>
      <w:r w:rsidRPr="001955E3">
        <w:rPr>
          <w:sz w:val="24"/>
          <w:szCs w:val="24"/>
        </w:rPr>
        <w:t xml:space="preserve"> бюджетных ассигнований между видами источников финансирования дефицита бюджета </w:t>
      </w:r>
      <w:r>
        <w:rPr>
          <w:sz w:val="24"/>
          <w:szCs w:val="24"/>
        </w:rPr>
        <w:t xml:space="preserve">города </w:t>
      </w:r>
      <w:r w:rsidRPr="001955E3">
        <w:rPr>
          <w:sz w:val="24"/>
          <w:szCs w:val="24"/>
        </w:rPr>
        <w:t xml:space="preserve">в ходе исполнения бюджета </w:t>
      </w:r>
      <w:r>
        <w:rPr>
          <w:sz w:val="24"/>
          <w:szCs w:val="24"/>
        </w:rPr>
        <w:t xml:space="preserve">города </w:t>
      </w:r>
      <w:r w:rsidRPr="001955E3">
        <w:rPr>
          <w:sz w:val="24"/>
          <w:szCs w:val="24"/>
        </w:rPr>
        <w:t>в пределах общего объема бюджетных ассигнований по источникам финансирования дефицита бюджета</w:t>
      </w:r>
      <w:r>
        <w:rPr>
          <w:sz w:val="24"/>
          <w:szCs w:val="24"/>
        </w:rPr>
        <w:t xml:space="preserve"> города</w:t>
      </w:r>
      <w:r w:rsidRPr="001955E3">
        <w:rPr>
          <w:sz w:val="24"/>
          <w:szCs w:val="24"/>
        </w:rPr>
        <w:t>, предусмотренных на соответствующий финансовый год.</w:t>
      </w:r>
    </w:p>
    <w:p w:rsidR="00730BE0" w:rsidRPr="001955E3" w:rsidRDefault="00D82FAD" w:rsidP="00FA12C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730BE0" w:rsidRPr="001955E3">
        <w:rPr>
          <w:sz w:val="24"/>
          <w:szCs w:val="24"/>
        </w:rPr>
        <w:t>. Настоящее решение вступает в силу с 1 января 201</w:t>
      </w:r>
      <w:r w:rsidR="00A86336">
        <w:rPr>
          <w:sz w:val="24"/>
          <w:szCs w:val="24"/>
        </w:rPr>
        <w:t>9</w:t>
      </w:r>
      <w:r w:rsidR="00730BE0" w:rsidRPr="001955E3">
        <w:rPr>
          <w:sz w:val="24"/>
          <w:szCs w:val="24"/>
        </w:rPr>
        <w:t xml:space="preserve"> года.</w:t>
      </w:r>
    </w:p>
    <w:p w:rsidR="00730BE0" w:rsidRPr="001955E3" w:rsidRDefault="00D82FAD" w:rsidP="006F2146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="00730BE0" w:rsidRPr="001955E3">
        <w:rPr>
          <w:sz w:val="24"/>
          <w:szCs w:val="24"/>
        </w:rPr>
        <w:t xml:space="preserve">. Опубликовать настоящее решение в </w:t>
      </w:r>
      <w:r w:rsidR="00F0126E" w:rsidRPr="001955E3">
        <w:rPr>
          <w:sz w:val="24"/>
          <w:szCs w:val="24"/>
        </w:rPr>
        <w:t>городской газете «Новокузнецк»</w:t>
      </w:r>
      <w:r w:rsidR="00730BE0" w:rsidRPr="001955E3">
        <w:rPr>
          <w:sz w:val="24"/>
          <w:szCs w:val="24"/>
        </w:rPr>
        <w:t>.</w:t>
      </w:r>
    </w:p>
    <w:p w:rsidR="00BA504F" w:rsidRDefault="00D82FAD" w:rsidP="006F2146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32</w:t>
      </w:r>
      <w:r w:rsidR="00730BE0" w:rsidRPr="000D46BF">
        <w:rPr>
          <w:sz w:val="24"/>
          <w:szCs w:val="24"/>
        </w:rPr>
        <w:t xml:space="preserve">. Экземпляр утвержденного бюджета </w:t>
      </w:r>
      <w:r w:rsidR="005C1358">
        <w:rPr>
          <w:sz w:val="24"/>
          <w:szCs w:val="24"/>
        </w:rPr>
        <w:t>города</w:t>
      </w:r>
      <w:r w:rsidR="00F0126E">
        <w:rPr>
          <w:sz w:val="24"/>
          <w:szCs w:val="24"/>
        </w:rPr>
        <w:t xml:space="preserve"> </w:t>
      </w:r>
      <w:r w:rsidR="000F1635">
        <w:rPr>
          <w:sz w:val="24"/>
          <w:szCs w:val="24"/>
        </w:rPr>
        <w:t xml:space="preserve">для ознакомления </w:t>
      </w:r>
      <w:bookmarkStart w:id="0" w:name="_GoBack"/>
      <w:r w:rsidR="000F1635" w:rsidRPr="007B280A">
        <w:rPr>
          <w:sz w:val="24"/>
          <w:szCs w:val="24"/>
        </w:rPr>
        <w:t>жителей</w:t>
      </w:r>
      <w:bookmarkEnd w:id="0"/>
      <w:r w:rsidR="00730BE0" w:rsidRPr="000D46BF">
        <w:rPr>
          <w:sz w:val="24"/>
          <w:szCs w:val="24"/>
        </w:rPr>
        <w:t xml:space="preserve"> города </w:t>
      </w:r>
      <w:r w:rsidR="005C1358">
        <w:rPr>
          <w:sz w:val="24"/>
          <w:szCs w:val="24"/>
        </w:rPr>
        <w:t xml:space="preserve">Новокузнецка </w:t>
      </w:r>
      <w:r w:rsidR="00730BE0" w:rsidRPr="000D46BF">
        <w:rPr>
          <w:sz w:val="24"/>
          <w:szCs w:val="24"/>
        </w:rPr>
        <w:t>хранится в Новокузнецком городском Совете народных депутатов.</w:t>
      </w:r>
    </w:p>
    <w:p w:rsidR="00DC57BD" w:rsidRPr="00DC57BD" w:rsidRDefault="003877C2" w:rsidP="006F2146">
      <w:pPr>
        <w:widowControl w:val="0"/>
        <w:ind w:firstLine="567"/>
        <w:jc w:val="both"/>
        <w:rPr>
          <w:sz w:val="24"/>
          <w:szCs w:val="24"/>
        </w:rPr>
      </w:pPr>
      <w:r w:rsidRPr="000D46BF">
        <w:rPr>
          <w:sz w:val="24"/>
          <w:szCs w:val="24"/>
        </w:rPr>
        <w:t>3</w:t>
      </w:r>
      <w:r w:rsidR="00D82FAD">
        <w:rPr>
          <w:sz w:val="24"/>
          <w:szCs w:val="24"/>
        </w:rPr>
        <w:t>3</w:t>
      </w:r>
      <w:r w:rsidR="00730BE0" w:rsidRPr="000D46BF">
        <w:rPr>
          <w:sz w:val="24"/>
          <w:szCs w:val="24"/>
        </w:rPr>
        <w:t xml:space="preserve">. </w:t>
      </w:r>
      <w:r w:rsidR="00DC57BD" w:rsidRPr="00DC57BD">
        <w:rPr>
          <w:sz w:val="24"/>
          <w:szCs w:val="24"/>
        </w:rPr>
        <w:t>Контроль за выполнением данного решения возложить на администрацию города Новокузнецка и комитет Новокузнецкого городского Совета народных депутатов по бюджету, экономике и муниципальной собственности.</w:t>
      </w:r>
    </w:p>
    <w:p w:rsidR="007B4190" w:rsidRPr="002E330E" w:rsidRDefault="007B4190" w:rsidP="00A676FD">
      <w:pPr>
        <w:widowControl w:val="0"/>
        <w:ind w:firstLine="851"/>
        <w:jc w:val="both"/>
        <w:rPr>
          <w:sz w:val="24"/>
          <w:szCs w:val="24"/>
        </w:rPr>
      </w:pPr>
    </w:p>
    <w:p w:rsidR="00730BE0" w:rsidRPr="000D46BF" w:rsidRDefault="00730BE0" w:rsidP="003661CE">
      <w:pPr>
        <w:ind w:firstLine="851"/>
        <w:jc w:val="both"/>
        <w:rPr>
          <w:sz w:val="24"/>
          <w:szCs w:val="24"/>
        </w:rPr>
      </w:pPr>
    </w:p>
    <w:p w:rsidR="00584BD6" w:rsidRDefault="00584BD6" w:rsidP="003661CE">
      <w:pPr>
        <w:ind w:left="426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84BD6" w:rsidRDefault="00730BE0" w:rsidP="003661CE">
      <w:pPr>
        <w:ind w:left="426"/>
        <w:rPr>
          <w:sz w:val="24"/>
          <w:szCs w:val="24"/>
        </w:rPr>
      </w:pPr>
      <w:r w:rsidRPr="00E9417F">
        <w:rPr>
          <w:sz w:val="24"/>
          <w:szCs w:val="24"/>
        </w:rPr>
        <w:t>Новокузнецкого городского</w:t>
      </w:r>
    </w:p>
    <w:p w:rsidR="00730BE0" w:rsidRPr="00E9417F" w:rsidRDefault="00730BE0" w:rsidP="003661CE">
      <w:pPr>
        <w:ind w:left="426"/>
        <w:rPr>
          <w:sz w:val="24"/>
          <w:szCs w:val="24"/>
        </w:rPr>
      </w:pPr>
      <w:r w:rsidRPr="00E9417F">
        <w:rPr>
          <w:sz w:val="24"/>
          <w:szCs w:val="24"/>
        </w:rPr>
        <w:t>Совета народных</w:t>
      </w:r>
      <w:r w:rsidR="00584BD6">
        <w:rPr>
          <w:sz w:val="24"/>
          <w:szCs w:val="24"/>
        </w:rPr>
        <w:t xml:space="preserve"> </w:t>
      </w:r>
      <w:r w:rsidRPr="00E9417F">
        <w:rPr>
          <w:sz w:val="24"/>
          <w:szCs w:val="24"/>
        </w:rPr>
        <w:t>депутатов</w:t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Pr="00E9417F">
        <w:rPr>
          <w:sz w:val="24"/>
          <w:szCs w:val="24"/>
        </w:rPr>
        <w:tab/>
      </w:r>
      <w:r w:rsidR="00DC57BD">
        <w:rPr>
          <w:sz w:val="24"/>
          <w:szCs w:val="24"/>
        </w:rPr>
        <w:t>О</w:t>
      </w:r>
      <w:r w:rsidRPr="00E9417F">
        <w:rPr>
          <w:sz w:val="24"/>
          <w:szCs w:val="24"/>
        </w:rPr>
        <w:t xml:space="preserve">. </w:t>
      </w:r>
      <w:r w:rsidR="00DC57BD">
        <w:rPr>
          <w:sz w:val="24"/>
          <w:szCs w:val="24"/>
        </w:rPr>
        <w:t>А</w:t>
      </w:r>
      <w:r w:rsidRPr="00E9417F">
        <w:rPr>
          <w:sz w:val="24"/>
          <w:szCs w:val="24"/>
        </w:rPr>
        <w:t xml:space="preserve">. </w:t>
      </w:r>
      <w:r w:rsidR="00DC57BD">
        <w:rPr>
          <w:sz w:val="24"/>
          <w:szCs w:val="24"/>
        </w:rPr>
        <w:t>Масюков</w:t>
      </w:r>
    </w:p>
    <w:p w:rsidR="00730BE0" w:rsidRDefault="00730BE0" w:rsidP="003661CE">
      <w:pPr>
        <w:ind w:left="426"/>
        <w:jc w:val="both"/>
        <w:rPr>
          <w:sz w:val="24"/>
          <w:szCs w:val="24"/>
        </w:rPr>
      </w:pPr>
    </w:p>
    <w:p w:rsidR="00584BD6" w:rsidRPr="00E9417F" w:rsidRDefault="00584BD6" w:rsidP="003661CE">
      <w:pPr>
        <w:ind w:left="426"/>
        <w:jc w:val="both"/>
        <w:rPr>
          <w:sz w:val="24"/>
          <w:szCs w:val="24"/>
        </w:rPr>
      </w:pPr>
    </w:p>
    <w:p w:rsidR="00730BE0" w:rsidRPr="00E9417F" w:rsidRDefault="003877C2" w:rsidP="003661CE">
      <w:pPr>
        <w:pStyle w:val="xl24"/>
        <w:spacing w:before="0" w:beforeAutospacing="0" w:after="0" w:afterAutospacing="0"/>
        <w:ind w:left="426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Глава города Новокузнецка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584BD6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С. Н. Кузнецов</w:t>
      </w:r>
    </w:p>
    <w:p w:rsidR="00F0126E" w:rsidRPr="00E9417F" w:rsidRDefault="00F0126E" w:rsidP="00730BE0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730BE0" w:rsidRPr="00584BD6" w:rsidRDefault="00730BE0" w:rsidP="00584BD6">
      <w:pPr>
        <w:ind w:firstLine="567"/>
        <w:rPr>
          <w:sz w:val="24"/>
          <w:szCs w:val="24"/>
        </w:rPr>
      </w:pPr>
      <w:r w:rsidRPr="00584BD6">
        <w:rPr>
          <w:sz w:val="24"/>
          <w:szCs w:val="24"/>
        </w:rPr>
        <w:t>г. Новокузнецк</w:t>
      </w:r>
    </w:p>
    <w:p w:rsidR="00730BE0" w:rsidRPr="00584BD6" w:rsidRDefault="00730BE0" w:rsidP="00584BD6">
      <w:pPr>
        <w:ind w:firstLine="567"/>
        <w:rPr>
          <w:sz w:val="24"/>
          <w:szCs w:val="24"/>
        </w:rPr>
      </w:pPr>
      <w:r w:rsidRPr="00584BD6">
        <w:rPr>
          <w:sz w:val="24"/>
          <w:szCs w:val="24"/>
        </w:rPr>
        <w:t>«</w:t>
      </w:r>
      <w:r w:rsidR="000F1635">
        <w:rPr>
          <w:sz w:val="24"/>
          <w:szCs w:val="24"/>
        </w:rPr>
        <w:t>25</w:t>
      </w:r>
      <w:r w:rsidRPr="00584BD6">
        <w:rPr>
          <w:sz w:val="24"/>
          <w:szCs w:val="24"/>
        </w:rPr>
        <w:t>» декабря 201</w:t>
      </w:r>
      <w:r w:rsidR="00A86336">
        <w:rPr>
          <w:sz w:val="24"/>
          <w:szCs w:val="24"/>
        </w:rPr>
        <w:t>8</w:t>
      </w:r>
      <w:r w:rsidRPr="00584BD6">
        <w:rPr>
          <w:sz w:val="24"/>
          <w:szCs w:val="24"/>
        </w:rPr>
        <w:t xml:space="preserve"> года</w:t>
      </w:r>
    </w:p>
    <w:p w:rsidR="00606151" w:rsidRDefault="00730BE0" w:rsidP="00584BD6">
      <w:pPr>
        <w:ind w:firstLine="567"/>
      </w:pPr>
      <w:r w:rsidRPr="00584BD6">
        <w:rPr>
          <w:sz w:val="24"/>
          <w:szCs w:val="24"/>
        </w:rPr>
        <w:t xml:space="preserve">№ </w:t>
      </w:r>
      <w:r w:rsidR="000F1635">
        <w:rPr>
          <w:sz w:val="24"/>
          <w:szCs w:val="24"/>
        </w:rPr>
        <w:t>17</w:t>
      </w:r>
      <w:r w:rsidR="00584BD6">
        <w:rPr>
          <w:sz w:val="24"/>
          <w:szCs w:val="24"/>
        </w:rPr>
        <w:t>/</w:t>
      </w:r>
      <w:r w:rsidR="000F1635">
        <w:rPr>
          <w:sz w:val="24"/>
          <w:szCs w:val="24"/>
        </w:rPr>
        <w:t>148</w:t>
      </w:r>
    </w:p>
    <w:p w:rsidR="005F3B5E" w:rsidRDefault="005F3B5E">
      <w:pPr>
        <w:spacing w:after="200" w:line="276" w:lineRule="auto"/>
      </w:pPr>
      <w:r>
        <w:br w:type="page"/>
      </w:r>
    </w:p>
    <w:p w:rsidR="00D452BE" w:rsidRPr="00832D62" w:rsidRDefault="00D452BE" w:rsidP="00D452BE">
      <w:pPr>
        <w:jc w:val="right"/>
      </w:pPr>
      <w:r>
        <w:t>Приложение № 1</w:t>
      </w:r>
    </w:p>
    <w:p w:rsidR="00D452BE" w:rsidRDefault="00D452BE" w:rsidP="00D452BE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D452BE" w:rsidRPr="006074F7" w:rsidRDefault="00D452BE" w:rsidP="00D452BE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214A95" w:rsidRPr="002A2911" w:rsidRDefault="00214A95" w:rsidP="00214A95">
      <w:pPr>
        <w:jc w:val="right"/>
      </w:pPr>
      <w:r w:rsidRPr="006074F7">
        <w:t>от</w:t>
      </w:r>
      <w:r w:rsidRPr="004948BB">
        <w:t xml:space="preserve"> </w:t>
      </w:r>
      <w:r w:rsidR="000F1635">
        <w:t>25</w:t>
      </w:r>
      <w:r>
        <w:t>.</w:t>
      </w:r>
      <w:r w:rsidRPr="002A2BBC">
        <w:t>12</w:t>
      </w:r>
      <w:r>
        <w:t>.201</w:t>
      </w:r>
      <w:r w:rsidR="00853381">
        <w:t>8</w:t>
      </w:r>
      <w:r>
        <w:t xml:space="preserve">г. </w:t>
      </w:r>
      <w:r w:rsidRPr="006074F7">
        <w:t>№</w:t>
      </w:r>
      <w:r w:rsidR="000F1635">
        <w:t>17/148</w:t>
      </w:r>
    </w:p>
    <w:p w:rsidR="00370119" w:rsidRDefault="00370119" w:rsidP="00D452BE">
      <w:pPr>
        <w:jc w:val="right"/>
      </w:pPr>
    </w:p>
    <w:p w:rsidR="002A2BBC" w:rsidRPr="002A2BBC" w:rsidRDefault="002A2BBC" w:rsidP="002A2BBC">
      <w:pPr>
        <w:ind w:hanging="1"/>
        <w:jc w:val="center"/>
        <w:rPr>
          <w:b/>
        </w:rPr>
      </w:pPr>
      <w:r w:rsidRPr="00E1546F">
        <w:rPr>
          <w:b/>
        </w:rPr>
        <w:t xml:space="preserve">Перечень и коды главных администраторов доходов бюджета </w:t>
      </w: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E1546F">
        <w:rPr>
          <w:b/>
        </w:rPr>
        <w:t xml:space="preserve">– </w:t>
      </w:r>
      <w:r w:rsidRPr="002A2BBC">
        <w:rPr>
          <w:b/>
        </w:rPr>
        <w:t>органов государственной власти Кемеровской области и органов местного самоуправления Новокузнецкого городского округа</w:t>
      </w:r>
    </w:p>
    <w:p w:rsidR="008C5DCC" w:rsidRDefault="008C5DCC"/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2268"/>
        <w:gridCol w:w="6237"/>
      </w:tblGrid>
      <w:tr w:rsidR="00414B07" w:rsidRPr="00E956B7" w:rsidTr="002600A8">
        <w:trPr>
          <w:trHeight w:val="187"/>
        </w:trPr>
        <w:tc>
          <w:tcPr>
            <w:tcW w:w="3276" w:type="dxa"/>
            <w:gridSpan w:val="2"/>
            <w:shd w:val="clear" w:color="auto" w:fill="auto"/>
            <w:noWrap/>
            <w:hideMark/>
          </w:tcPr>
          <w:p w:rsidR="00414B07" w:rsidRPr="00E956B7" w:rsidRDefault="00414B07" w:rsidP="002600A8">
            <w:pPr>
              <w:jc w:val="center"/>
            </w:pPr>
            <w:r w:rsidRPr="00E956B7">
              <w:t>Код бюджетной классификации</w:t>
            </w:r>
            <w:r w:rsidR="00026E20">
              <w:t xml:space="preserve"> </w:t>
            </w:r>
          </w:p>
        </w:tc>
        <w:tc>
          <w:tcPr>
            <w:tcW w:w="6237" w:type="dxa"/>
            <w:vMerge w:val="restart"/>
            <w:shd w:val="clear" w:color="auto" w:fill="auto"/>
            <w:hideMark/>
          </w:tcPr>
          <w:p w:rsidR="00414B07" w:rsidRPr="00E956B7" w:rsidRDefault="00414B07" w:rsidP="004536AF">
            <w:pPr>
              <w:jc w:val="center"/>
            </w:pPr>
            <w:r w:rsidRPr="00E956B7">
              <w:t>Наименование главного администратора доходов бюджета города и доходов бюджета города</w:t>
            </w:r>
          </w:p>
        </w:tc>
      </w:tr>
      <w:tr w:rsidR="00414B07" w:rsidRPr="00E956B7" w:rsidTr="004536AF">
        <w:trPr>
          <w:trHeight w:val="20"/>
        </w:trPr>
        <w:tc>
          <w:tcPr>
            <w:tcW w:w="1008" w:type="dxa"/>
            <w:shd w:val="clear" w:color="auto" w:fill="auto"/>
            <w:hideMark/>
          </w:tcPr>
          <w:p w:rsidR="00414B07" w:rsidRPr="00E956B7" w:rsidRDefault="00414B07" w:rsidP="004536AF">
            <w:pPr>
              <w:jc w:val="center"/>
            </w:pPr>
            <w:r w:rsidRPr="00E956B7">
              <w:t>главного администратора доходов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E956B7" w:rsidRDefault="00414B07" w:rsidP="004536AF">
            <w:pPr>
              <w:jc w:val="center"/>
            </w:pPr>
            <w:r w:rsidRPr="00E956B7">
              <w:t>доходов бюджета города</w:t>
            </w:r>
          </w:p>
        </w:tc>
        <w:tc>
          <w:tcPr>
            <w:tcW w:w="6237" w:type="dxa"/>
            <w:vMerge/>
            <w:vAlign w:val="center"/>
            <w:hideMark/>
          </w:tcPr>
          <w:p w:rsidR="00414B07" w:rsidRPr="00E956B7" w:rsidRDefault="00414B07" w:rsidP="004536AF"/>
        </w:tc>
      </w:tr>
      <w:tr w:rsidR="00414B07" w:rsidRPr="00E956B7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E956B7" w:rsidRDefault="00414B07" w:rsidP="004536AF">
            <w:pPr>
              <w:jc w:val="center"/>
              <w:rPr>
                <w:b/>
                <w:bCs/>
              </w:rPr>
            </w:pPr>
            <w:r w:rsidRPr="00E956B7">
              <w:rPr>
                <w:b/>
                <w:bCs/>
              </w:rPr>
              <w:t>855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E956B7" w:rsidRDefault="00414B07" w:rsidP="004536AF">
            <w:pPr>
              <w:jc w:val="center"/>
              <w:rPr>
                <w:b/>
                <w:bCs/>
              </w:rPr>
            </w:pPr>
            <w:r w:rsidRPr="00E956B7">
              <w:rPr>
                <w:b/>
                <w:bCs/>
              </w:rPr>
              <w:t> </w:t>
            </w:r>
          </w:p>
        </w:tc>
        <w:tc>
          <w:tcPr>
            <w:tcW w:w="6237" w:type="dxa"/>
            <w:shd w:val="clear" w:color="auto" w:fill="auto"/>
            <w:noWrap/>
            <w:hideMark/>
          </w:tcPr>
          <w:p w:rsidR="00414B07" w:rsidRPr="00E956B7" w:rsidRDefault="00414B07" w:rsidP="004536AF">
            <w:pPr>
              <w:rPr>
                <w:b/>
                <w:bCs/>
              </w:rPr>
            </w:pPr>
            <w:r w:rsidRPr="00E956B7">
              <w:rPr>
                <w:b/>
                <w:bCs/>
              </w:rPr>
              <w:t>Финансовое управление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1 13 01994 04 0009 130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(прочие доходы)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1 16 18040 04 0000 140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1 18 01410 04 0000 150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в бюджеты городских округов по решениям о взыскании средств из иных бюджетов бюджетной системы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1 18 01420 04 0000 150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Перечисления из бюджетов городских округов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2 01 04010 04 0000 150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Предоставление нерезидентами грантов для получателей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2 01 04020 04 0000 150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нерезидентами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2 01 04099 04 0000 150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от нерезидентов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2 02 15001 04 0000 150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Дотации бюджетам городских округов на выравнивание бюджетной обеспеченности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2 02 15002 04 0000 150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2 02 19999 04 0000 150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дотации бюджетам городских округов</w:t>
            </w:r>
          </w:p>
        </w:tc>
      </w:tr>
      <w:tr w:rsidR="00414B07" w:rsidTr="004536A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4B07" w:rsidRDefault="00414B07" w:rsidP="004536AF">
            <w:pPr>
              <w:spacing w:line="276" w:lineRule="auto"/>
              <w:jc w:val="center"/>
            </w:pPr>
            <w:r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07" w:rsidRDefault="00414B07" w:rsidP="004536AF">
            <w:pPr>
              <w:spacing w:line="276" w:lineRule="auto"/>
              <w:jc w:val="center"/>
            </w:pPr>
            <w:r>
              <w:t>2 02 20077 04 0000 150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07" w:rsidRDefault="00414B07" w:rsidP="004536AF">
            <w:pPr>
              <w:spacing w:line="276" w:lineRule="auto"/>
            </w:pPr>
            <w: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2 02 27112 04 0000 150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2 02 30024 04 0000 150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2 02 90013 04 0000 150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от федерального бюджета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2 02 90023 04 0000 150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2 02 90071 04 0000 150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от бюджета Пенсионного фонда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2 02 90072 04 0000 150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от бюджета Фонда социального страхования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2 02 90073 04 0000 150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от бюджета Федерального фонда обязательного медицинского страхования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2 02 90074 04 0000 150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от бюджетов территориальных фондов обязательного медицинского страхования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2 03 04010 04 0000 150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2 03 04020 04 0000 150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2 03 04030 04 0000 150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2 03 04040 04 0000 150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2 03 04060 04 0000 150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2 03 04099 04 0000 150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2 04 04010 04 0000 150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2 04 04020 04 0000 150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2 04 04030 04 0000 150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Средства страховых медицинских организаций, поступившие в бюджеты городских округов на осуществление внедрения стандартов медицинской помощи, повышения доступности амбулаторной помощи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2 04 04099 04 0000 150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2 07 04050 04 0009 150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(прочие доходы)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2 07 04050 04 0012 150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(на подготовку и проведение мероприятий, посвященных празднованию Дня Шахтера)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2 07 04050 04 0015 150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(на выполнение государственных программ)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2 07 04050 04 0016 150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(на оздоровительную кампанию детей Кузбасса)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2 07 04050 04 0017 150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  <w:r w:rsidR="004536AF">
              <w:t xml:space="preserve"> </w:t>
            </w:r>
            <w:r w:rsidRPr="00C27BF6">
              <w:t>(реализация дополнительных мер поддержки детей-сирот)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2 07 04050 04 0018 150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  <w:r w:rsidR="004536AF">
              <w:t xml:space="preserve"> </w:t>
            </w:r>
            <w:r w:rsidRPr="00C27BF6">
              <w:t>(на проведение мероприятий, посвященных празднованию Дня Победы)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2 07 04050 04 0053 150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2 08 04000 04 0000 150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855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8F30AA">
              <w:t>2 18 60010 04 0000 150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8F30AA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855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</w:rPr>
            </w:pPr>
            <w:r w:rsidRPr="00C27BF6">
              <w:rPr>
                <w:b/>
                <w:bCs/>
              </w:rPr>
              <w:t> </w:t>
            </w:r>
          </w:p>
        </w:tc>
        <w:tc>
          <w:tcPr>
            <w:tcW w:w="6237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rPr>
                <w:b/>
                <w:bCs/>
              </w:rPr>
            </w:pPr>
            <w:r w:rsidRPr="00C27BF6">
              <w:rPr>
                <w:b/>
                <w:bCs/>
              </w:rPr>
              <w:t>Администрация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1 11 05312 04 0000 120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1 13 01074 04 0000 130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(теплоэнергия)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1 13 02064 04 0011 130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1 13 02994 04 0007 130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(компенсация затрат за услуги связи)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прошлых лет от участников бюджетного процесса)</w:t>
            </w:r>
          </w:p>
        </w:tc>
      </w:tr>
      <w:tr w:rsidR="00414B07" w:rsidTr="004536A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4B07" w:rsidRDefault="00414B07" w:rsidP="004536AF">
            <w:pPr>
              <w:spacing w:line="276" w:lineRule="auto"/>
              <w:jc w:val="center"/>
            </w:pPr>
            <w: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07" w:rsidRDefault="00414B07" w:rsidP="004536AF">
            <w:pPr>
              <w:spacing w:line="276" w:lineRule="auto"/>
              <w:jc w:val="center"/>
            </w:pPr>
            <w:r>
              <w:t>2 02 20077 04 0000 150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07" w:rsidRDefault="00414B07" w:rsidP="004536AF">
            <w:pPr>
              <w:spacing w:line="276" w:lineRule="auto"/>
            </w:pPr>
            <w: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2 02 20229 04 0000 150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строительство и (или) реконструкцию объектов инфраструктуры, находящихся в государственной (муниципальной) собственности, в целях реализации инвестиционных проектов, направленных на модернизацию экономики моногородов с наиболее сложным социально-экономическим положением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2 02 25027 04 0000 150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2 02 25028 04 0000 150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поддержку региональных проектов в сфере информационных технологий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2 02 25497 04 0000 150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2 02 25509 04 0000 150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подготовку и проведение празднования на федеральном уровне памятных дат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2 02 25515 04 0000 150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2 02 25527 04 0000 150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2 02 27112 04 0000 150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2 02 30024 04 0000 150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2 02 35120 04 0000 150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2 02 35485 04 0000 150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обеспечение жильем граждан, уволенных с военной службы (службы), и приравненных к ним лиц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2 02 35930 04 0000 150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2 02 43046 04 0000 150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Межбюджетные трансферты, передаваемые бюджетам городских округов на выплату стипендии Президента Российской Федерации молодым ученым и аспирантам, осуществляющим перспективные научные исследования и разработки по приоритетным направлениям модернизации российской экономики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2 02 45156 04 0000 150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Межбюджетные трансферты, передаваемые бюджетам городских округов на реализацию программ местного развития и обеспечение занятости для шахтерских городов и поселков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2 02 45160 04 0000 150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2 02 90013 04 0000 150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от федерального бюджета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2 02 90023 04 0000 150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00000"/>
              </w:rPr>
            </w:pPr>
            <w:r w:rsidRPr="00C27BF6">
              <w:rPr>
                <w:color w:val="000000"/>
              </w:rPr>
              <w:t>2 07 04020 04 0300 150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городских округов (на  реализацию проектов инициативного бюджетирования  " Твой Кузбасс - твоя инициатива" в Кемеровской области)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2 07 04050 04 0012 150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(на подготовку и проведение мероприятий, посвященных празднованию Дня Шахтера)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2 07 04050 04 8891 150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города Новокузнецка)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00000"/>
              </w:rPr>
            </w:pPr>
            <w:r w:rsidRPr="00C27BF6">
              <w:rPr>
                <w:color w:val="000000"/>
              </w:rPr>
              <w:t>2 07 04050 04 0300 150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Прочие безвозмездные поступления в бюджеты городских округов (на  реализацию проектов инициативного бюджетирования " Твой Кузбасс - твоя инициатива" в Кемеровской области)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900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8F30AA">
              <w:t>2 18 60010 04 0000 150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8F30AA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мероприятия подпрограммы "Обеспечение жильем молодых семей" федеральной целевой программы "Жилище" на</w:t>
            </w:r>
            <w:r>
              <w:t xml:space="preserve"> </w:t>
            </w:r>
            <w:r w:rsidRPr="00C27BF6">
              <w:t xml:space="preserve"> 2015 - 2020 годы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2 19 25027 04 0000 150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2 19 25028 04 0000 150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поддержку региональных проектов в сфере информационных технологий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2 19 25064 04 0000 150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2 19 25487 04 0000 150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2 19 25497 04 0000 150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реализацию мероприятий по обеспечению жильем молодых семей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2 19 25509 04 0000 150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2 19 25527 04 0000 150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2 19 35120 04 0000 150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2 19 43046 04 0000 150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иных межбюджетных трансфертов на стипендии Президента Российской Федерации для молодых ученых и аспирантов, осуществляющих перспективные научные исследования и разработки по приоритетным направлениям модернизации российской экономики,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2 19 45091 04 0000 150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иных 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2 19 45156 04 0000 150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2 19 45160 04 0000 150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</w:rPr>
            </w:pPr>
            <w:r w:rsidRPr="00C27BF6">
              <w:rPr>
                <w:b/>
                <w:bCs/>
              </w:rPr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</w:rPr>
            </w:pPr>
            <w:r w:rsidRPr="00C27BF6">
              <w:rPr>
                <w:b/>
                <w:bCs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b/>
                <w:bCs/>
              </w:rPr>
            </w:pPr>
            <w:r w:rsidRPr="00C27BF6">
              <w:rPr>
                <w:b/>
                <w:bCs/>
              </w:rPr>
              <w:t>Администрация Центрального района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1 13 01074 04 0000 130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(теплоэнергия)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1 13 02064 04 0011 130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1 16 51020 02 0000 140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903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903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903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903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2 07 04050 04 6351 150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Центрального района города Новокузнецка)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</w:rPr>
            </w:pPr>
            <w:r w:rsidRPr="00C27BF6">
              <w:rPr>
                <w:b/>
                <w:bCs/>
              </w:rPr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</w:rPr>
            </w:pPr>
            <w:r w:rsidRPr="00C27BF6">
              <w:rPr>
                <w:b/>
                <w:bCs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b/>
                <w:bCs/>
              </w:rPr>
            </w:pPr>
            <w:r w:rsidRPr="00C27BF6">
              <w:rPr>
                <w:b/>
                <w:bCs/>
              </w:rPr>
              <w:t>Комитет жилищно-коммунального хозяйства администрации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1 11 09044 04 0002 120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социальный наем)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1 11 09044 04 0004 120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коммерческий наем)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1 13 01074 04 0000 130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(теплоэнергия)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1 13 02064 04 0011 130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1 13 02994 04 0028 130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бюджетным учреждениям)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1 13 02994 04 0038 130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автономным учреждениям)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1 16 46000 04 0000 140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округов, либо в связи с уклонением от заключения таких контрактов или иных договоров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1 17 05040 04 0020 180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1 17 05040 04 0030 180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414B07" w:rsidTr="004536A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4B07" w:rsidRDefault="00414B07" w:rsidP="004536AF">
            <w:pPr>
              <w:spacing w:line="276" w:lineRule="auto"/>
              <w:jc w:val="center"/>
            </w:pPr>
            <w:r>
              <w:t>904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07" w:rsidRDefault="00414B07" w:rsidP="004536AF">
            <w:pPr>
              <w:spacing w:line="276" w:lineRule="auto"/>
              <w:jc w:val="center"/>
            </w:pPr>
            <w:r>
              <w:t>2 02 20077 04 0000 150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07" w:rsidRDefault="00414B07" w:rsidP="004536AF">
            <w:pPr>
              <w:spacing w:line="276" w:lineRule="auto"/>
            </w:pPr>
            <w: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2 02 20216 04 0000 150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2 02 20298 04 0000 150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2 02 20300 04 0000 150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2 02 20301 04 0000 150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2 02 20303 04 0000 150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2 02 25027 04 0000 150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904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1D4B2D">
              <w:t>2 02 25243 04 0000 150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1D4B2D"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2 02 25555 04 0000 150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2 02 27112 04 0000 150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2 02 30024 04 0000 150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2 02 90023 04 0000 150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2 04 04099 04 0001 150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от негосударственных организаций в бюджеты городских округов (средства заинтересованных лиц на выполнение минимального, дополнительного перечня работ по благоустройству дворовых территорий)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00000"/>
              </w:rPr>
            </w:pPr>
            <w:r w:rsidRPr="00C27BF6">
              <w:rPr>
                <w:color w:val="000000"/>
              </w:rPr>
              <w:t>2 07 04020 04 0300 150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городских округов (на  реализацию проектов инициативного бюджетирования  " Твой Кузбасс - твоя инициатива" в Кемеровской области)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00000"/>
              </w:rPr>
            </w:pPr>
            <w:r w:rsidRPr="00C27BF6">
              <w:rPr>
                <w:color w:val="000000"/>
              </w:rPr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00000"/>
              </w:rPr>
            </w:pPr>
            <w:r w:rsidRPr="00C27BF6">
              <w:rPr>
                <w:color w:val="000000"/>
              </w:rPr>
              <w:t>2 07 04050 04 0300 150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Прочие безвозмездные поступления в бюджеты городских округов (на  реализацию проектов инициативного бюджетирования " Твой Кузбасс - твоя инициатива" в Кемеровской области)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2 07 04050 04 5901 150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жилищно-коммунального хозяйства)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904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8F30AA">
              <w:t>2 18 60010 04 0000 150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8F30AA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2 19 25027 04 0000 150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2 19 25555 04 0000 150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</w:rPr>
            </w:pPr>
            <w:r w:rsidRPr="00C27BF6">
              <w:rPr>
                <w:b/>
                <w:bCs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</w:rPr>
            </w:pPr>
            <w:r w:rsidRPr="00C27BF6">
              <w:rPr>
                <w:b/>
                <w:bCs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b/>
                <w:bCs/>
              </w:rPr>
            </w:pPr>
            <w:r w:rsidRPr="00C27BF6">
              <w:rPr>
                <w:b/>
                <w:bCs/>
              </w:rPr>
              <w:t>Комитет по управлению муниципальным имуществом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1 11 01040 04 0000 120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1 11 05012 04 0000 120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1 11 05074 04 0000 120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1 11 07014 04 0000 120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1 11 09044 04 0000 120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1 11 09044 04 0003 120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rPr>
                <w:color w:val="0D0D0D"/>
              </w:rPr>
              <w:t xml:space="preserve"> </w:t>
            </w:r>
            <w:r w:rsidR="00B83A84">
              <w:rPr>
                <w:color w:val="0D0D0D"/>
              </w:rPr>
              <w:t>(</w:t>
            </w:r>
            <w:r w:rsidRPr="00C27BF6">
              <w:rPr>
                <w:color w:val="0D0D0D"/>
              </w:rPr>
              <w:t>плата за размещение наружной рекламы на объектах муниципальной собственности)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1 11 09044 04 0005 120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(право на заключение договора на размещение нестационарного торгового объекта)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1 13 01074 04 0000 130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1 13 01994 04 0810 130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Прочие доходы от оказания платных услуг (работ) получателями средств бюджетов городских округов (доходы от платных услуг, оказываемых Комитетом по управлению муниципальным имуществом)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(теплоэнергия)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1 13 02064 04 0011 130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1 13 02994 04 0028 130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1 13 02994 04 0038 130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1 14 01040 04 0000 410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Доходы от продажи квартир, находящихся в собственности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1 14 02043 04 0000 410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1 14 02048 04 0000 410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Доходы от реализации недвижимого имущества бюджетных, автономных учреждений, находящегося в собственности городских округов, в части реализации основных средств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1 14 06012 04 0000 430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1 14 06044 04 0000 430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Доходы от продажи земельных участков, находящихся в собственности городских округов, находящихся в пользовании бюджетных и автономных учреждений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1 14 06312 04 0000 430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1 14 06324 04 0000 430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1 14 06326 04 0000 430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  <w:rPr>
                <w:color w:val="0D0D0D"/>
              </w:rPr>
            </w:pPr>
            <w:r>
              <w:rPr>
                <w:color w:val="0D0D0D"/>
              </w:rPr>
              <w:t>905</w:t>
            </w:r>
          </w:p>
          <w:p w:rsidR="00414B07" w:rsidRPr="00C27BF6" w:rsidRDefault="00414B07" w:rsidP="004536AF">
            <w:pPr>
              <w:jc w:val="center"/>
              <w:rPr>
                <w:color w:val="0D0D0D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E91A87" w:rsidP="004536AF">
            <w:pPr>
              <w:jc w:val="center"/>
              <w:rPr>
                <w:color w:val="0D0D0D"/>
              </w:rPr>
            </w:pPr>
            <w:r w:rsidRPr="00E91A87">
              <w:rPr>
                <w:color w:val="0D0D0D"/>
              </w:rPr>
              <w:t>1 14 13040 04 0000 410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E91A87" w:rsidP="004536AF">
            <w:pPr>
              <w:rPr>
                <w:color w:val="0D0D0D"/>
              </w:rPr>
            </w:pPr>
            <w:r w:rsidRPr="00E91A87">
              <w:rPr>
                <w:color w:val="0D0D0D"/>
              </w:rPr>
              <w:t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Прочие неналоговые доходы бюджетов городских округов (возврат средств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1 17 05040 04 0020 180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1 17 05040 04 0030 180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414B07" w:rsidTr="004536A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4B07" w:rsidRDefault="00414B07" w:rsidP="004536AF">
            <w:pPr>
              <w:spacing w:line="276" w:lineRule="auto"/>
              <w:jc w:val="center"/>
            </w:pPr>
            <w: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07" w:rsidRDefault="00414B07" w:rsidP="004536AF">
            <w:pPr>
              <w:spacing w:line="276" w:lineRule="auto"/>
              <w:jc w:val="center"/>
            </w:pPr>
            <w:r>
              <w:t>2 02 20077 04 0000 150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07" w:rsidRDefault="00414B07" w:rsidP="004536AF">
            <w:pPr>
              <w:spacing w:line="276" w:lineRule="auto"/>
            </w:pPr>
            <w: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2 02 20079 04 0000 150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2 02 20299 04 0000 150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2 02 20302 04 0000 150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2 02 25086 04 0000 150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Субсидии бюджетам городских округов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2 02 27112 04 0000 150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2 02 30024 04 0000 150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2 02 35082 04 0000 150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2 02 90023 04 0000 150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2 07 04050 04 0811 150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D0D0D"/>
              </w:rPr>
            </w:pPr>
            <w:r w:rsidRPr="00C27BF6">
              <w:rPr>
                <w:color w:val="0D0D0D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по управлению муниципальным имуществом города Новокузнецка)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905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8F30AA">
              <w:t>2 18 60010 04 0000 150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8F30AA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2 19 25086 04 0000 150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Возврат остатков субсидий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D0D0D"/>
              </w:rPr>
            </w:pPr>
            <w:r w:rsidRPr="00C27BF6">
              <w:rPr>
                <w:color w:val="0D0D0D"/>
              </w:rPr>
              <w:t>905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Комитет градостроительства и земельных ресурсов администрации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1 08 07150 01 1000 110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Государственная пошлина за выдачу разрешения на установку рекламной конструкции (сумма платежа)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1 08 07150 01 4000 110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Государственная пошлина за выдачу разрешения на установку рекламной конструкции (прочие поступления)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1 11 05012 04 0000 120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1 11 05027 04 0000 120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1 11 05092 04 0000 120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1 11 05312 04 0000 120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1 11 09044 04 0003 120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наружной рекламы на объектах муниципальной собственности)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1 11 09044 04 0005 120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нестационарного торгового объекта)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1 13 01074 04 0000 130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(теплоэнергия)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1 13 02064 04 0011 130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1 13 02994 04 0028 130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1 13 02994 04 0038 130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1 17 05040 04 0020 180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1 17 05040 04 0030 180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2 02 30024 04 0000 150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2 07 04050 04 6651 150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градостроительства и земельных ресурсов)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Администрация Орджоникидзевского района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1 13 01074 04 0000 130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(теплоэнергия)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1 13 02064 04 0011 130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1 16 51020 02 0000 140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2 07 04050 04 6371 150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Орджоникидзевского района города Новокузнецка)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Комитет по делам молодежи администрации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1 13 01074 04 0000 130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(теплоэнергия)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1 13 02064 04 0011 130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1 13 02994 04 0028 130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1 13 02994 04 0038 130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1 17 05040 04 0020 180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1 17 05040 04 0030 180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2 02 30024 04 0000 150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2 02 90023 04 0000 150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2 03 04010 04 0000 150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2 04 04010 04 0000 150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2 07 04050 04 6031 150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по делам молодежи администрации города Новокузнецка)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909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8F30AA">
              <w:t>2 18 60010 04 0000 150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8F30AA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Комитет образования и науки администрации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1 13 01074 04 0000 130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1 13 01994 04 1500 130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80)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1 13 01994 04 1550 130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домом Ровесник)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1 13 01994 04 1700 130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школой-интернатом № 38)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1 13 01994 04 1750 130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домом Остров надежды)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1 13 01994 04 1770 130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222)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1 13 01994 04 1890 130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140)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1 13 01994 04 1920 130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212)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1 13 01994 04 1930 130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41)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1 13 01994 04 2210 130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229)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1 13 01994 04 2230 130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20)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1 13 01994 04 2380 130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106)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1 13 01994 04 2480 130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домом-школой № 95 Дом детства)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1 13 01994 04 2690 130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(коррекционной) общеобразовательной школой № 78)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1 13 01994 04 2710 130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58)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1 13 01994 04 2780 130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Начальной школой - детским садом № 235)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1 13 01994 04 2810 130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Санаторной школой-интернатом № 82)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1 13 01994 04 3140 130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188)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1 13 01994 04 3220 130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75)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1 13 01994 04 3250 130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254)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1 13 01994 04 3280 130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137)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1 13 01994 04 3450 130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53)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1 13 01994 04 3740 130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80)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1 13 01994 04 3830 130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225)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1 13 01994 04 3980 130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школой-интернатом № 66)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1 13 01994 04 4070 130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24)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1 13 01994 04 4200 130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школой-интернатом № 68)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1 13 01994 04 4280 130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получателями средств бюджетов городских округов (доходы от платных услуг, оказываемых Специальной школой-интернатом № 88)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1 13 01994 04 4370 130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78)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1 13 01994 04 4430 130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Детским садом № 181)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1 13 01994 04 4450 130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Специальной школой № 30)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(теплоэнергия)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1 13 02064 04 0011 130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1 13 02994 04 0028 130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1 13 02994 04 0038 130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1 13 02994 04 1506 130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80)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1 13 02994 04 1556 130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домом Ровесник)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1 13 02994 04 1706 130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школой-интернатом № 38)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1 13 02994 04 1756 130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домом Остров надежды)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1 13 02994 04 1776 130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222)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1 13 02994 04 1896 130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140)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1 13 02994 04 1926 130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212)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1 13 02994 04 1936 130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41)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1 13 02994 04 2216 130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229)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1 13 02994 04 2236 130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20)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1 13 02994 04 2386 130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106)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1 13 02994 04 2486 130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домом-школой № 95 Домом детства)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1 13 02994 04 2696 130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(коррекционной) общеобразовательной школой № 78)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1 13 02994 04 2716 130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58)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1 13 02994 04 2786 130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Начальной школой - детским садом № 235)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1 13 02994 04 2816 130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Санаторной школой-интернатом № 82)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1 13 02994 04 3146 130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188)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1 13 02994 04 3226 130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75)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1 13 02994 04 3256 130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254)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1 13 02994 04 3286 130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137)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1 13 02994 04 3456 130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53)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1 13 02994 04 3746 130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80)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1 13 02994 04 3836 130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225)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1 13 02994 04 3986 130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школой-интернатом № 66)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1 13 02994 04 4076 130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24)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1 13 02994 04 4206 130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школой-интернатом № 68)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1 13 02994 04 4286 130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школой-интернатом № 88)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1 13 02994 04 4376 130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78)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1 13 02994 04 4436 130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Детским садом № 181)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1 13 02994 04 4456 130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(поступление родительской платы за присмотр и уход за детьми, оказываемых Специальной школой № 30)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1 17 05040 04 0020 180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1 17 05040 04 0030 180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414B07" w:rsidTr="004536A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4B07" w:rsidRDefault="00414B07" w:rsidP="004536AF">
            <w:pPr>
              <w:spacing w:line="276" w:lineRule="auto"/>
              <w:jc w:val="center"/>
            </w:pPr>
            <w: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07" w:rsidRDefault="00414B07" w:rsidP="004536AF">
            <w:pPr>
              <w:spacing w:line="276" w:lineRule="auto"/>
              <w:jc w:val="center"/>
            </w:pPr>
            <w:r>
              <w:t>2 02 20077 04 0000 150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07" w:rsidRDefault="00414B07" w:rsidP="004536AF">
            <w:pPr>
              <w:spacing w:line="276" w:lineRule="auto"/>
            </w:pPr>
            <w: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2 02 25027 04 0000 150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 xml:space="preserve"> 2 02 25159 04 0000 150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911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1D4B2D">
              <w:t>2 02 25169 04 0000 150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1D4B2D">
              <w:t>Субсидии бюджетам городских округов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1D4B2D" w:rsidRDefault="00414B07" w:rsidP="004536AF">
            <w:pPr>
              <w:tabs>
                <w:tab w:val="left" w:pos="510"/>
              </w:tabs>
            </w:pPr>
            <w:r w:rsidRPr="001D4B2D">
              <w:t>2 02 25173 04 0000 150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1D4B2D" w:rsidRDefault="00414B07" w:rsidP="004536AF">
            <w:r w:rsidRPr="001D4B2D">
              <w:t>Субсидии бюджетам городских округов на создание детских технопарков "Кванториум"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1D4B2D" w:rsidRDefault="00414B07" w:rsidP="004536AF">
            <w:pPr>
              <w:tabs>
                <w:tab w:val="left" w:pos="510"/>
              </w:tabs>
            </w:pPr>
            <w:r w:rsidRPr="001D4B2D">
              <w:t>2 02 25175 04 0000 150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1D4B2D" w:rsidRDefault="00414B07" w:rsidP="004536AF">
            <w:r w:rsidRPr="001D4B2D">
              <w:t>Субсидии бюджетам городских округов на создание ключевых центров развития детей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1D4B2D" w:rsidRDefault="00414B07" w:rsidP="004536AF">
            <w:pPr>
              <w:tabs>
                <w:tab w:val="left" w:pos="510"/>
              </w:tabs>
              <w:jc w:val="center"/>
            </w:pPr>
            <w:r w:rsidRPr="00DB044D">
              <w:t>2 02 25177 04 0000 150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1D4B2D" w:rsidRDefault="00414B07" w:rsidP="004536AF">
            <w:r w:rsidRPr="00DB044D">
              <w:t>Субсидии бюджетам городских округов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DB044D" w:rsidRDefault="00414B07" w:rsidP="004536AF">
            <w:pPr>
              <w:tabs>
                <w:tab w:val="left" w:pos="375"/>
                <w:tab w:val="left" w:pos="510"/>
              </w:tabs>
            </w:pPr>
            <w:r w:rsidRPr="004664D5">
              <w:t>2 02 25189 04 0000 150</w:t>
            </w:r>
            <w:r>
              <w:tab/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DB044D" w:rsidRDefault="00414B07" w:rsidP="004536AF">
            <w:r w:rsidRPr="004664D5">
              <w:t>Субсидии бюджетам городских округов на создание центров выявления и поддержки одаренных детей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911</w:t>
            </w:r>
          </w:p>
          <w:p w:rsidR="00414B07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4664D5" w:rsidRDefault="00414B07" w:rsidP="004536AF">
            <w:pPr>
              <w:tabs>
                <w:tab w:val="left" w:pos="375"/>
                <w:tab w:val="left" w:pos="510"/>
              </w:tabs>
            </w:pPr>
            <w:r w:rsidRPr="004664D5">
              <w:t>2 02 25210 04 0000 150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4664D5" w:rsidRDefault="00414B07" w:rsidP="004536AF">
            <w:r w:rsidRPr="004664D5"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00000"/>
              </w:rPr>
            </w:pPr>
            <w:r w:rsidRPr="00C27BF6">
              <w:rPr>
                <w:color w:val="000000"/>
              </w:rPr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00000"/>
              </w:rPr>
            </w:pPr>
            <w:r w:rsidRPr="00C27BF6">
              <w:rPr>
                <w:color w:val="000000"/>
              </w:rPr>
              <w:t xml:space="preserve"> 2 02 25232 04 0000 150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A97911">
              <w:rPr>
                <w:color w:val="000000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00000"/>
              </w:rPr>
            </w:pPr>
            <w:r w:rsidRPr="004664D5">
              <w:rPr>
                <w:color w:val="000000"/>
              </w:rPr>
              <w:t>2 02 25239 04 0000 150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A97911" w:rsidRDefault="00414B07" w:rsidP="004536AF">
            <w:pPr>
              <w:rPr>
                <w:color w:val="000000"/>
              </w:rPr>
            </w:pPr>
            <w:r w:rsidRPr="004664D5">
              <w:rPr>
                <w:color w:val="000000"/>
              </w:rPr>
              <w:t>Субсидии бюджетам городских округов на модернизацию инфраструктуры общего образования в отдельных субъектах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2 02 25520 04 0000 150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911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51745">
              <w:t>2 02 25538 04 0000 150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51745">
              <w:t>Субсидии бюджетам городских округов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субъектах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2 02 27112 04 0000 150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2 02 30021 04 0000 150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ежемесячное денежное вознаграждение за классное руководство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2 02 30024 04 0000 150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2 02 30029 04 0000 150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2 02 35520 04 0000 150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2 02 90023 04 0000 150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2 03 04010 04 0000 150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2 04 04010 04 0000 150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2 07 04050 04 1501 150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80)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2 07 04050 04 1551 150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дома Ровесник)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2 07 04050 04 1701 150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школы-интерната № 38)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2 07 04050 04 1751 150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дома Остров надежды)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2 07 04050 04 1771 150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222)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2 07 04050 04 1891 150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140)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2 07 04050 04 1921 150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212)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2 07 04050 04 1931 150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41)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2 07 04050 04 2211 150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229)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2 07 04050 04 2231 150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20)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2 07 04050 04 2381 150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106)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2 07 04050 04 2481 150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дома-школы № 95 Дома детства)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2 07 04050 04 2691 150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(коррекционной) общеобразовательной школы № 78)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2 07 04050 04 2711 150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58)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2 07 04050 04 2781 150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Начальной школы - детского сада № 235)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2 07 04050 04 2811 150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Санаторной школы-интерната № 82)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2 07 04050 04 3141 150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188)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2 07 04050 04 3221 150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75)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2 07 04050 04 3251 150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254)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2 07 04050 04 3281 150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137)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2 07 04050 04 3451 150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53)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2 07 04050 04 3741 150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80)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2 07 04050 04 3831 150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225)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2 07 04050 04 3981 150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школы-интерната № 66)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2 07 04050 04 4071 150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24)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2 07 04050 04 4201 150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Специальной школы-интерната № 68)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2 07 04050 04 4281 150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школы-интерната № 88)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2 07 04050 04 4371 150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78)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2 07 04050 04 4431 150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Детского сада № 181)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2 07 04050 04 4451 150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Специальной школы № 30)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2 07 04050 04 4751 150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образования и науки)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911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8F30AA">
              <w:t>2 18 60010 04 0000 150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8F30AA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2 19 25027 04 0000 150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2 19 25520 04 0000 150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Управление культуры администрации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1 13 01074 04 0000 130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1 13 01994 04 1520 130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 Координационно-аналитическим центром Управления культуры)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(теплоэнергия)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1 13 02064 04 0011 130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1 13 02994 04 0028 130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1 13 02994 04 0038 130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1 17 05040 04 0020 180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1 17 05040 04 0030 180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2 02 25027 04 0000 150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2 02 25509 04 0000 150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подготовку и проведение празднования на федеральном уровне памятных дат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2 02 25516 04 0000 150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реализацию мероприятий по укреплению единства российской нации и этнокультурному развитию народов России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2 02 25519 04 0000 150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Субсидия бюджетам городских округов на поддержку отрасли культуры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2 02 30024 04 0000 150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2 02 45091 04 0000 150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Межбюджетные трансферты, передаваемые бюджетам городских округов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2 02 90023 04 0000 150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2 03 04010 04 0000 150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2 04 04010 04 0000 150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2 07 04050 04 1521 150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Координационно-аналитического центра Управления культуры)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913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8F30AA">
              <w:t>2 18 60010 04 0000 150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8F30AA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2 19 25027 04 0000 150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2 19 25509 04 0000 150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2 19 25516 04 0000 150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2 19 25519 04 0000 150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поддержку отрасли культуры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2 19 45091 04 0000 150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иных  межбюджетных трансфертов на поддержку экономического и социального развития коренных малочисленных народов Севера, Сибири и Дальнего Востока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2 19 45144 04 0000 150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2 19 45146 04 0000 150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иных межбюджетных трансфертов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2 19 45394 04 0000 150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иных межбюджетных трансфертов на оказание государственной поддержки (грантов) театрам и музыкальным организациям, находящимся в ведении субъектов Российской Федерации и муниципальных образований, для реализации творческих проектов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Комитет по физической культуре, спорту и туризму администрации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1 13 01074 04 0000 130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(теплоэнергия)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1 13 02064 04 0011 130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1 13 02994 04 0028 130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1 13 02994 04 0038 130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1 17 05040 04 0020 180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1 17 05040 04 0030 180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2 02 25027 04 0000 150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2 02 25081 04 0000 150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914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314D71">
              <w:t>2 02 25139 04 0000 150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314D71">
              <w:t>Субсидии бюджетам городских округов на создание и модернизацию объектов спортивной инфраструктуры региональной собственности для занятий физической культурой и спортом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914</w:t>
            </w:r>
          </w:p>
          <w:p w:rsidR="00414B07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314D71" w:rsidRDefault="00414B07" w:rsidP="004536AF">
            <w:pPr>
              <w:jc w:val="center"/>
            </w:pPr>
            <w:r w:rsidRPr="00B65539">
              <w:t>2 02 25228 04 0000 150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314D71" w:rsidRDefault="00414B07" w:rsidP="004536AF">
            <w:r w:rsidRPr="00B65539"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914</w:t>
            </w:r>
          </w:p>
          <w:p w:rsidR="00414B07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B65539" w:rsidRDefault="00414B07" w:rsidP="004536AF">
            <w:pPr>
              <w:jc w:val="center"/>
            </w:pPr>
            <w:r w:rsidRPr="00B65539">
              <w:t>2 02 25229 04 0000 150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B65539" w:rsidRDefault="00414B07" w:rsidP="004536AF">
            <w:r w:rsidRPr="00B65539"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00000"/>
              </w:rPr>
            </w:pPr>
            <w:r w:rsidRPr="00C27BF6">
              <w:rPr>
                <w:color w:val="000000"/>
              </w:rPr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00000"/>
              </w:rPr>
            </w:pPr>
            <w:r w:rsidRPr="00C27BF6">
              <w:rPr>
                <w:color w:val="000000"/>
              </w:rPr>
              <w:t>2 02 25495 04 0000 150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33873" w:rsidRDefault="00414B07" w:rsidP="004536AF">
            <w:pPr>
              <w:autoSpaceDE w:val="0"/>
              <w:autoSpaceDN w:val="0"/>
              <w:adjustRightInd w:val="0"/>
              <w:jc w:val="both"/>
            </w:pPr>
            <w:r w:rsidRPr="00C33873">
              <w:t xml:space="preserve">Субсидии бюджетам городских округов на финансовое обеспечение мероприятий федеральной целевой </w:t>
            </w:r>
            <w:hyperlink r:id="rId10" w:history="1">
              <w:r w:rsidRPr="00C33873">
                <w:t>программы</w:t>
              </w:r>
            </w:hyperlink>
            <w:r w:rsidRPr="00C33873">
              <w:t xml:space="preserve"> "Развитие физической культуры и спорта в Российской Федерации на 2016 - 2020 годы"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2 02 30024 04 0000 150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2 02 90023 04 0000 150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2 03 04010 04 0000 150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2 04 04010 04 0000 150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2 07 04050 04 6061 150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914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8F30AA">
              <w:t>2 18 60010 04 0000 150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8F30AA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2 19 25027 04 0000 150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2 19 25081 04 0000 150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адресную финансовую поддержку спортивных организаций, осуществляющих подготовку спортивного резерва для сборных команд Российской Федерации,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2 19 25127 04 0000 150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реализацию мероприятий по поэтапному внедрению Всероссийского физкультурно-спортивного комплекса "Готов к труду и обороне" (ГТО)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Комитет социальной защиты администрации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1 13 01074 04 0000 130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1 13 01994 04 5110 130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Центром социальной помощи семье и детям)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1 13 01994 04 5120 130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Центром реабилитации детей и подростков с ограниченными возможностями)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1 13 01994 04 5130 130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Социально-реабилитационным центром для несовершеннолетних Алые паруса)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1 13 01994 04 5150 130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(доходы от платных услуг, оказываемых  Домом ночного пребывания для лиц без определенного места жительства и занятий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1 13 01994 04 5190 130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(доходы от платных услуг, оказываемых Социально - реабилитационным центром для несовершеннолетних Уютный дом)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1 13 01994 04 7700 130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оказания платных услуг (работ) получателями средств бюджетов городских округов (доходы от платных услуг, оказываемых Социально-реабилитационным центром для несовершеннолетних Полярная звезда)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(теплоэнергия)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1 13 02064 04 0011 130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1 13 02064 04 5134 130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 xml:space="preserve">Доходы, поступающие в порядке возмещения расходов, понесенных в связи с эксплуатацией имущества городских округов (Социально-реабилитационный центр для несовершеннолетних </w:t>
            </w:r>
            <w:r w:rsidR="00673F97" w:rsidRPr="00C27BF6">
              <w:t>"</w:t>
            </w:r>
            <w:r w:rsidRPr="00C27BF6">
              <w:t>Алые паруса</w:t>
            </w:r>
            <w:r w:rsidR="00673F97" w:rsidRPr="00C27BF6">
              <w:t>"</w:t>
            </w:r>
            <w:r w:rsidRPr="00C27BF6">
              <w:t xml:space="preserve"> за теплоэнергию)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1 13 02064 04 5135 130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 xml:space="preserve">Доходы, поступающие в порядке возмещения расходов, понесенных в связи с эксплуатацией имущества городских округов (Социально-реабилитационный центр для несовершеннолетних </w:t>
            </w:r>
            <w:r w:rsidR="00673F97" w:rsidRPr="00C27BF6">
              <w:t>"</w:t>
            </w:r>
            <w:r w:rsidRPr="00C27BF6">
              <w:t>Алые паруса</w:t>
            </w:r>
            <w:r w:rsidR="00673F97" w:rsidRPr="00C27BF6">
              <w:t>"</w:t>
            </w:r>
            <w:r w:rsidRPr="00C27BF6">
              <w:t xml:space="preserve"> за электроэнергию)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1 13 02064 04 5131 130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 xml:space="preserve">Доходы, поступающие в порядке возмещения расходов, понесенных в связи с эксплуатацией имущества городских округов (Социально-реабилитационный центр для несовершеннолетних </w:t>
            </w:r>
            <w:r w:rsidR="00673F97" w:rsidRPr="00C27BF6">
              <w:t>"</w:t>
            </w:r>
            <w:r w:rsidRPr="00C27BF6">
              <w:t>Алые паруса</w:t>
            </w:r>
            <w:r w:rsidR="00673F97" w:rsidRPr="00C27BF6">
              <w:t>"</w:t>
            </w:r>
            <w:r w:rsidRPr="00C27BF6">
              <w:t xml:space="preserve"> за 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1 13 02994 04 0028 130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бюджетных учреждений)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1 13 02994 04 0038 130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по ушедшим из бюджетного процесса автономных учреждений)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1 17 05040 04 0020 180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по ушедшим из бюджетного процесса бюджетным учреждениям)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1 17 05040 04 0030 180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по ушедшим из бюджетного процесса автономным учреждениям)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2 02 25027 04 0000 150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2 02 25514 04 0000 150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 бюджетам городских округов на реализацию мероприятий в сфере реабилитации и абилитации инвалидов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2 02 30013 04 0000 150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2 02 30022 04 0000 150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2 02 30024 04 0000 150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2 02 35084 04 0000 150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2 02 35134 04 0000 150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  "О ветеранах", в соответствии с Указом Президента Российской Фед</w:t>
            </w:r>
            <w:r>
              <w:t xml:space="preserve">ерации от 7 мая 2008 года № 714 </w:t>
            </w:r>
            <w:r w:rsidRPr="00C27BF6">
              <w:t>"Об обеспечении жильем ветеранов Великой Отечественной войны 1941 - 1945 годов"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2 02 35135 04 0000 150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</w:t>
            </w:r>
            <w:r>
              <w:t xml:space="preserve"> </w:t>
            </w:r>
            <w:r w:rsidRPr="00C27BF6">
              <w:t>от 12 января 1995 года № 5-ФЗ "О ветеранах"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2 02 35137 04 0000 150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2 02 35176 04 0000 150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</w:t>
            </w:r>
            <w:r w:rsidRPr="00C27BF6">
              <w:br/>
              <w:t>от 24 ноября 1995 года № 181-ФЗ "О социальной защите инвалидов в Российской Федерации"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2 02 35220 04 0000 150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2 02 35250 04 0000 150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оплату жилищно-коммунальных услуг отдельным категориям граждан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2 02 35270 04 0000 150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2 02 35280 04 0000 150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2 02 35290 04 0000 150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реализацию полномочий Российской Федерации по осуществлению социальных выплат безработным гражданам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2 02 35380 04 0000 150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2 02 35460 04 0000 150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2 02 35462 04 0000 150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2 02 35573 04 0000 150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2 02 45224 04 0000 150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Межбюджетные трансферты, передаваемые бюджетам городских округов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2 02 45225 04 0000 150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Межбюджетные трансферты, передаваемые бюджетам городских округов для оказания адресной финансовой помощи гражданам Украины,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915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314D71">
              <w:t>2 02 45293 04 0000 150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314D71">
              <w:t>Межбюджетные трансферты, передаваемые бюджетам городских округов на приобретение автотранспорта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2 02 90023 04 0000 150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2 03 04010 04 0000 150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2 04 04010 04 0000 150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2 07 04050 04 5111 150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 Центра социальной помощи семье и детям)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2 07 04050 04 5121 150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Центра реабилитации детей и подростков с ограниченными возможностями)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2 07 04050 04 5131 150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Социально-реабилитационного центра для несовершеннолетних Алые паруса)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2 07 04050 04 5151 150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Дома ночного пребывания для лиц без определенного места жительства и занятий)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2 07 04050 04 5191 150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Социально - реабилитационного центра для несовершеннолетних Уютный дом)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2 07 04050 04 7701 150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Социально-реабилитационного центра для несовершеннолетних Полярная звезда)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915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8F30AA">
              <w:t>2 18 60010 04 0000 150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8F30AA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2 19 25027 04 0000 150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2 19 35134 04 0000 150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 от 12 января 1995 года</w:t>
            </w:r>
            <w:r>
              <w:t xml:space="preserve"> №</w:t>
            </w:r>
            <w:r w:rsidRPr="00C27BF6">
              <w:t xml:space="preserve"> 5-ФЗ "О ветеранах", в соответствии с Указом Президента Российской Федерации от 7 мая 2008 года</w:t>
            </w:r>
            <w:r>
              <w:t xml:space="preserve"> №</w:t>
            </w:r>
            <w:r w:rsidRPr="00C27BF6">
              <w:t xml:space="preserve"> 714 "Об обеспечении жильем ветеранов Великой Отечественной войны 1941 - 1945 годов"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2 19 35135 04 0000 150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 xml:space="preserve">Возврат остатков субвенций на 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  <w:r>
              <w:t>№</w:t>
            </w:r>
            <w:r w:rsidRPr="00C27BF6">
              <w:t xml:space="preserve"> 5-ФЗ "О ветеранах" и от 24 ноября 1995 года </w:t>
            </w:r>
            <w:r>
              <w:t>№</w:t>
            </w:r>
            <w:r w:rsidRPr="00C27BF6">
              <w:t xml:space="preserve"> 181-ФЗ "О социальной защите инвалидов в Российской Федерации",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2 19 35137 04 0000 150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субвенций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2 19 35176 04 0000 150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7B280A" w:rsidP="004536AF">
            <w:hyperlink r:id="rId11" w:history="1">
              <w:r w:rsidR="00414B07" w:rsidRPr="00C27BF6">
  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 от 24 ноября 1995 года</w:t>
              </w:r>
              <w:r w:rsidR="00414B07">
                <w:t xml:space="preserve"> №</w:t>
              </w:r>
              <w:r w:rsidR="00414B07" w:rsidRPr="00C27BF6">
                <w:t xml:space="preserve"> 181-ФЗ "О социальной защите инвалидов в Российской Федерации" из бюджетов городских округов</w:t>
              </w:r>
            </w:hyperlink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2 19 35220 04 0000 150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субвенций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2 19 45153 04 0000 150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иных межбюджетных трансфертов на выплату региональной доплаты к пенсии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2 19 35220 04 0000 150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субвенций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2 19 35250 04 0000 150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субвенций на оплату жилищно-коммунальных услуг отдельным категориям граждан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2 19 35270 04 0000 150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 xml:space="preserve">Возврат остатков субвенций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</w:t>
            </w:r>
            <w:r>
              <w:t>№</w:t>
            </w:r>
            <w:r w:rsidRPr="00C27BF6">
              <w:t xml:space="preserve"> 81-ФЗ "О государственных пособиях гражданам, имеющим детей"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2 19 35280 04 0000 150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</w:t>
            </w:r>
            <w:r>
              <w:t xml:space="preserve"> №</w:t>
            </w:r>
            <w:r w:rsidRPr="00C27BF6">
              <w:t xml:space="preserve"> 40-ФЗ "Об обязательном страховании гражданской ответственности владельцев транспортных средств"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2 19 35380 04 0000 150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7B280A" w:rsidP="004536AF">
            <w:hyperlink r:id="rId12" w:history="1">
              <w:r w:rsidR="00414B07" w:rsidRPr="00C27BF6">
                <w:t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</w:t>
              </w:r>
              <w:r w:rsidR="00414B07">
                <w:t xml:space="preserve"> №</w:t>
              </w:r>
              <w:r w:rsidR="00414B07" w:rsidRPr="00C27BF6">
                <w:t xml:space="preserve"> 81-ФЗ "О государственных пособиях гражданам, имеющим детей" из бюджетов городских округов</w:t>
              </w:r>
            </w:hyperlink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2 19 35462 04 0000 150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2 19 35573 04 0000 150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2 19 45224 04 0000 150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размещения,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2 19 45457 04 0000 150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иных 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Администрация Куйбышевского района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1 13 01074 04 0000 130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(теплоэнергия)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1 13 02064 04 0011 130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1 16 51020 02 0000 140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2 07 04050 04 6361 150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Куйбышевского района города Новокузнецка)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Администрация Новоильинского района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1 13 01074 04 0000 130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(теплоэнергия)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1 13 02064 04 0011 130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1 16 51020 02 0000 140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2 07 04050 04 6381 150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Новоильинского района города Новокузнецка)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919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Управление капитального строительства администрации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1 13 01074 04 0000 130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(теплоэнергия)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1 13 02064 04 0011 130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1 16 46000 04 0000 140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округов, либо в связи с уклонением от заключения таких контрактов или иных договоров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2 02 20041 04 0000 150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14B07" w:rsidTr="004536A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4B07" w:rsidRDefault="00414B07" w:rsidP="004536AF">
            <w:pPr>
              <w:spacing w:line="276" w:lineRule="auto"/>
              <w:jc w:val="center"/>
            </w:pPr>
            <w:r>
              <w:t>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07" w:rsidRDefault="00414B07" w:rsidP="004536AF">
            <w:pPr>
              <w:spacing w:line="276" w:lineRule="auto"/>
              <w:jc w:val="center"/>
            </w:pPr>
            <w:r>
              <w:t>2 02 20077 04 0000 150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B07" w:rsidRDefault="00414B07" w:rsidP="004536AF">
            <w:pPr>
              <w:spacing w:line="276" w:lineRule="auto"/>
            </w:pPr>
            <w: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2 02 25086 04 0000 150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2 02 20229 04 0000 150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строительство и (или) реконструкцию объектов инфраструктуры, находящихся в государственной (муниципальной) собственности, в целях реализации инвестиционных проектов, направленных на модернизацию экономики моногородов с наиболее сложным социально-экономическим положением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2 02 27112 04 0000 150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920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B65539">
              <w:t>2 02 27139 04 0000 150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B65539"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2 02 90023 04 0000 150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920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8F30AA">
              <w:t>2 18 60010 04 0000 150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8F30AA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2 19 25086 04 0000 150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Комитет охраны окружающей среды и природных ресурсов администрации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1 13 01074 04 0000 130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(теплоэнергия)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1 13 02064 04 0011 130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2 02 30024 04 0000 150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2 03 04010 04 0000 150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2 04 04010 04 0000 150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2 07 04050 04 6471 150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Комитета охраны окружающей среды и природных ресурсов администрации города Новокузнецка)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921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8F30AA">
              <w:t>2 18 60010 04 0000 150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8F30AA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Администрация Кузнецкого района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1 13 01074 04 0000 130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(теплоэнергия)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1 13 02064 04 0011 130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1 16 51020 02 0000 140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2 07 04050 04 6391 150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Кузнецкого района города Новокузнецка)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926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1 08 07173 01 1000 110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1 08 07173 01 4000 110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(прочие поступления)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1 11 05092 04 0000 120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1 11 05312 04 0000 120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1 13 01074 04 0000 130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1 13 01530 04 0000 130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(теплоэнергия)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1 13 02064 04 0011 130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(восстановительная стоимость деревьев)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1 16 37030 04 0000 140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1 16 46000 04 0000 140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округов, либо в связи с уклонением от заключения таких контрактов или иных договоров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2 02 20041 04 0000 150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2 02 20216 04 0000 150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2 02 25027 04 0000 150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2 02 30024 04 0000 150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2 02 45390 04 0000 150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933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D643D5">
              <w:t>2 02 45393 04 0000 150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D643D5">
              <w:t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2 02 90023 04 0000 150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00000"/>
              </w:rPr>
            </w:pPr>
            <w:r w:rsidRPr="00C27BF6">
              <w:rPr>
                <w:color w:val="000000"/>
              </w:rPr>
              <w:t>2 07 04020 04 0300 150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городских округов (на  реализацию проектов инициативного бюджетирования  " Твой Кузбасс - твоя инициатива" в Кемеровской области)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00000"/>
              </w:rPr>
            </w:pPr>
            <w:r w:rsidRPr="00C27BF6">
              <w:rPr>
                <w:color w:val="000000"/>
              </w:rPr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color w:val="000000"/>
              </w:rPr>
            </w:pPr>
            <w:r w:rsidRPr="00C27BF6">
              <w:rPr>
                <w:color w:val="000000"/>
              </w:rPr>
              <w:t>2 07 04050 04 0300 150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color w:val="000000"/>
              </w:rPr>
            </w:pPr>
            <w:r w:rsidRPr="00C27BF6">
              <w:rPr>
                <w:color w:val="000000"/>
              </w:rPr>
              <w:t>Прочие безвозмездные поступления в бюджеты городских округов (на  реализацию проектов инициативного бюджетирования " Твой Кузбасс - твоя инициатива" в Кемеровской области)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2 07 04050 04 5891 150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933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8F30AA">
              <w:t>2 18 60010 04 0000 150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8F30AA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2 19 25027 04 0000 150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Управление по транспорту и связи администрации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1 13 01074 04 0000 130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(теплоэнергия)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1 13 02064 04 0011 130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1 14 02043 04 0000 440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2 02 30024 04 0000 150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2 07 04050 04 6451 150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934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8F30AA">
              <w:t>2 18 60010 04 0000 150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8F30AA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Администрация Заводского района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1 13 01074 04 0000 130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(теплоэнергия)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1 13 02064 04 0011 130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1 14 02043 04 0000 410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1 14 02043 04 0000 440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1 16 51020 02 0000 140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2 07 04050 04 6341 150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(средства безвозмездных поступлений и иной приносящей доход деятельности для Администрации Заводского района города Новокузнецка)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pPr>
              <w:rPr>
                <w:b/>
                <w:bCs/>
                <w:color w:val="0D0D0D"/>
              </w:rPr>
            </w:pPr>
            <w:r w:rsidRPr="00C27BF6">
              <w:rPr>
                <w:b/>
                <w:bCs/>
                <w:color w:val="0D0D0D"/>
              </w:rPr>
              <w:t>Управление опеки и попечительства администрации города Новокузнецка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1 13 01074 04 0000 130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1 13 02064 04 0004 130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(теплоэнергия)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1 13 02064 04 0005 130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(электроэнергия)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1 13 02064 04 0011 130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Доходы, поступающие в порядке возмещения расходов, понесенных в связи с эксплуатацией имущества городских округов (водоснабжение и водоотведение)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1 13 02994 04 0000 130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1 13 02994 04 0003 130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1 13 02994 04 0018 130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(возврат дебиторской задолженности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1 13 02994 04 0019 130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доходы от компенсации затрат бюджетов городских округов (доходы от компенсации затрат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1 16 23041 04 0000 140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1 16 23042 04 0000 140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1 16 32000 04 0000 140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1 16 33040 04 0000 140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1 16 90040 04 0000 140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1 17 01040 04 0000 180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Невыясненные поступления, зачисляемые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1 17 05040 04 0000 180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1 17 05040 04 0010 180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неналоговые доходы бюджетов городских округов (возврат средств прошлых лет от участников бюджетного процесса)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Субсидии бюджетам городских округов на финансовое обеспечение отдельных полномочий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2 02 29999 04 0000 150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субсидии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2 02 30024 04 0000 150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2 02 30027 04 0000 150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2 02 35260 04 0000 150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2 02 39998 04 0000 150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Единая субвенция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2 02 39999 04 0000 150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субвенции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2 02 49999 04 0000 150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межбюджетные трансферты, передаваемые бюджетам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2 02 90023 04 0000 150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2 07 04050 04 0000 150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Прочие безвозмездные поступления в бюджеты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2 18 04020 04 0000 150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2 18 04030 04 0000 150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Default="00414B07" w:rsidP="004536AF">
            <w:pPr>
              <w:jc w:val="center"/>
            </w:pPr>
            <w:r>
              <w:t>936</w:t>
            </w:r>
          </w:p>
          <w:p w:rsidR="00414B07" w:rsidRPr="00C27BF6" w:rsidRDefault="00414B07" w:rsidP="004536AF">
            <w:pPr>
              <w:jc w:val="center"/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8F30AA">
              <w:t>2 18 60010 04 0000 150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8F30AA"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2 19 35260 04 0000 150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остатков субвенций на выплату единовременного пособия при всех формах устройства детей, лишенных родительского попечения, в семью из бюджетов городских округов</w:t>
            </w:r>
          </w:p>
        </w:tc>
      </w:tr>
      <w:tr w:rsidR="00414B07" w:rsidRPr="00C27BF6" w:rsidTr="004536AF">
        <w:trPr>
          <w:trHeight w:val="20"/>
        </w:trPr>
        <w:tc>
          <w:tcPr>
            <w:tcW w:w="100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936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14B07" w:rsidRPr="00C27BF6" w:rsidRDefault="00414B07" w:rsidP="004536AF">
            <w:pPr>
              <w:jc w:val="center"/>
            </w:pPr>
            <w:r w:rsidRPr="00C27BF6">
              <w:t>2 19 60010 04 0000 150</w:t>
            </w:r>
          </w:p>
        </w:tc>
        <w:tc>
          <w:tcPr>
            <w:tcW w:w="6237" w:type="dxa"/>
            <w:shd w:val="clear" w:color="auto" w:fill="auto"/>
            <w:hideMark/>
          </w:tcPr>
          <w:p w:rsidR="00414B07" w:rsidRPr="00C27BF6" w:rsidRDefault="00414B07" w:rsidP="004536AF">
            <w:r w:rsidRPr="00C27BF6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</w:tbl>
    <w:p w:rsidR="006A1B22" w:rsidRDefault="006A1B22" w:rsidP="002A2BBC"/>
    <w:p w:rsidR="006A1B22" w:rsidRDefault="006A1B22" w:rsidP="002A2BBC"/>
    <w:p w:rsidR="006A1B22" w:rsidRDefault="006A1B22" w:rsidP="002A2BBC"/>
    <w:p w:rsidR="00736010" w:rsidRDefault="00736010" w:rsidP="002A2BBC">
      <w:r>
        <w:t>Председатель</w:t>
      </w:r>
    </w:p>
    <w:p w:rsidR="00736010" w:rsidRDefault="002A2BBC" w:rsidP="001C0DFE">
      <w:r>
        <w:t xml:space="preserve">Новокузнецкого </w:t>
      </w:r>
      <w:r w:rsidR="00736010">
        <w:t>городского</w:t>
      </w:r>
    </w:p>
    <w:p w:rsidR="003B2F9F" w:rsidRDefault="002A2BBC" w:rsidP="001C0DFE">
      <w:r w:rsidRPr="00E51B2B">
        <w:t>Совета народных депутатов</w:t>
      </w:r>
      <w:r w:rsidR="0073601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C5DCC">
        <w:t>О</w:t>
      </w:r>
      <w:r w:rsidR="008C5DCC" w:rsidRPr="00632EF8">
        <w:t xml:space="preserve">. </w:t>
      </w:r>
      <w:r w:rsidR="008C5DCC">
        <w:t>А</w:t>
      </w:r>
      <w:r w:rsidR="008C5DCC" w:rsidRPr="00632EF8">
        <w:t xml:space="preserve">. </w:t>
      </w:r>
      <w:r w:rsidR="008C5DCC">
        <w:t>Масюков</w:t>
      </w:r>
    </w:p>
    <w:p w:rsidR="0020777D" w:rsidRDefault="0020777D">
      <w:pPr>
        <w:spacing w:after="200" w:line="276" w:lineRule="auto"/>
      </w:pPr>
      <w:r>
        <w:br w:type="page"/>
      </w:r>
    </w:p>
    <w:p w:rsidR="004007F1" w:rsidRPr="00004D83" w:rsidRDefault="004007F1" w:rsidP="004007F1">
      <w:pPr>
        <w:jc w:val="right"/>
      </w:pPr>
      <w:r w:rsidRPr="00004D83">
        <w:t>Приложение № 2</w:t>
      </w:r>
    </w:p>
    <w:p w:rsidR="004007F1" w:rsidRPr="00004D83" w:rsidRDefault="004007F1" w:rsidP="004007F1">
      <w:pPr>
        <w:ind w:left="5580"/>
        <w:jc w:val="right"/>
      </w:pPr>
      <w:r w:rsidRPr="00004D83">
        <w:t>к решению Новокузнецкого</w:t>
      </w:r>
    </w:p>
    <w:p w:rsidR="004007F1" w:rsidRPr="00004D83" w:rsidRDefault="004007F1" w:rsidP="004007F1">
      <w:pPr>
        <w:ind w:left="5580"/>
        <w:jc w:val="right"/>
      </w:pPr>
      <w:r w:rsidRPr="00004D83">
        <w:t>городского Совета народных депутатов</w:t>
      </w:r>
    </w:p>
    <w:p w:rsidR="004007F1" w:rsidRPr="00004D83" w:rsidRDefault="004007F1" w:rsidP="004007F1">
      <w:pPr>
        <w:jc w:val="right"/>
      </w:pPr>
      <w:r w:rsidRPr="00004D83">
        <w:t>от</w:t>
      </w:r>
      <w:r w:rsidR="00132FA0">
        <w:t xml:space="preserve"> 25.12.2018г. №17/148</w:t>
      </w:r>
    </w:p>
    <w:p w:rsidR="004007F1" w:rsidRDefault="004007F1" w:rsidP="004007F1"/>
    <w:p w:rsidR="00302B6E" w:rsidRDefault="004007F1" w:rsidP="00334E2A">
      <w:pPr>
        <w:spacing w:line="276" w:lineRule="auto"/>
        <w:jc w:val="center"/>
        <w:rPr>
          <w:b/>
        </w:rPr>
      </w:pPr>
      <w:r w:rsidRPr="00004D83">
        <w:rPr>
          <w:b/>
        </w:rPr>
        <w:t xml:space="preserve">Прогнозируемые доходы бюджета </w:t>
      </w:r>
      <w:r>
        <w:rPr>
          <w:b/>
        </w:rPr>
        <w:t xml:space="preserve">Новокузнецкого </w:t>
      </w:r>
    </w:p>
    <w:p w:rsidR="004007F1" w:rsidRDefault="004007F1" w:rsidP="00334E2A">
      <w:pPr>
        <w:spacing w:line="276" w:lineRule="auto"/>
        <w:jc w:val="center"/>
        <w:rPr>
          <w:b/>
        </w:rPr>
      </w:pPr>
      <w:r>
        <w:rPr>
          <w:b/>
        </w:rPr>
        <w:t xml:space="preserve">городского округа </w:t>
      </w:r>
      <w:r w:rsidRPr="00004D83">
        <w:rPr>
          <w:b/>
        </w:rPr>
        <w:t xml:space="preserve">на 2019 год </w:t>
      </w:r>
    </w:p>
    <w:p w:rsidR="004007F1" w:rsidRPr="00004D83" w:rsidRDefault="004007F1" w:rsidP="004007F1">
      <w:pPr>
        <w:jc w:val="center"/>
        <w:rPr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6305"/>
        <w:gridCol w:w="1418"/>
      </w:tblGrid>
      <w:tr w:rsidR="0031628F" w:rsidRPr="0031628F" w:rsidTr="0031628F">
        <w:trPr>
          <w:trHeight w:val="230"/>
        </w:trPr>
        <w:tc>
          <w:tcPr>
            <w:tcW w:w="2200" w:type="dxa"/>
            <w:vMerge w:val="restart"/>
            <w:shd w:val="clear" w:color="auto" w:fill="auto"/>
            <w:vAlign w:val="center"/>
            <w:hideMark/>
          </w:tcPr>
          <w:p w:rsidR="0031628F" w:rsidRPr="0031628F" w:rsidRDefault="0031628F" w:rsidP="0031628F">
            <w:pPr>
              <w:jc w:val="center"/>
              <w:rPr>
                <w:b/>
                <w:color w:val="000000" w:themeColor="text1"/>
              </w:rPr>
            </w:pPr>
            <w:r w:rsidRPr="0031628F">
              <w:rPr>
                <w:b/>
                <w:color w:val="000000" w:themeColor="text1"/>
              </w:rPr>
              <w:t>Код</w:t>
            </w:r>
          </w:p>
        </w:tc>
        <w:tc>
          <w:tcPr>
            <w:tcW w:w="6305" w:type="dxa"/>
            <w:vMerge w:val="restart"/>
            <w:shd w:val="clear" w:color="auto" w:fill="auto"/>
            <w:vAlign w:val="center"/>
            <w:hideMark/>
          </w:tcPr>
          <w:p w:rsidR="0031628F" w:rsidRPr="0031628F" w:rsidRDefault="0031628F" w:rsidP="0031628F">
            <w:pPr>
              <w:jc w:val="center"/>
              <w:rPr>
                <w:b/>
                <w:color w:val="000000" w:themeColor="text1"/>
              </w:rPr>
            </w:pPr>
            <w:r w:rsidRPr="0031628F">
              <w:rPr>
                <w:b/>
              </w:rPr>
              <w:t>Наименование групп, подгрупп, статей, подстатей, элементов, групп подвидов, аналитических групп подвидов классификации доходов бюджетов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31628F" w:rsidRPr="0031628F" w:rsidRDefault="0031628F" w:rsidP="0031628F">
            <w:pPr>
              <w:jc w:val="center"/>
              <w:rPr>
                <w:b/>
                <w:color w:val="000000" w:themeColor="text1"/>
              </w:rPr>
            </w:pPr>
            <w:r w:rsidRPr="0031628F">
              <w:rPr>
                <w:b/>
                <w:color w:val="000000" w:themeColor="text1"/>
              </w:rPr>
              <w:t>2019 год</w:t>
            </w:r>
          </w:p>
        </w:tc>
      </w:tr>
      <w:tr w:rsidR="0031628F" w:rsidRPr="00173A00" w:rsidTr="0031628F">
        <w:trPr>
          <w:trHeight w:val="230"/>
        </w:trPr>
        <w:tc>
          <w:tcPr>
            <w:tcW w:w="2200" w:type="dxa"/>
            <w:vMerge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305" w:type="dxa"/>
            <w:vMerge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</w:p>
        </w:tc>
      </w:tr>
      <w:tr w:rsidR="0031628F" w:rsidRPr="00004D83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004D83" w:rsidRDefault="0031628F" w:rsidP="00FF22FD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1 00 00000 00 0000 000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004D83" w:rsidRDefault="0031628F" w:rsidP="00FF22FD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НАЛОГОВЫЕ И НЕНАЛОГОВЫЕ  ДОХОДЫ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004D83" w:rsidRDefault="0031628F" w:rsidP="00FF22FD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6 389 914,8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b/>
                <w:bCs/>
                <w:color w:val="000000" w:themeColor="text1"/>
              </w:rPr>
            </w:pPr>
            <w:r w:rsidRPr="00173A00">
              <w:rPr>
                <w:b/>
                <w:bCs/>
                <w:color w:val="000000" w:themeColor="text1"/>
              </w:rPr>
              <w:t>1 01 00000 00 0000 000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b/>
                <w:bCs/>
                <w:color w:val="000000" w:themeColor="text1"/>
              </w:rPr>
            </w:pPr>
            <w:r w:rsidRPr="00173A00">
              <w:rPr>
                <w:b/>
                <w:bCs/>
                <w:color w:val="000000" w:themeColor="text1"/>
              </w:rPr>
              <w:t>НАЛОГИ НА ПРИБЫЛЬ, ДОХОДЫ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b/>
                <w:bCs/>
                <w:color w:val="000000" w:themeColor="text1"/>
              </w:rPr>
            </w:pPr>
            <w:r w:rsidRPr="00173A00">
              <w:rPr>
                <w:b/>
                <w:bCs/>
                <w:color w:val="000000" w:themeColor="text1"/>
              </w:rPr>
              <w:t>3 360 603,0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1 01 02000 01 0000 110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 на доходы физических лиц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3 360 603,0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1 01 02010 01 0000 110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3 303 382,0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1 01 02020 01 0000 110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7B280A" w:rsidP="00FF22FD">
            <w:pPr>
              <w:rPr>
                <w:color w:val="000000" w:themeColor="text1"/>
              </w:rPr>
            </w:pPr>
            <w:hyperlink r:id="rId13" w:history="1">
              <w:r w:rsidR="0031628F" w:rsidRPr="00173A00">
                <w:rPr>
                  <w:color w:val="000000" w:themeColor="text1"/>
                </w:rPr>
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</w:r>
            </w:hyperlink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19 874,0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1 01 02030 01 0000 110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7B280A" w:rsidP="00FF22FD">
            <w:pPr>
              <w:rPr>
                <w:color w:val="000000" w:themeColor="text1"/>
              </w:rPr>
            </w:pPr>
            <w:hyperlink r:id="rId14" w:history="1">
              <w:r w:rsidR="0031628F" w:rsidRPr="00173A00">
                <w:rPr>
                  <w:color w:val="000000" w:themeColor="text1"/>
                </w:rPr>
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</w:r>
            </w:hyperlink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32 385,0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1 01 02040 01 0000 110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7B280A" w:rsidP="00FF22FD">
            <w:pPr>
              <w:rPr>
                <w:color w:val="000000" w:themeColor="text1"/>
              </w:rPr>
            </w:pPr>
            <w:hyperlink r:id="rId15" w:history="1">
              <w:r w:rsidR="0031628F" w:rsidRPr="00173A00">
                <w:rPr>
                  <w:color w:val="000000" w:themeColor="text1"/>
                </w:rPr>
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</w:r>
            </w:hyperlink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4 962,0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b/>
                <w:bCs/>
                <w:color w:val="000000" w:themeColor="text1"/>
              </w:rPr>
            </w:pPr>
            <w:r w:rsidRPr="00173A00">
              <w:rPr>
                <w:b/>
                <w:bCs/>
                <w:color w:val="000000" w:themeColor="text1"/>
              </w:rPr>
              <w:t>1 03 00000 00 0000 000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b/>
                <w:bCs/>
                <w:color w:val="000000" w:themeColor="text1"/>
              </w:rPr>
            </w:pPr>
            <w:r w:rsidRPr="00173A00">
              <w:rPr>
                <w:b/>
                <w:bCs/>
                <w:color w:val="000000" w:themeColor="text1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b/>
                <w:bCs/>
                <w:color w:val="000000" w:themeColor="text1"/>
              </w:rPr>
            </w:pPr>
            <w:r w:rsidRPr="00173A00">
              <w:rPr>
                <w:b/>
                <w:bCs/>
                <w:color w:val="000000" w:themeColor="text1"/>
              </w:rPr>
              <w:t>35 002,6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1 03 02000 01 0000 110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35 002,6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1 03 02230 01 0000 110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12 692,8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1 03 02240 01 0000 110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840891" w:rsidP="00FF22F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89,0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1 03 02250 01 0000 110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24 581,0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1 03 02260 01 0000 110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-2 360,</w:t>
            </w:r>
            <w:r w:rsidR="00840891">
              <w:rPr>
                <w:color w:val="000000" w:themeColor="text1"/>
              </w:rPr>
              <w:t>2</w:t>
            </w:r>
          </w:p>
        </w:tc>
      </w:tr>
      <w:tr w:rsidR="0031628F" w:rsidRPr="00004D83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004D83" w:rsidRDefault="0031628F" w:rsidP="00FF22FD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1 05 00000 00 0000 000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004D83" w:rsidRDefault="0031628F" w:rsidP="00FF22FD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НАЛОГИ НА СОВОКУПНЫЙ ДОХОД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004D83" w:rsidRDefault="0031628F" w:rsidP="00FF22FD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705 835,0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1 05 01000 01 0000 110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364 000,0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1 05 01010 01 0000 110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270 000,0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1 05 01011 01 0000 110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270 000,0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1 05 01020 01 0000 110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94 000,0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1 05 01021 01 0000 110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  <w:r w:rsidRPr="00D52181">
              <w:rPr>
                <w:color w:val="000000" w:themeColor="text1"/>
              </w:rPr>
              <w:t>(в том числе</w:t>
            </w:r>
            <w:r w:rsidRPr="00173A00">
              <w:rPr>
                <w:color w:val="000000" w:themeColor="text1"/>
              </w:rPr>
              <w:t xml:space="preserve"> минимальный налог, зачисляемый в бюджеты субъектов Российской Федерации)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94 000,0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1 05 02000 02 0000 110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330 000,0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1 05 02010 02 0000 110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330 000,0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1 05 03000 01 0000 110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35,0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1 05 03010 01 0000 110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35,0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1 05 04000 02 0000 110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11 800,0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1 05 04010 02 0000 110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11 800,0</w:t>
            </w:r>
          </w:p>
        </w:tc>
      </w:tr>
      <w:tr w:rsidR="0031628F" w:rsidRPr="00004D83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004D83" w:rsidRDefault="0031628F" w:rsidP="00FF22FD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1 06 00000 00 0000 000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004D83" w:rsidRDefault="0031628F" w:rsidP="00FF22FD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НАЛОГИ НА ИМУЩЕСТВО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004D83" w:rsidRDefault="0031628F" w:rsidP="00FF22FD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1 468 700,0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1 06 01000 04 0000 110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 на имущество физических лиц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81 500,0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1 06 01020 04 0000 110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81 500,0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1 06 04000 02 0000 110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Транспортный налог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21 900,00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1 06 04011 02 0000 110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Транспортный налог с организаций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5 037,0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1 06 04012 02 0000 110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Транспортный налог с физических лиц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16 863,0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1 06 06000 00 0000 110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Земельный налог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1 365 300,0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1 06 06030 04 0000 110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Земельный налог с организаций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1 318 800,0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1 06 06032 04 0000 110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1 318 800,0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1 06 06040 04 0000 110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Земельный налог с физических лиц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46 500,0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1 06 06042 04 0000 110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46 500,0</w:t>
            </w:r>
          </w:p>
        </w:tc>
      </w:tr>
      <w:tr w:rsidR="0031628F" w:rsidRPr="00004D83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004D83" w:rsidRDefault="0031628F" w:rsidP="00FF22FD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1 08 00000 00 0000 000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004D83" w:rsidRDefault="0031628F" w:rsidP="00FF22FD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ГОСУДАРСТВЕННАЯ ПОШЛИНА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004D83" w:rsidRDefault="0031628F" w:rsidP="00FF22FD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137 371,4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1 08 03000 01 0000 110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80 000,0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1 08 03010 01 0000 110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80 000,0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1 08 06000 01 0000 110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1 970,0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1 08 07000 01 0000 110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55 401,4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1 08 07010 01 0000 110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1 08 07010 01 8000 110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 (при обращении через многофункциональные центры)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1 08 07020 01 0000 110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50 287,4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1 08 07020 01 8000 110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   (при обращении через многофункциональные центры)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50 287,4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1 08 07100 01 0000 110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2 157,0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1 08 07100 01 8000 110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выдачу и обмен паспорта гражданина Российской Федерации (при обращении через многофункциональные центры)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2 157,0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1 08 07140 01 0000 110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1 200,0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1 08 07141 01 0000 110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1 200,0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1 08 07141 01 8000 110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  (при обращении через многофункциональные центры)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1 200,0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1 08 07150 01 0000 110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160,0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1 08 07170 01 0000 110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1 552,0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1 08 07300 01 0000 110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35,0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1 08 07310 01 0000 110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повторную выдачу свидетельства о постановке на учет в налоговом органе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35,0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1 08 07310 01 8000 110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повторную выдачу свидетельства о постановке на учет в налоговом органе  (при обращении через многофункциональные центры)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35,0</w:t>
            </w:r>
          </w:p>
        </w:tc>
      </w:tr>
      <w:tr w:rsidR="0031628F" w:rsidRPr="00004D83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004D83" w:rsidRDefault="0031628F" w:rsidP="00FF22FD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1 09 00000 00 0000 000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004D83" w:rsidRDefault="0031628F" w:rsidP="00FF22FD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004D83" w:rsidRDefault="0031628F" w:rsidP="00FF22FD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1,0</w:t>
            </w:r>
          </w:p>
        </w:tc>
      </w:tr>
      <w:tr w:rsidR="0031628F" w:rsidRPr="00004D83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004D83" w:rsidRDefault="0031628F" w:rsidP="00FF22FD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1 11 00000 00 0000 000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004D83" w:rsidRDefault="0031628F" w:rsidP="00FF22FD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004D83" w:rsidRDefault="0031628F" w:rsidP="00FF22FD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457 943,0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1 11 05000 00 0000 120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399 412,0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1 11 05010 00 0000 120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344 412,0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1 11 05012 04 0000 120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344 412,0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1 11 05070 00 0000 120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55 000,0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1 11 05074 04 0000 120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55 000,0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1 11 07000 00 0000 120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1 11 07010 00 0000 120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1 11 07014 04 0000 120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500,0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1 11 09000 00 0000 120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58 031,0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1 11 09040 00 0000 120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58 031,0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1 11 09044 04 0000 120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D52181">
            <w:pPr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58 031,0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1 11 09044 04 0002 120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плата за социальный наем)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8 111,0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1 11 09044 04 0003 120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плата за размещение наружной рекламы)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7 894,0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1 11 09044 04 0004 120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плата за коммерческий  наем)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11 013,0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1 11 09044 04 0005 120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плата за размещение нестационарных объектов)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31 013,0</w:t>
            </w:r>
          </w:p>
        </w:tc>
      </w:tr>
      <w:tr w:rsidR="0031628F" w:rsidRPr="00004D83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004D83" w:rsidRDefault="0031628F" w:rsidP="00FF22FD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1 12 00000 00 0000 000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004D83" w:rsidRDefault="0031628F" w:rsidP="00FF22FD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004D83" w:rsidRDefault="0031628F" w:rsidP="00FF22FD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79 251,7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1 12 01000 01 0000 120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79 251,7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1 12 01010 01 0000 120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35 818,4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1 12 01030 01 0000 120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Плата за сбросы загрязняющих веществ в водные объекты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32 843,3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1 12 01040 01 0000 120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Плата за размещение отходов производства и потребления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10 590,0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1 12 01041 01 0000 120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Плата за размещение отходов производства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10 490,0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1 12 01042 01 0000 120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BC5A73" w:rsidRDefault="00BC5A73" w:rsidP="00BC5A7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Плата за размещение твердых коммунальных отходов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100,0</w:t>
            </w:r>
          </w:p>
        </w:tc>
      </w:tr>
      <w:tr w:rsidR="0031628F" w:rsidRPr="00004D83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004D83" w:rsidRDefault="0031628F" w:rsidP="00FF22FD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1 13 00000 00 0000 000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004D83" w:rsidRDefault="0031628F" w:rsidP="00E7715D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004D83" w:rsidRDefault="0031628F" w:rsidP="00FF22FD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44 403,7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1 13 01070 00 0000 130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оказания информационных услуг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750,0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1 13 01074 04 0000 130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750,0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1 13 01990 00 0000 130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доходы от оказания платных услуг (работ)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23 047,7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1 13 01994 04 0000 130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23 047,7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1 13 02060 00 0000 130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2 668,0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1 13 02064 04 0000 130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2 668,0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1 13 02990 00 0000 130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доходы от компенсации затрат государства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17 938,0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1 13 02994 04 0000 130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17 938,0</w:t>
            </w:r>
          </w:p>
        </w:tc>
      </w:tr>
      <w:tr w:rsidR="0031628F" w:rsidRPr="00004D83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004D83" w:rsidRDefault="0031628F" w:rsidP="00FF22FD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1 14 00000 00 0000 000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004D83" w:rsidRDefault="0031628F" w:rsidP="00FF22FD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004D83" w:rsidRDefault="0031628F" w:rsidP="00FF22FD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30 000,0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1 14 02000 00 0000 000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20 000,0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1 14 02040 04 0000 410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20 000,0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1 14 02043 04 0000 410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20 000,0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1 14 06000 00 0000 430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10 000,0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1 14 06012 04 0000 430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10 000,0</w:t>
            </w:r>
          </w:p>
        </w:tc>
      </w:tr>
      <w:tr w:rsidR="0031628F" w:rsidRPr="00004D83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004D83" w:rsidRDefault="0031628F" w:rsidP="00FF22FD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1 16 00000 00 0000 000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004D83" w:rsidRDefault="0031628F" w:rsidP="00FF22FD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ШТРАФЫ, САНКЦИИ, ВОЗМЕЩЕНИЕ УЩЕРБА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004D83" w:rsidRDefault="0031628F" w:rsidP="00FF22FD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70 803,4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1 16 03000 00 0000 140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1 16 03010 01 0000 140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1 875,0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1 16 03030 01 0000 140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125,0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1 16 06000 01 0000 140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1 16 08000 01 0000 140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1 656,0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1 16 08010 01 0000 140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1 286,0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1 16 08020 01 0000 140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370,0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1 16 23000 00 0000 140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1 16 23040 04 0000 140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1 16 25000 01 0000 140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711,0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1 16 25050 01 0000 140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261,0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1 16 25060 01 0000 140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450,0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1 16 28000 01 0000 140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3 695,0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1 16 30000 01 0000 140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15 215,0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1 16 30013 01 0000 140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9 920,0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1 16 30030 01 0000 140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5 295,0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1 16 32000 00 0000 140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45,0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1 16 32000 04 0000 140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45,0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1 16 33000 00 0000 140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116,0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1 16 33040 04 0000 140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116,0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1 16 37000 00 0000 140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6 700,0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1 16 37030 04 0000 140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Поступления сумм в возмещение вреда, причиняемого автомобильным дорогам  местного значения транспортными средствами, осуществляющим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6 700,0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1 16 43000 01 0000 140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7B280A" w:rsidP="00FF22FD">
            <w:pPr>
              <w:rPr>
                <w:color w:val="000000" w:themeColor="text1"/>
              </w:rPr>
            </w:pPr>
            <w:hyperlink r:id="rId16" w:history="1">
              <w:r w:rsidR="0031628F" w:rsidRPr="00173A00">
                <w:rPr>
                  <w:color w:val="000000" w:themeColor="text1"/>
                </w:rPr>
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</w:r>
            </w:hyperlink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1 575,0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1 16 51000 02 0000 140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1 150,0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1 16 51020 02 0000 140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1 150,0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1 16 90000 00 0000 140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FD17A3" w:rsidRDefault="0031628F" w:rsidP="00FF22FD">
            <w:pPr>
              <w:jc w:val="center"/>
              <w:rPr>
                <w:bCs/>
                <w:color w:val="000000" w:themeColor="text1"/>
              </w:rPr>
            </w:pPr>
            <w:r w:rsidRPr="00FD17A3">
              <w:rPr>
                <w:bCs/>
                <w:color w:val="000000" w:themeColor="text1"/>
              </w:rPr>
              <w:t>37 810,4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1 16 90040 04 0000 140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37 810,4</w:t>
            </w:r>
          </w:p>
        </w:tc>
      </w:tr>
      <w:tr w:rsidR="0031628F" w:rsidRPr="00004D83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004D83" w:rsidRDefault="0031628F" w:rsidP="00FF22FD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2 00 00000 00 0000 000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004D83" w:rsidRDefault="0031628F" w:rsidP="00FF22FD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БЕЗВОЗМЕЗДНЫЕ ПОСТУПЛЕНИЯ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004D83" w:rsidRDefault="0031628F" w:rsidP="00FF22FD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13 329 092,4</w:t>
            </w:r>
          </w:p>
        </w:tc>
      </w:tr>
      <w:tr w:rsidR="0031628F" w:rsidRPr="00004D83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004D83" w:rsidRDefault="0031628F" w:rsidP="00FF22FD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2 02 00000 00 0000 000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004D83" w:rsidRDefault="001F1799" w:rsidP="00FF22FD">
            <w:pPr>
              <w:rPr>
                <w:b/>
                <w:bCs/>
                <w:color w:val="000000" w:themeColor="text1"/>
              </w:rPr>
            </w:pPr>
            <w:r w:rsidRPr="001F1799">
              <w:rPr>
                <w:b/>
                <w:bCs/>
                <w:color w:val="000000" w:themeColor="text1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004D83" w:rsidRDefault="0031628F" w:rsidP="00FF22FD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13 292 044,4</w:t>
            </w:r>
          </w:p>
        </w:tc>
      </w:tr>
      <w:tr w:rsidR="0031628F" w:rsidRPr="001F1799" w:rsidTr="001F1799">
        <w:trPr>
          <w:trHeight w:val="272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F1799" w:rsidRDefault="0031628F" w:rsidP="00FF22FD">
            <w:pPr>
              <w:jc w:val="center"/>
              <w:rPr>
                <w:color w:val="000000" w:themeColor="text1"/>
              </w:rPr>
            </w:pPr>
            <w:r w:rsidRPr="001F1799">
              <w:rPr>
                <w:color w:val="000000" w:themeColor="text1"/>
              </w:rPr>
              <w:t>2 02 10000 00 0000 150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F1799" w:rsidRDefault="0031628F" w:rsidP="00FF22FD">
            <w:pPr>
              <w:rPr>
                <w:bCs/>
                <w:color w:val="000000" w:themeColor="text1"/>
              </w:rPr>
            </w:pPr>
            <w:r w:rsidRPr="001F1799">
              <w:rPr>
                <w:bCs/>
                <w:color w:val="000000" w:themeColor="text1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F1799" w:rsidRDefault="0031628F" w:rsidP="00FF22FD">
            <w:pPr>
              <w:jc w:val="center"/>
              <w:rPr>
                <w:bCs/>
                <w:color w:val="000000" w:themeColor="text1"/>
              </w:rPr>
            </w:pPr>
            <w:r w:rsidRPr="001F1799">
              <w:rPr>
                <w:bCs/>
                <w:color w:val="000000" w:themeColor="text1"/>
              </w:rPr>
              <w:t>2 750 482,0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2 02 15001 00 0000 150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2 750 482,0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2 02 15001 04 0000 150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D52181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2 750 482,0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2 02 15001 04 0000 150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74580C" w:rsidP="00FF22F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  <w:r w:rsidRPr="0074580C">
              <w:rPr>
                <w:color w:val="000000" w:themeColor="text1"/>
              </w:rPr>
              <w:t xml:space="preserve">ыравнивание бюджетной обеспеченности поселений в рамках подпрограммы </w:t>
            </w:r>
            <w:r w:rsidR="00961787" w:rsidRPr="00961787">
              <w:rPr>
                <w:color w:val="000000" w:themeColor="text1"/>
              </w:rPr>
              <w:t>"</w:t>
            </w:r>
            <w:r w:rsidRPr="0074580C">
              <w:rPr>
                <w:color w:val="000000" w:themeColor="text1"/>
              </w:rPr>
              <w:t>Обеспечение сбалансированности и устойчивости бюджетной системы Кемеровской области</w:t>
            </w:r>
            <w:r w:rsidR="00961787" w:rsidRPr="00961787">
              <w:rPr>
                <w:color w:val="000000" w:themeColor="text1"/>
              </w:rPr>
              <w:t>"</w:t>
            </w:r>
            <w:r w:rsidRPr="0074580C">
              <w:rPr>
                <w:color w:val="000000" w:themeColor="text1"/>
              </w:rPr>
              <w:t xml:space="preserve"> государственной </w:t>
            </w:r>
            <w:hyperlink r:id="rId17" w:history="1">
              <w:r w:rsidRPr="0074580C">
                <w:rPr>
                  <w:color w:val="000000" w:themeColor="text1"/>
                </w:rPr>
                <w:t>программы</w:t>
              </w:r>
            </w:hyperlink>
            <w:r w:rsidRPr="0074580C">
              <w:rPr>
                <w:color w:val="000000" w:themeColor="text1"/>
              </w:rPr>
              <w:t xml:space="preserve"> Кемеровской области </w:t>
            </w:r>
            <w:r w:rsidR="00961787" w:rsidRPr="00961787">
              <w:rPr>
                <w:color w:val="000000" w:themeColor="text1"/>
              </w:rPr>
              <w:t>"</w:t>
            </w:r>
            <w:r w:rsidRPr="0074580C">
              <w:rPr>
                <w:color w:val="000000" w:themeColor="text1"/>
              </w:rPr>
              <w:t>Управление государственными финансами Кузбасса</w:t>
            </w:r>
            <w:r w:rsidR="00961787" w:rsidRPr="00961787">
              <w:rPr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24 446,0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2 02 15001 04 0000 150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74580C" w:rsidP="00FF22F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  <w:r w:rsidRPr="0074580C">
              <w:rPr>
                <w:color w:val="000000" w:themeColor="text1"/>
              </w:rPr>
              <w:t xml:space="preserve">ыравнивание бюджетной обеспеченности муниципальных районов (городских округов) в рамках подпрограммы </w:t>
            </w:r>
            <w:r w:rsidR="00961787" w:rsidRPr="00961787">
              <w:rPr>
                <w:color w:val="000000" w:themeColor="text1"/>
              </w:rPr>
              <w:t>"</w:t>
            </w:r>
            <w:r w:rsidRPr="0074580C">
              <w:rPr>
                <w:color w:val="000000" w:themeColor="text1"/>
              </w:rPr>
              <w:t>Обеспечение сбалансированности и устойчивости бюджетной системы Кемеровской области</w:t>
            </w:r>
            <w:r w:rsidR="00961787" w:rsidRPr="00961787">
              <w:rPr>
                <w:color w:val="000000" w:themeColor="text1"/>
              </w:rPr>
              <w:t>"</w:t>
            </w:r>
            <w:r w:rsidRPr="0074580C">
              <w:rPr>
                <w:color w:val="000000" w:themeColor="text1"/>
              </w:rPr>
              <w:t xml:space="preserve"> государственной </w:t>
            </w:r>
            <w:hyperlink r:id="rId18" w:history="1">
              <w:r w:rsidRPr="0074580C">
                <w:rPr>
                  <w:color w:val="000000" w:themeColor="text1"/>
                </w:rPr>
                <w:t>программы</w:t>
              </w:r>
            </w:hyperlink>
            <w:r w:rsidRPr="0074580C">
              <w:rPr>
                <w:color w:val="000000" w:themeColor="text1"/>
              </w:rPr>
              <w:t xml:space="preserve"> Кемеровской области </w:t>
            </w:r>
            <w:r w:rsidR="00961787" w:rsidRPr="00961787">
              <w:rPr>
                <w:color w:val="000000" w:themeColor="text1"/>
              </w:rPr>
              <w:t>"</w:t>
            </w:r>
            <w:r w:rsidRPr="0074580C">
              <w:rPr>
                <w:color w:val="000000" w:themeColor="text1"/>
              </w:rPr>
              <w:t>Управление государственными финансами Кузбасса</w:t>
            </w:r>
            <w:r w:rsidR="00961787" w:rsidRPr="00961787">
              <w:rPr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2 726 036,0</w:t>
            </w:r>
          </w:p>
        </w:tc>
      </w:tr>
      <w:tr w:rsidR="0031628F" w:rsidRPr="00D2328A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D2328A" w:rsidRDefault="0031628F" w:rsidP="00FF22FD">
            <w:pPr>
              <w:jc w:val="center"/>
              <w:rPr>
                <w:color w:val="000000" w:themeColor="text1"/>
              </w:rPr>
            </w:pPr>
            <w:r w:rsidRPr="00D2328A">
              <w:rPr>
                <w:color w:val="000000" w:themeColor="text1"/>
              </w:rPr>
              <w:t>2 02 20000 00 0000 150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D2328A" w:rsidRDefault="00E574AD" w:rsidP="00E57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D2328A">
              <w:rPr>
                <w:rFonts w:eastAsiaTheme="minorHAnsi"/>
                <w:bCs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D2328A" w:rsidRDefault="0031628F" w:rsidP="00FF22FD">
            <w:pPr>
              <w:jc w:val="center"/>
              <w:rPr>
                <w:bCs/>
                <w:color w:val="000000" w:themeColor="text1"/>
              </w:rPr>
            </w:pPr>
            <w:r w:rsidRPr="00D2328A">
              <w:rPr>
                <w:bCs/>
                <w:color w:val="000000" w:themeColor="text1"/>
              </w:rPr>
              <w:t>1 706 696,4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2 02 20041 00 0000 150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880 267,5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2 02 20041 04 0000 150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880 267,5</w:t>
            </w:r>
          </w:p>
        </w:tc>
      </w:tr>
      <w:tr w:rsidR="00227FA5" w:rsidRPr="00455C11" w:rsidTr="004536A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227FA5" w:rsidRPr="00455C11" w:rsidRDefault="00455C11" w:rsidP="004536AF">
            <w:pPr>
              <w:jc w:val="center"/>
              <w:rPr>
                <w:color w:val="000000" w:themeColor="text1"/>
              </w:rPr>
            </w:pPr>
            <w:r w:rsidRPr="00455C11">
              <w:rPr>
                <w:color w:val="000000" w:themeColor="text1"/>
              </w:rPr>
              <w:t>2 02 27112 00 0000 150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227FA5" w:rsidRPr="00455C11" w:rsidRDefault="00455C11" w:rsidP="00455C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55C11">
              <w:rPr>
                <w:rFonts w:eastAsiaTheme="minorHAnsi"/>
                <w:lang w:eastAsia="en-US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27FA5" w:rsidRPr="00455C11" w:rsidRDefault="00227FA5" w:rsidP="004536AF">
            <w:pPr>
              <w:jc w:val="center"/>
              <w:rPr>
                <w:color w:val="000000" w:themeColor="text1"/>
              </w:rPr>
            </w:pPr>
            <w:r w:rsidRPr="00455C11">
              <w:rPr>
                <w:color w:val="000000" w:themeColor="text1"/>
              </w:rPr>
              <w:t>74 571,0</w:t>
            </w:r>
          </w:p>
        </w:tc>
      </w:tr>
      <w:tr w:rsidR="00227FA5" w:rsidRPr="00173A00" w:rsidTr="004536A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227FA5" w:rsidRPr="00455C11" w:rsidRDefault="00455C11" w:rsidP="004536AF">
            <w:pPr>
              <w:jc w:val="center"/>
              <w:rPr>
                <w:color w:val="000000" w:themeColor="text1"/>
              </w:rPr>
            </w:pPr>
            <w:r w:rsidRPr="00455C11">
              <w:rPr>
                <w:color w:val="000000" w:themeColor="text1"/>
              </w:rPr>
              <w:t>2 02 27112 04 0000 150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227FA5" w:rsidRPr="00455C11" w:rsidRDefault="00455C11" w:rsidP="00455C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55C11">
              <w:rPr>
                <w:rFonts w:eastAsiaTheme="minorHAnsi"/>
                <w:lang w:eastAsia="en-US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27FA5" w:rsidRPr="00173A00" w:rsidRDefault="00227FA5" w:rsidP="004536AF">
            <w:pPr>
              <w:jc w:val="center"/>
              <w:rPr>
                <w:color w:val="000000" w:themeColor="text1"/>
              </w:rPr>
            </w:pPr>
            <w:r w:rsidRPr="00455C11">
              <w:rPr>
                <w:color w:val="000000" w:themeColor="text1"/>
              </w:rPr>
              <w:t>74 571,0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2 02 20229 00 0000 150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Субсидии бюджетам на строительство и (или) реконструкцию объектов инфраструктуры, находящихся в государственной (муниципальной) собственности, в целях реализации инвестиционных проектов, направленных на модернизацию экономики моногородов с наиболее сложным социально-экономическим положением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4 025,3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2 02 20229 04 0000 150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Субсидии бюджетам городских округов на строительство и (или) реконструкцию объектов инфраструктуры, находящихся в государственной (муниципальной) собственности, в целях реализации инвестиционных проектов, направленных на модернизацию экономики моногородов с наиболее сложным социально-экономическим положением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4 025,3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227FA5" w:rsidP="00227FA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2 02 </w:t>
            </w:r>
            <w:r w:rsidR="0031628F" w:rsidRPr="00173A00">
              <w:rPr>
                <w:color w:val="000000" w:themeColor="text1"/>
              </w:rPr>
              <w:t>25081 00 0000 150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Субсидии бюджетам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2 240,0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227FA5" w:rsidP="00FF22F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2 0</w:t>
            </w:r>
            <w:r w:rsidR="0031628F" w:rsidRPr="00173A00">
              <w:rPr>
                <w:color w:val="000000" w:themeColor="text1"/>
              </w:rPr>
              <w:t>2 25081 04 0000 150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Субсидии бюджетам городских округов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2 240,0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2 02 25159 00 0000 150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Субсидии бюджетам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79 764,3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2 02 25159 04 0000 150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Субсидии бюджетам городских округов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79 764,3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2 02 25232 00 0000 150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50 000,0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2 02 25232 04 0000 150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Субсидии бюджетам</w:t>
            </w:r>
            <w:r>
              <w:rPr>
                <w:color w:val="000000" w:themeColor="text1"/>
              </w:rPr>
              <w:t xml:space="preserve"> городских округов</w:t>
            </w:r>
            <w:r w:rsidRPr="00173A00">
              <w:rPr>
                <w:color w:val="000000" w:themeColor="text1"/>
              </w:rPr>
              <w:t xml:space="preserve">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50 000,0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2 02 25495 00 0000 150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7B280A" w:rsidP="00FF22FD">
            <w:pPr>
              <w:rPr>
                <w:color w:val="000000" w:themeColor="text1"/>
              </w:rPr>
            </w:pPr>
            <w:hyperlink r:id="rId19" w:history="1">
              <w:r w:rsidR="0031628F" w:rsidRPr="00173A00">
                <w:rPr>
                  <w:color w:val="000000" w:themeColor="text1"/>
                </w:rPr>
                <w:t>Субсидии бюджетам на финансовое обеспечение мероприятий федеральной целевой программы "Развитие физической культуры и спорта в Российской Федерации на 2016 - 2020 годы"</w:t>
              </w:r>
            </w:hyperlink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17 126,5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2 02 25495 04 0000 150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7B280A" w:rsidP="00FF22FD">
            <w:pPr>
              <w:rPr>
                <w:color w:val="000000" w:themeColor="text1"/>
              </w:rPr>
            </w:pPr>
            <w:hyperlink r:id="rId20" w:history="1">
              <w:r w:rsidR="0031628F" w:rsidRPr="00173A00">
                <w:rPr>
                  <w:color w:val="000000" w:themeColor="text1"/>
                </w:rPr>
                <w:t>Субсидии бюджетам городских округов на финансовое обеспечение мероприятий федеральной целевой программы "Развитие физической культуры и спорта в Российской Федерации на 2016 - 2020 годы"</w:t>
              </w:r>
            </w:hyperlink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17 126,5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2 02 25520 00 0000 150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Субсидии бюджетам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179 389,9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2 02 25520 04 0000 150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Субсидии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179 389,9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2 02 25555 00 0000 150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311 905,4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2 02 25555 04 0000 150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311 905,4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2 02 29999 00 0000 150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субсидии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107 406,5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2 02 29999 04 0000 150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субсидии бюджетам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107 406,5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2 02 29999 04 0000 150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C73567">
            <w:pPr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Создание и поддержание функционирования многофункциональных центров предоставления государственных и муниципальных услуг</w:t>
            </w:r>
            <w:r w:rsidR="00C73567">
              <w:rPr>
                <w:iCs/>
                <w:color w:val="000000" w:themeColor="text1"/>
              </w:rPr>
              <w:t xml:space="preserve"> </w:t>
            </w:r>
            <w:r w:rsidR="00C73567">
              <w:rPr>
                <w:rFonts w:eastAsiaTheme="minorHAnsi"/>
                <w:lang w:eastAsia="en-US"/>
              </w:rPr>
              <w:t xml:space="preserve">в рамках подпрограммы </w:t>
            </w:r>
            <w:r w:rsidR="00C73567" w:rsidRPr="000466C6">
              <w:rPr>
                <w:iCs/>
                <w:color w:val="000000" w:themeColor="text1"/>
              </w:rPr>
              <w:t>"</w:t>
            </w:r>
            <w:r w:rsidR="00C73567" w:rsidRPr="00AD4308">
              <w:rPr>
                <w:iCs/>
                <w:color w:val="000000" w:themeColor="text1"/>
              </w:rPr>
              <w:t>Повышение эффективности и результативности деятельности органов государственной власти и органов местного самоуправления, оптимизация и повышение качества предоставления государственных и муниципальных услуг</w:t>
            </w:r>
            <w:r w:rsidR="00C73567" w:rsidRPr="000466C6">
              <w:rPr>
                <w:iCs/>
                <w:color w:val="000000" w:themeColor="text1"/>
              </w:rPr>
              <w:t>"</w:t>
            </w:r>
            <w:r w:rsidR="00C73567" w:rsidRPr="00C73567">
              <w:rPr>
                <w:iCs/>
                <w:color w:val="000000" w:themeColor="text1"/>
              </w:rPr>
              <w:t xml:space="preserve"> г</w:t>
            </w:r>
            <w:r w:rsidR="00C73567" w:rsidRPr="00AD4308">
              <w:rPr>
                <w:iCs/>
                <w:color w:val="000000" w:themeColor="text1"/>
              </w:rPr>
              <w:t>осударственн</w:t>
            </w:r>
            <w:r w:rsidR="00C73567" w:rsidRPr="00C73567">
              <w:rPr>
                <w:iCs/>
                <w:color w:val="000000" w:themeColor="text1"/>
              </w:rPr>
              <w:t xml:space="preserve">ой </w:t>
            </w:r>
            <w:r w:rsidR="00C73567" w:rsidRPr="00AD4308">
              <w:rPr>
                <w:iCs/>
                <w:color w:val="000000" w:themeColor="text1"/>
              </w:rPr>
              <w:t>программ</w:t>
            </w:r>
            <w:r w:rsidR="00C73567" w:rsidRPr="00C73567">
              <w:rPr>
                <w:iCs/>
                <w:color w:val="000000" w:themeColor="text1"/>
              </w:rPr>
              <w:t>ы</w:t>
            </w:r>
            <w:r w:rsidR="00C73567" w:rsidRPr="00AD4308">
              <w:rPr>
                <w:iCs/>
                <w:color w:val="000000" w:themeColor="text1"/>
              </w:rPr>
              <w:t xml:space="preserve"> Кемеровской области </w:t>
            </w:r>
            <w:r w:rsidR="00C73567" w:rsidRPr="000466C6">
              <w:rPr>
                <w:iCs/>
                <w:color w:val="000000" w:themeColor="text1"/>
              </w:rPr>
              <w:t>"</w:t>
            </w:r>
            <w:r w:rsidR="00C73567" w:rsidRPr="00AD4308">
              <w:rPr>
                <w:iCs/>
                <w:color w:val="000000" w:themeColor="text1"/>
              </w:rPr>
              <w:t>Информационное общество Кузбасса</w:t>
            </w:r>
            <w:r w:rsidR="00C73567" w:rsidRPr="000466C6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1 517,5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2 02 29999 04 0000 150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C73567">
            <w:pPr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Реализация мер в области государственной молодежной политики</w:t>
            </w:r>
            <w:r w:rsidR="00C73567">
              <w:rPr>
                <w:iCs/>
                <w:color w:val="000000" w:themeColor="text1"/>
              </w:rPr>
              <w:t xml:space="preserve"> </w:t>
            </w:r>
            <w:r w:rsidR="00C73567">
              <w:rPr>
                <w:rFonts w:eastAsiaTheme="minorHAnsi"/>
                <w:lang w:eastAsia="en-US"/>
              </w:rPr>
              <w:t xml:space="preserve">в рамках подпрограммы </w:t>
            </w:r>
            <w:r w:rsidR="00162774" w:rsidRPr="000466C6">
              <w:rPr>
                <w:iCs/>
                <w:color w:val="000000" w:themeColor="text1"/>
              </w:rPr>
              <w:t>"</w:t>
            </w:r>
            <w:r w:rsidR="00C73567" w:rsidRPr="00AD4308">
              <w:rPr>
                <w:iCs/>
                <w:color w:val="000000" w:themeColor="text1"/>
              </w:rPr>
              <w:t>Молодежная политика</w:t>
            </w:r>
            <w:r w:rsidR="00673F97" w:rsidRPr="00C27BF6">
              <w:t>"</w:t>
            </w:r>
            <w:r w:rsidR="00C73567" w:rsidRPr="00C73567">
              <w:rPr>
                <w:iCs/>
                <w:color w:val="000000" w:themeColor="text1"/>
              </w:rPr>
              <w:t xml:space="preserve"> г</w:t>
            </w:r>
            <w:r w:rsidR="00C73567" w:rsidRPr="00AD4308">
              <w:rPr>
                <w:iCs/>
                <w:color w:val="000000" w:themeColor="text1"/>
              </w:rPr>
              <w:t>осударственн</w:t>
            </w:r>
            <w:r w:rsidR="00C73567" w:rsidRPr="00C73567">
              <w:rPr>
                <w:iCs/>
                <w:color w:val="000000" w:themeColor="text1"/>
              </w:rPr>
              <w:t xml:space="preserve">ой </w:t>
            </w:r>
            <w:r w:rsidR="00C73567" w:rsidRPr="00AD4308">
              <w:rPr>
                <w:iCs/>
                <w:color w:val="000000" w:themeColor="text1"/>
              </w:rPr>
              <w:t>программ</w:t>
            </w:r>
            <w:r w:rsidR="00C73567" w:rsidRPr="00C73567">
              <w:rPr>
                <w:iCs/>
                <w:color w:val="000000" w:themeColor="text1"/>
              </w:rPr>
              <w:t>ы</w:t>
            </w:r>
            <w:r w:rsidR="00C73567" w:rsidRPr="00AD4308">
              <w:rPr>
                <w:iCs/>
                <w:color w:val="000000" w:themeColor="text1"/>
              </w:rPr>
              <w:t xml:space="preserve"> Кемеровской области</w:t>
            </w:r>
            <w:r w:rsidR="00C73567">
              <w:rPr>
                <w:iCs/>
                <w:color w:val="000000" w:themeColor="text1"/>
              </w:rPr>
              <w:t xml:space="preserve"> </w:t>
            </w:r>
            <w:r w:rsidR="00162774" w:rsidRPr="000466C6">
              <w:rPr>
                <w:iCs/>
                <w:color w:val="000000" w:themeColor="text1"/>
              </w:rPr>
              <w:t>"</w:t>
            </w:r>
            <w:r w:rsidR="00C73567" w:rsidRPr="00AD4308">
              <w:rPr>
                <w:iCs/>
                <w:color w:val="000000" w:themeColor="text1"/>
              </w:rPr>
              <w:t>Молодежь, спорт и туризм Кузбасса</w:t>
            </w:r>
            <w:r w:rsidR="00162774" w:rsidRPr="000466C6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530,5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2 02 29999 04 0000 150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EB7F53" w:rsidRDefault="00EB7F53" w:rsidP="00EB7F5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Организация круглогодичного отдыха, оздоровления и занятости обучающихся в рамках подпрограммы "Развитие дошкольного, общего образования и дополнительного образования детей" государственной программы Кемеровской области "Развитие системы образования Кузбасса"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29 037,0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2 02 29999 04 0000 150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62774" w:rsidRDefault="00162774" w:rsidP="0016277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Развитие единого образовательного пространства, повышение качества образовательных результатов в рамках подпрограммы "Развитие дошкольного, общего образования и дополнительного образования детей" государственной программы Кемеровской области "Развитие системы образования Кузбасса"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2 070,0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2 02 29999 04 0000 150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Создание дополнительных мест в системе дошкольного образования</w:t>
            </w:r>
            <w:r w:rsidR="00EB7F53">
              <w:rPr>
                <w:iCs/>
                <w:color w:val="000000" w:themeColor="text1"/>
              </w:rPr>
              <w:t xml:space="preserve"> </w:t>
            </w:r>
            <w:r w:rsidR="00EB7F53">
              <w:rPr>
                <w:rFonts w:eastAsiaTheme="minorHAnsi"/>
                <w:lang w:eastAsia="en-US"/>
              </w:rPr>
              <w:t>в рамках подпрограммы "</w:t>
            </w:r>
            <w:r w:rsidR="00EB7F53" w:rsidRPr="00F0687C">
              <w:rPr>
                <w:iCs/>
                <w:color w:val="000000" w:themeColor="text1"/>
              </w:rPr>
              <w:t>Развитие социальной инфраструктуры жизнеобеспечения населения Кемеровской области</w:t>
            </w:r>
            <w:r w:rsidR="00EB7F53">
              <w:rPr>
                <w:rFonts w:eastAsiaTheme="minorHAnsi"/>
                <w:lang w:eastAsia="en-US"/>
              </w:rPr>
              <w:t>"</w:t>
            </w:r>
            <w:r w:rsidR="00EB7F53" w:rsidRPr="00EB7F53">
              <w:rPr>
                <w:iCs/>
                <w:color w:val="000000" w:themeColor="text1"/>
              </w:rPr>
              <w:t xml:space="preserve"> государственной программы Кемеровской области </w:t>
            </w:r>
            <w:r w:rsidR="00EB7F53">
              <w:rPr>
                <w:rFonts w:eastAsiaTheme="minorHAnsi"/>
                <w:lang w:eastAsia="en-US"/>
              </w:rPr>
              <w:t>"</w:t>
            </w:r>
            <w:r w:rsidR="00EB7F53" w:rsidRPr="00F0687C">
              <w:rPr>
                <w:iCs/>
                <w:color w:val="000000" w:themeColor="text1"/>
              </w:rPr>
              <w:t>Жилищная и социальная инфраструктура Кузбасса</w:t>
            </w:r>
            <w:r w:rsidR="00EB7F53">
              <w:rPr>
                <w:rFonts w:eastAsiaTheme="minorHAnsi"/>
                <w:lang w:eastAsia="en-US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48 249,5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2 02 29999 04 0000 150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EB7F53" w:rsidRDefault="00EB7F53" w:rsidP="00EB7F5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Адресная социальная поддержка участников образовательного процесса в рамках подпрограммы "Социальные гарантии в системе образования" государственной программы Кемеровской области "Развитие системы образования Кузбасса"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3 495,0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2 02 29999 04 0000 150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BA5E2C" w:rsidRDefault="00BA5E2C" w:rsidP="00BA5E2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Ежемесячные выплаты стимулирующего характера работникам муниципальных библиотек, музеев и культурно-досуговых учреждений в рамках подпрограммы "Развитие культуры" государственной программы Кемеровской области "Культура Кузбасса"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22 507,0</w:t>
            </w:r>
          </w:p>
        </w:tc>
      </w:tr>
      <w:tr w:rsidR="0031628F" w:rsidRPr="00D2328A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D2328A" w:rsidRDefault="0031628F" w:rsidP="00FF22FD">
            <w:pPr>
              <w:jc w:val="center"/>
              <w:rPr>
                <w:color w:val="000000" w:themeColor="text1"/>
              </w:rPr>
            </w:pPr>
            <w:r w:rsidRPr="00D2328A">
              <w:rPr>
                <w:color w:val="000000" w:themeColor="text1"/>
              </w:rPr>
              <w:t>2 02 30000 00 0000 150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D2328A" w:rsidRDefault="0031628F" w:rsidP="00FF22FD">
            <w:pPr>
              <w:rPr>
                <w:bCs/>
                <w:color w:val="000000" w:themeColor="text1"/>
              </w:rPr>
            </w:pPr>
            <w:r w:rsidRPr="00D2328A">
              <w:rPr>
                <w:bCs/>
                <w:color w:val="000000" w:themeColor="text1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D2328A" w:rsidRDefault="0031628F" w:rsidP="00FF22FD">
            <w:pPr>
              <w:jc w:val="center"/>
              <w:rPr>
                <w:bCs/>
                <w:color w:val="000000" w:themeColor="text1"/>
              </w:rPr>
            </w:pPr>
            <w:r w:rsidRPr="00D2328A">
              <w:rPr>
                <w:bCs/>
                <w:color w:val="000000" w:themeColor="text1"/>
              </w:rPr>
              <w:t>8 834 866,0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2 02 30013 00 0000 150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21 732,0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2 02 30013 04 0000 150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21 732,0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2 02 30022 00 0000 150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173 848,0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2 02 30022 04 0000 150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173 848,0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7 667 639,5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D52181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7 667 639,5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0F23CC" w:rsidRDefault="000F23CC" w:rsidP="000466C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0F23CC">
              <w:rPr>
                <w:color w:val="000000" w:themeColor="text1"/>
              </w:rPr>
              <w:t xml:space="preserve">оциальная поддержка работников образовательных организаций и участников образовательного процесса  в рамках подпрограммы </w:t>
            </w:r>
            <w:r w:rsidRPr="000466C6">
              <w:rPr>
                <w:iCs/>
                <w:color w:val="000000" w:themeColor="text1"/>
              </w:rPr>
              <w:t>"</w:t>
            </w:r>
            <w:r w:rsidRPr="000F23CC">
              <w:rPr>
                <w:color w:val="000000" w:themeColor="text1"/>
              </w:rPr>
              <w:t>Социальные гарантии в системе образования</w:t>
            </w:r>
            <w:r w:rsidRPr="000466C6">
              <w:rPr>
                <w:iCs/>
                <w:color w:val="000000" w:themeColor="text1"/>
              </w:rPr>
              <w:t>"</w:t>
            </w:r>
            <w:r w:rsidRPr="000F23CC">
              <w:rPr>
                <w:color w:val="000000" w:themeColor="text1"/>
              </w:rPr>
              <w:t xml:space="preserve"> государственной программы Кемеровской области </w:t>
            </w:r>
            <w:r w:rsidRPr="000466C6">
              <w:rPr>
                <w:iCs/>
                <w:color w:val="000000" w:themeColor="text1"/>
              </w:rPr>
              <w:t>"</w:t>
            </w:r>
            <w:r w:rsidRPr="000F23CC">
              <w:rPr>
                <w:color w:val="000000" w:themeColor="text1"/>
              </w:rPr>
              <w:t>Развитие системы образования Кузбасса</w:t>
            </w:r>
            <w:r w:rsidRPr="000466C6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9 850,0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0D6528" w:rsidP="00673F97">
            <w:pPr>
              <w:rPr>
                <w:iCs/>
                <w:color w:val="000000" w:themeColor="text1"/>
              </w:rPr>
            </w:pPr>
            <w:r>
              <w:rPr>
                <w:color w:val="000000" w:themeColor="text1"/>
              </w:rPr>
              <w:t>М</w:t>
            </w:r>
            <w:r w:rsidRPr="000D6528">
              <w:rPr>
                <w:color w:val="000000" w:themeColor="text1"/>
              </w:rPr>
              <w:t xml:space="preserve">еры социальной поддержки многодетных семей в соответствии с Законом Кемеровской области от 14 ноября 2005 года № 123-ОЗ </w:t>
            </w:r>
            <w:r w:rsidRPr="000466C6">
              <w:rPr>
                <w:iCs/>
                <w:color w:val="000000" w:themeColor="text1"/>
              </w:rPr>
              <w:t>"</w:t>
            </w:r>
            <w:r w:rsidRPr="000D6528">
              <w:rPr>
                <w:color w:val="000000" w:themeColor="text1"/>
              </w:rPr>
              <w:t>О мерах социальной поддержки многодетных семей в Кемеровской области</w:t>
            </w:r>
            <w:r w:rsidR="00673F97" w:rsidRPr="00C27BF6">
              <w:t>"</w:t>
            </w:r>
            <w:r w:rsidR="00673F97">
              <w:t xml:space="preserve"> </w:t>
            </w:r>
            <w:r w:rsidRPr="000D6528">
              <w:rPr>
                <w:color w:val="000000" w:themeColor="text1"/>
              </w:rPr>
              <w:t xml:space="preserve">в рамках подпрограммы </w:t>
            </w:r>
            <w:r w:rsidRPr="000466C6">
              <w:rPr>
                <w:iCs/>
                <w:color w:val="000000" w:themeColor="text1"/>
              </w:rPr>
              <w:t>"</w:t>
            </w:r>
            <w:r w:rsidRPr="000D6528">
              <w:rPr>
                <w:color w:val="000000" w:themeColor="text1"/>
              </w:rPr>
              <w:t>Реализация мер социальной поддержки отдельных категорий граждан</w:t>
            </w:r>
            <w:r w:rsidRPr="000466C6">
              <w:rPr>
                <w:iCs/>
                <w:color w:val="000000" w:themeColor="text1"/>
              </w:rPr>
              <w:t>"</w:t>
            </w:r>
            <w:r w:rsidRPr="000D6528">
              <w:rPr>
                <w:color w:val="000000" w:themeColor="text1"/>
              </w:rPr>
              <w:t xml:space="preserve"> государственной программы Кемеровской области </w:t>
            </w:r>
            <w:r w:rsidRPr="000466C6">
              <w:rPr>
                <w:iCs/>
                <w:color w:val="000000" w:themeColor="text1"/>
              </w:rPr>
              <w:t>"</w:t>
            </w:r>
            <w:r w:rsidRPr="000D6528">
              <w:rPr>
                <w:color w:val="000000" w:themeColor="text1"/>
              </w:rPr>
              <w:t>Социальн</w:t>
            </w:r>
            <w:r>
              <w:rPr>
                <w:color w:val="000000" w:themeColor="text1"/>
              </w:rPr>
              <w:t>ая поддержка населения Кузбасса</w:t>
            </w:r>
            <w:r w:rsidR="000466C6" w:rsidRPr="000466C6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87 294,0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B4062B" w:rsidP="00B4062B">
            <w:pPr>
              <w:rPr>
                <w:iCs/>
                <w:color w:val="000000" w:themeColor="text1"/>
              </w:rPr>
            </w:pPr>
            <w:r w:rsidRPr="00B4062B">
              <w:rPr>
                <w:color w:val="000000" w:themeColor="text1"/>
              </w:rPr>
              <w:t>Создание и функционирование комиссий по делам несовершеннолетних и защите их прав в рамках подпрограммы "Развитие дошкольного, общего образования и дополнительного образования детей" государственной программы Кемеровской области "Развитие системы образования Кузбасса"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3 497,7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6067FF" w:rsidP="006067FF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>создание и функционирование административных комиссий в рамках непрограммного направления деятельности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456,0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8642A0" w:rsidP="008642A0">
            <w:pPr>
              <w:rPr>
                <w:iCs/>
                <w:color w:val="000000" w:themeColor="text1"/>
              </w:rPr>
            </w:pPr>
            <w:r w:rsidRPr="008642A0">
              <w:rPr>
                <w:color w:val="000000" w:themeColor="text1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</w:t>
            </w:r>
            <w:r w:rsidRPr="00B4062B">
              <w:rPr>
                <w:color w:val="000000" w:themeColor="text1"/>
              </w:rPr>
              <w:t>"</w:t>
            </w:r>
            <w:r w:rsidRPr="008642A0">
              <w:rPr>
                <w:color w:val="000000" w:themeColor="text1"/>
              </w:rPr>
              <w:t>Социальные гарантии в системе образования</w:t>
            </w:r>
            <w:r w:rsidRPr="00B4062B">
              <w:rPr>
                <w:color w:val="000000" w:themeColor="text1"/>
              </w:rPr>
              <w:t>"</w:t>
            </w:r>
            <w:r w:rsidRPr="008642A0">
              <w:rPr>
                <w:color w:val="000000" w:themeColor="text1"/>
              </w:rPr>
              <w:t xml:space="preserve"> государственной программы Кемеровской области </w:t>
            </w:r>
            <w:r w:rsidRPr="00B4062B">
              <w:rPr>
                <w:color w:val="000000" w:themeColor="text1"/>
              </w:rPr>
              <w:t>"</w:t>
            </w:r>
            <w:r w:rsidRPr="008642A0">
              <w:rPr>
                <w:color w:val="000000" w:themeColor="text1"/>
              </w:rPr>
              <w:t>Развитие системы образования Кузбасса</w:t>
            </w:r>
            <w:r w:rsidRPr="00B4062B">
              <w:rPr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121 624,9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35175" w:rsidRDefault="00135175" w:rsidP="00135175">
            <w:pPr>
              <w:rPr>
                <w:iCs/>
              </w:rPr>
            </w:pPr>
            <w:r w:rsidRPr="00135175">
              <w:t xml:space="preserve">Обеспечение жильем социальных категорий граждан, установленных законодательством Кемеровской области обеспечение жильем социальных категорий граждан, установленных законодательством Кемеровской области в рамках подпрограммы </w:t>
            </w:r>
            <w:r w:rsidRPr="00B4062B">
              <w:rPr>
                <w:color w:val="000000" w:themeColor="text1"/>
              </w:rPr>
              <w:t>"</w:t>
            </w:r>
            <w:r w:rsidRPr="00135175">
              <w:t>Доступное и комфортное жилье населению Кемеровской области</w:t>
            </w:r>
            <w:r w:rsidRPr="00B4062B">
              <w:rPr>
                <w:color w:val="000000" w:themeColor="text1"/>
              </w:rPr>
              <w:t>"</w:t>
            </w:r>
            <w:r w:rsidRPr="00135175">
              <w:t xml:space="preserve"> государственной программы Кемеровской области </w:t>
            </w:r>
            <w:r w:rsidRPr="00B4062B">
              <w:rPr>
                <w:color w:val="000000" w:themeColor="text1"/>
              </w:rPr>
              <w:t>"</w:t>
            </w:r>
            <w:r w:rsidRPr="00135175">
              <w:t>Жилищная и социальная инфраструктура Кузбасса</w:t>
            </w:r>
            <w:r w:rsidRPr="00B4062B">
              <w:rPr>
                <w:color w:val="000000" w:themeColor="text1"/>
              </w:rPr>
              <w:t>"</w:t>
            </w:r>
            <w:r w:rsidRPr="00135175">
              <w:rPr>
                <w:iCs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25 522,9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35175" w:rsidRDefault="00135175" w:rsidP="00135175">
            <w:pPr>
              <w:rPr>
                <w:iCs/>
              </w:rPr>
            </w:pPr>
            <w:r w:rsidRPr="00135175">
              <w:t xml:space="preserve">Обеспечение государственных гарантий реализации прав граждан на получение общедоступного и бесплатного дошкольного  образования в муниципальных дошкольных  образовательных организациях в рамках  подпрограммы </w:t>
            </w:r>
            <w:r w:rsidRPr="00B4062B">
              <w:rPr>
                <w:color w:val="000000" w:themeColor="text1"/>
              </w:rPr>
              <w:t>"</w:t>
            </w:r>
            <w:r w:rsidRPr="00135175">
              <w:t>Развитие дошкольного, общего образования и дополнительного  образования детей</w:t>
            </w:r>
            <w:r w:rsidRPr="00B4062B">
              <w:rPr>
                <w:color w:val="000000" w:themeColor="text1"/>
              </w:rPr>
              <w:t>"</w:t>
            </w:r>
            <w:r w:rsidRPr="00135175">
              <w:t xml:space="preserve"> государственной программы Кемеровской области «Развитие системы образования Кузбасса</w:t>
            </w:r>
            <w:r w:rsidRPr="00B4062B">
              <w:rPr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1 863 597,6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867CC5" w:rsidP="00867CC5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Обеспечение образовательной деятельности образовательных организаций по адаптированным общеобразовательным программам в рамках подпрограммы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>Развитие дошкольного, общего образования и дополнительного образования детей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Развитие системы образования Кузбасса</w:t>
            </w:r>
            <w:r w:rsidRPr="00B4062B">
              <w:rPr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27 634,8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F95A6D" w:rsidP="00F95A6D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Обеспечение образовательной деятельности организаций для детей-сирот и детей, оставшихся без попечения родителей в рамках подпрограммы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Развитие дошкольного, общего образования и дополнительного образования детей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Развитие системы образования Кузбасса</w:t>
            </w:r>
            <w:r w:rsidRPr="00B4062B">
              <w:rPr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285 473,0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0524A8" w:rsidP="000524A8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 в рамках подпрограммы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Развитие дошкольного, общего образования и дополнительного образования детей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Развитие системы образования Кузбасса</w:t>
            </w:r>
            <w:r w:rsidRPr="00B4062B">
              <w:rPr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2 562 768,5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4B08B7" w:rsidP="004B08B7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в рамках подпрограммы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Социальные гарантии в системе образования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Развитие системы образования Кузбасса</w:t>
            </w:r>
            <w:r w:rsidRPr="00B4062B">
              <w:rPr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1 242,0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751B62" w:rsidP="00751B62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Обеспечение деятельности по содержанию организаций для детей-сирот и детей, оставшихся без попечения родителей в рамках подпрограммы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>Развитие дошкольного, общего образования и дополнительного образования детей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Развитие системы образования Кузбасса</w:t>
            </w:r>
            <w:r w:rsidRPr="00B4062B">
              <w:rPr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125 766,2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FB0582" w:rsidP="00FB0582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Предоставление бесплатного проезда отдельным категориям обучающихся в рамках подпрограммы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Социальные гарантии в системе образования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Развитие системы образования Кузбасса</w:t>
            </w:r>
            <w:r w:rsidRPr="00B4062B">
              <w:rPr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2 693,0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5403C0" w:rsidP="005403C0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Меры социальной поддержки отдельных категорий работников культуры в рамках подпрограммы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Развитие культуры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>Культура Кузбасса</w:t>
            </w:r>
            <w:r w:rsidRPr="00B4062B">
              <w:rPr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56,9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CF3801" w:rsidP="00673F97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№ 105-ОЗ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мерах социальной поддержки отдельной категории ветеранов Великой Отечественной войны и ветеранов труда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поддержки отдельных категорий граждан</w:t>
            </w:r>
            <w:r w:rsidR="00673F97" w:rsidRPr="00C27BF6">
              <w:t>"</w:t>
            </w:r>
            <w:r w:rsidR="00673F97">
              <w:t xml:space="preserve"> </w:t>
            </w:r>
            <w:r>
              <w:rPr>
                <w:color w:val="000000"/>
              </w:rPr>
              <w:t xml:space="preserve">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="00ED6ACC"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170 782,0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2155CB" w:rsidP="002155CB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 Кемеровской области от 20 декабря 2004 года № 105-ОЗ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мерах социальной поддержки отдельной категории ветеранов Великой Отечественной войны и ветеранов труда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поддержки отдельных категорий граждан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="00ED6ACC"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5 598,0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7F30C8" w:rsidP="007F30C8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Меры социальной поддержки инвалидов в соответствии с Законом Кемеровской области от 14 февраля 2005 года № 25-ОЗ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социальной поддержке инвалидов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</w:t>
            </w:r>
            <w:r w:rsidR="00673F97">
              <w:rPr>
                <w:color w:val="000000"/>
              </w:rPr>
              <w:t>жки отдельных категорий граждан</w:t>
            </w:r>
            <w:r w:rsidR="00673F97" w:rsidRPr="00C27BF6"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67,0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7F30C8" w:rsidP="007F30C8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№ 14-ОЗ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мерах социальной поддержки отдельных категорий многодетных матерей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поддержки отдельных категорий граждан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Социальная поддержка населения Кузбасса</w:t>
            </w:r>
            <w:r w:rsidR="00ED6ACC"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4 120,2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897A68" w:rsidP="00897A68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Дополнительная мера социальной поддержки семей, имеющих детей, в соответствии с Законом Кемеровской области от 25 апреля 2011 года № 51-ОЗ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дополнительной мере социальной поддержки семей, имеющих детей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поддержки отдельных категорий граждан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="00ED6ACC"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57 551,0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D36B0B" w:rsidP="00D36B0B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Меры социальной поддержки отдельных категорий приемных родителей в соответствии с Законом Кемеровской области от 7 февраля 2013 года № 9-ОЗ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мерах социальной поддержки отдельных категорий приемных родителей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</w:t>
            </w:r>
            <w:r w:rsidR="00673F97">
              <w:rPr>
                <w:color w:val="000000"/>
              </w:rPr>
              <w:t>жки отдельных категорий граждан</w:t>
            </w:r>
            <w:r w:rsidR="00673F97" w:rsidRPr="00C27BF6"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="00ED6ACC"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76,0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7D55FD" w:rsidP="007D55FD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Меры социальной поддержки в целях развития дополнительного социального обеспечения отдельных категорий граждан в рамках публичного нормативного обязательства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поддержки отдельных категорий граждан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128 372,0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7F408B" w:rsidP="007F408B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№ 15-ОЗ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мерах социальной поддержки отдельных категорий граждан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поддержки отдельных категорий граждан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="00ED6ACC"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3 627,3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897913" w:rsidRDefault="00661459" w:rsidP="00661459">
            <w:pPr>
              <w:rPr>
                <w:iCs/>
                <w:color w:val="000000" w:themeColor="text1"/>
                <w:highlight w:val="cyan"/>
              </w:rPr>
            </w:pPr>
            <w:r>
              <w:rPr>
                <w:color w:val="000000"/>
              </w:rPr>
              <w:t xml:space="preserve">Пособие на ребенка в соответствии с Законом Кемеровской области от 18 ноября 2004 года № 75-ОЗ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размере, порядке назначения и выплаты пособия на ребенка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поддержки отдельных категорий граждан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897913" w:rsidRDefault="0031628F" w:rsidP="00FF22FD">
            <w:pPr>
              <w:jc w:val="center"/>
              <w:rPr>
                <w:color w:val="000000" w:themeColor="text1"/>
                <w:highlight w:val="cyan"/>
              </w:rPr>
            </w:pPr>
            <w:r w:rsidRPr="00661459">
              <w:rPr>
                <w:color w:val="000000" w:themeColor="text1"/>
              </w:rPr>
              <w:t>92 615,0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897913" w:rsidP="00897913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поддержки отдельных категорий граждан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="00ED6ACC"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13,5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34103" w:rsidP="00334103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97 - ОЗ </w:t>
            </w:r>
            <w:r w:rsidRPr="00173A00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мерах социальной поддержки по оплате проезда отдельными видами транспорта</w:t>
            </w:r>
            <w:r w:rsidRPr="00173A00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173A00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</w:t>
            </w:r>
            <w:r w:rsidR="00673F97">
              <w:rPr>
                <w:color w:val="000000"/>
              </w:rPr>
              <w:t>жки отдельных категорий граждан</w:t>
            </w:r>
            <w:r w:rsidR="00673F97" w:rsidRPr="00C27BF6"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173A00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="0031628F" w:rsidRPr="00173A00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204 830,9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C17AF6" w:rsidRPr="00173A00" w:rsidRDefault="00C17AF6" w:rsidP="00FF22FD">
            <w:pPr>
              <w:rPr>
                <w:iCs/>
                <w:color w:val="000000" w:themeColor="text1"/>
              </w:rPr>
            </w:pPr>
            <w:r w:rsidRPr="00C17AF6">
              <w:rPr>
                <w:color w:val="000000"/>
              </w:rPr>
              <w:t xml:space="preserve">Ежемесячная денежная выплата, назначаемая в случае рождения третьего ребенка или последующих детей, до достижения ребенком возраста трех лет в рамках подпрограммы </w:t>
            </w:r>
            <w:r w:rsidRPr="00173A00">
              <w:rPr>
                <w:iCs/>
                <w:color w:val="000000" w:themeColor="text1"/>
              </w:rPr>
              <w:t>"</w:t>
            </w:r>
            <w:r w:rsidRPr="00C17AF6">
              <w:rPr>
                <w:color w:val="000000"/>
              </w:rPr>
              <w:t>Реализация мер социальной поддержки отдельных категорий граждан</w:t>
            </w:r>
            <w:r w:rsidRPr="00173A00">
              <w:rPr>
                <w:iCs/>
                <w:color w:val="000000" w:themeColor="text1"/>
              </w:rPr>
              <w:t>"</w:t>
            </w:r>
            <w:r w:rsidRPr="00C17AF6">
              <w:rPr>
                <w:color w:val="000000"/>
              </w:rPr>
              <w:t xml:space="preserve"> государственной программы Кемеровской области </w:t>
            </w:r>
            <w:r w:rsidRPr="00173A00">
              <w:rPr>
                <w:iCs/>
                <w:color w:val="000000" w:themeColor="text1"/>
              </w:rPr>
              <w:t>"</w:t>
            </w:r>
            <w:r w:rsidRPr="00C17AF6">
              <w:rPr>
                <w:color w:val="000000"/>
              </w:rPr>
              <w:t>Социальная поддержка населения Кузбасса</w:t>
            </w:r>
            <w:r w:rsidRPr="00173A00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707,0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651D56" w:rsidP="00651D56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Денежная выплата отдельным категориям граждан в соответствии с Законом Кемеровской области от 12 декабря 2006 года № 156-ОЗ </w:t>
            </w:r>
            <w:r w:rsidRPr="00173A00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денежной выплате отдельным категориям граждан</w:t>
            </w:r>
            <w:r w:rsidRPr="00173A00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173A00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поддержки отдельных категорий граждан</w:t>
            </w:r>
            <w:r w:rsidRPr="00173A00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173A00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="0031628F" w:rsidRPr="00173A00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3 460,0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154964" w:rsidP="00154964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Социальная поддержка граждан, достигших возраста 70 лет, в соответствии с Законом Кемеровской области от 10 июня 2005 года № 74-ОЗ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социальной поддержке граждан, достигших возраста 70 лет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поддержки отдельных категорий граждан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="00ED6ACC" w:rsidRPr="00ED6ACC">
              <w:rPr>
                <w:iCs/>
                <w:color w:val="000000" w:themeColor="text1"/>
              </w:rPr>
              <w:t xml:space="preserve">"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636,0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E617A6" w:rsidP="00E617A6">
            <w:pPr>
              <w:rPr>
                <w:iCs/>
                <w:color w:val="000000" w:themeColor="text1"/>
              </w:rPr>
            </w:pPr>
            <w: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№ 82-ОЗ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t>О погребении и похоронном деле в Кемеровской области</w:t>
            </w:r>
            <w:r w:rsidRPr="00ED6ACC">
              <w:rPr>
                <w:iCs/>
                <w:color w:val="000000" w:themeColor="text1"/>
              </w:rPr>
              <w:t>"</w:t>
            </w:r>
            <w: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t>Реализация мер социальной поддер</w:t>
            </w:r>
            <w:r w:rsidR="00673F97">
              <w:t>жки отдельных категорий граждан</w:t>
            </w:r>
            <w:r w:rsidR="00673F97" w:rsidRPr="00C27BF6">
              <w:t>"</w:t>
            </w:r>
            <w: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t>Социальная поддержка населения Кузбасса</w:t>
            </w:r>
            <w:r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9 062,0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DD26D4" w:rsidP="00DD26D4">
            <w:pPr>
              <w:rPr>
                <w:iCs/>
                <w:color w:val="000000" w:themeColor="text1"/>
              </w:rPr>
            </w:pPr>
            <w:r>
              <w:t xml:space="preserve"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О государственной социальной помощи малоимущим семьям и малоимущим одиноко проживающим гражданам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 xml:space="preserve"> в рамках подпрограммы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Реализация мер социальной поддержки отдельных категорий граждан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 xml:space="preserve"> государственной программы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Социальная поддержка населения Кузбасса</w:t>
            </w:r>
            <w:r w:rsidR="00453AAA"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1 503,0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645CC1" w:rsidP="00645CC1">
            <w:pPr>
              <w:rPr>
                <w:iCs/>
                <w:color w:val="000000" w:themeColor="text1"/>
              </w:rPr>
            </w:pPr>
            <w:r>
              <w:t xml:space="preserve">Меры социальной поддержки по оплате жилых помещений и (или) коммунальных услуг отдельных категорий граждан, оказание мер социальной поддержки которым относится к ведению субъекта Российской Федерации, в соответствии с Законом Кемеровской области от 17 января 2005 года № 2-ОЗ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О мерах социальной поддержки отдельных категорий граждан по оплате жилых помещений и (или) коммунальных услуг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 xml:space="preserve"> в рамках подпрограммы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Реализация мер социальной поддержки отдельных категорий граждан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 xml:space="preserve"> государственной программы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Социальная поддержка населения Кузбасса</w:t>
            </w:r>
            <w:r w:rsidR="00453AAA"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715 142,0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153443" w:rsidP="00153443">
            <w:pPr>
              <w:rPr>
                <w:iCs/>
                <w:color w:val="000000" w:themeColor="text1"/>
              </w:rPr>
            </w:pPr>
            <w:r>
              <w:t xml:space="preserve"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 в рамках подпрограммы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Развитие социального обслуживания населения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 xml:space="preserve"> государственной программы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Социальная поддержка населения Кузбасса</w:t>
            </w:r>
            <w:r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314 098,5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C038A0" w:rsidP="00C038A0">
            <w:pPr>
              <w:rPr>
                <w:iCs/>
                <w:color w:val="000000" w:themeColor="text1"/>
              </w:rPr>
            </w:pPr>
            <w:r>
              <w:t xml:space="preserve"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в рамках подпрограммы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Развитие соц</w:t>
            </w:r>
            <w:r w:rsidR="00673F97">
              <w:t>иального обслуживания населения</w:t>
            </w:r>
            <w:r w:rsidR="00673F97" w:rsidRPr="00C27BF6">
              <w:t>"</w:t>
            </w:r>
            <w:r>
              <w:t xml:space="preserve"> государственной программы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Социальная поддержка населения Кузбасса</w:t>
            </w:r>
            <w:r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298 310,3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BB3F9F" w:rsidP="00FF22FD">
            <w:pPr>
              <w:rPr>
                <w:iCs/>
                <w:color w:val="000000" w:themeColor="text1"/>
              </w:rPr>
            </w:pPr>
            <w:r>
              <w:t xml:space="preserve"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О мерах социальной поддержки работников муниципальных учреждений социального обслуживания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 xml:space="preserve"> в рамках подпрограммы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Развитие соц</w:t>
            </w:r>
            <w:r w:rsidR="00673F97">
              <w:t>иального обслуживания населения</w:t>
            </w:r>
            <w:r w:rsidR="00673F97" w:rsidRPr="00C27BF6">
              <w:t>"</w:t>
            </w:r>
            <w:r>
              <w:t xml:space="preserve"> государственной программы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Социальная поддержка населения Кузбасса</w:t>
            </w:r>
            <w:r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191,0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565FCE" w:rsidP="00565FCE">
            <w:pPr>
              <w:rPr>
                <w:iCs/>
                <w:color w:val="000000" w:themeColor="text1"/>
              </w:rPr>
            </w:pPr>
            <w:r>
              <w:t xml:space="preserve">Социальная поддержка и социальное обслуживание населения в части содержания органов местного самоуправления в рамках подпрограммы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Повышение эффективности управления системой социальной поддержки и социального обслуживания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 xml:space="preserve"> государственной программы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Социальная поддержка населения Кузбасса</w:t>
            </w:r>
            <w:r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195 785,4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4C70CE" w:rsidP="004C70CE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Ежемесячные денежные выплаты отдельным категориям граждан, воспитывающих детей в возрасте от 1,5 до 7 лет в соответствии с Законом Кемеровской области от 10 декабря 2007 года № 162-ОЗ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ежемесячной денежной выплате отдельным категориям граждан, воспитывающих детей в возрасте от 1,5 до 7 лет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Развитие дошкольного, общего образования и дополнительного образования детей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Развитие системы образования Кузбасса</w:t>
            </w:r>
            <w:r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4 300,0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F4009" w:rsidP="003F4009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Осуществление отдельных полномочий в сфере организации регулярных перевозок пассажиров и багажа автомобильным транспортом в рамках подпрограммы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Государственное регулирование в сфере транспорта и связи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Оптимизация развития транспорта и связи Кузбасса</w:t>
            </w:r>
            <w:r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76 565,0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E246DE" w:rsidP="00E246DE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Организация и осуществление деятельности по опеке и попечительству, осуществление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 в рамках подпрограммы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Социальные гарантии в системе образования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Развитие системы образования Кузбасса</w:t>
            </w:r>
            <w:r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34 992,9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6307EE" w:rsidRDefault="006307EE" w:rsidP="00FF22FD">
            <w:pPr>
              <w:rPr>
                <w:color w:val="000000"/>
                <w:sz w:val="28"/>
                <w:szCs w:val="28"/>
              </w:rPr>
            </w:pPr>
            <w:r w:rsidRPr="006307EE">
              <w:rPr>
                <w:color w:val="000000"/>
              </w:rPr>
              <w:t>Осуществление назначения и выплаты денежных средств семьям, взявших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являвшимся приемными родителями  в соответствии с Законом Кемеровской области от 14 декабря 2010 года № 124-ОЗ "О некоторых вопросах в сфере опеки и попечительства несовершеннолетних" в рамках подпрограммы "Социальные</w:t>
            </w:r>
            <w:r>
              <w:rPr>
                <w:color w:val="000000"/>
              </w:rPr>
              <w:t xml:space="preserve"> гарантии в системе образования</w:t>
            </w:r>
            <w:r w:rsidRPr="00453AAA">
              <w:rPr>
                <w:iCs/>
                <w:color w:val="000000" w:themeColor="text1"/>
              </w:rPr>
              <w:t>"</w:t>
            </w:r>
            <w:r w:rsidRPr="006307EE">
              <w:rPr>
                <w:color w:val="000000"/>
              </w:rPr>
              <w:t xml:space="preserve"> государственной прогр</w:t>
            </w:r>
            <w:r>
              <w:rPr>
                <w:color w:val="000000"/>
              </w:rPr>
              <w:t xml:space="preserve">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 w:rsidRPr="006307EE">
              <w:rPr>
                <w:color w:val="000000"/>
              </w:rPr>
              <w:t>Развитие системы образования Кузбасса"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6307EE" w:rsidP="00FF22F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221 726,0</w:t>
            </w:r>
          </w:p>
        </w:tc>
      </w:tr>
      <w:tr w:rsidR="006307EE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6307EE" w:rsidRDefault="006307EE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  <w:p w:rsidR="006307EE" w:rsidRPr="00173A00" w:rsidRDefault="006307EE" w:rsidP="00FF22F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305" w:type="dxa"/>
            <w:shd w:val="clear" w:color="auto" w:fill="auto"/>
            <w:hideMark/>
          </w:tcPr>
          <w:p w:rsidR="006307EE" w:rsidRPr="00064FED" w:rsidRDefault="006307EE" w:rsidP="00FF22FD">
            <w:pPr>
              <w:rPr>
                <w:iCs/>
                <w:color w:val="000000" w:themeColor="text1"/>
                <w:highlight w:val="cyan"/>
              </w:rPr>
            </w:pPr>
            <w:r>
              <w:rPr>
                <w:color w:val="000000"/>
              </w:rPr>
              <w:t>О</w:t>
            </w:r>
            <w:r w:rsidRPr="006307EE">
              <w:rPr>
                <w:color w:val="000000"/>
              </w:rPr>
              <w:t>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 в рамках подпрограммы "Социальные гарантии в системе образования" государственной программы Кемеровской области "Развитие системы образования Кузбасса"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307EE" w:rsidRPr="00173A00" w:rsidRDefault="006307EE" w:rsidP="00FF22F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2 500,0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064FED" w:rsidP="00064FED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Обеспечение зачисления денежных средств для детей-сирот и детей, оставшихся без попечения родителей, на специальные накопительные банковские счета в рамках подпрограммы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Социальные гарантии в системе образования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Развитие системы образования Кузбасса</w:t>
            </w:r>
            <w:r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3 530,0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2 02 30029 00 0000 150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4 226,0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2 02 30029 04 0000 150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4 226,0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2 02 35082 00 0000 150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52 103,8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2 02 35082 04 0000 150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52 103,8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2 02 35084 00 0000 150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141 353,0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2 02 35084 04 0000 150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141 353,0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2 02 35120 00 0000 150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117,7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2 02 35120 04 0000 150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117,7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2 02 35135 00 0000 150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7B280A" w:rsidP="00FF22FD">
            <w:pPr>
              <w:rPr>
                <w:color w:val="000000" w:themeColor="text1"/>
              </w:rPr>
            </w:pPr>
            <w:hyperlink r:id="rId21" w:history="1">
              <w:r w:rsidR="0031628F" w:rsidRPr="00173A00">
                <w:rPr>
                  <w:color w:val="000000" w:themeColor="text1"/>
                </w:rPr>
  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</w:t>
              </w:r>
              <w:r w:rsidR="0031628F">
                <w:rPr>
                  <w:color w:val="000000" w:themeColor="text1"/>
                </w:rPr>
                <w:t>№</w:t>
              </w:r>
              <w:r w:rsidR="0031628F" w:rsidRPr="00173A00">
                <w:rPr>
                  <w:color w:val="000000" w:themeColor="text1"/>
                </w:rPr>
                <w:t xml:space="preserve"> 5-ФЗ "О ветеранах"</w:t>
              </w:r>
            </w:hyperlink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1 257,9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2 02 35135 04 0000 150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7B280A" w:rsidP="00FF22FD">
            <w:pPr>
              <w:rPr>
                <w:color w:val="000000" w:themeColor="text1"/>
              </w:rPr>
            </w:pPr>
            <w:hyperlink r:id="rId22" w:history="1">
              <w:r w:rsidR="0031628F" w:rsidRPr="00173A00">
                <w:rPr>
                  <w:color w:val="000000" w:themeColor="text1"/>
                </w:rPr>
  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</w:t>
              </w:r>
              <w:r w:rsidR="0031628F">
                <w:rPr>
                  <w:color w:val="000000" w:themeColor="text1"/>
                </w:rPr>
                <w:t>законом от 12 января 1995 года №</w:t>
              </w:r>
              <w:r w:rsidR="0031628F" w:rsidRPr="00173A00">
                <w:rPr>
                  <w:color w:val="000000" w:themeColor="text1"/>
                </w:rPr>
                <w:t xml:space="preserve"> 5-ФЗ "О ветеранах"</w:t>
              </w:r>
            </w:hyperlink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1 257,9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2 02 35137 00 0000 150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2 100,8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2 02 35137 04 0000 150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2 100,8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2 02 35220 00 0000 150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20 715,6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2 02 35220 04 0000 150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20 715,6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2 02 35250 00 0000 150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285 354,5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2 02 35250 04 0000 150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285 354,5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2 02 35260 00 0000 150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11 800,0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2 02 35260 04 0000 150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11 800,0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2 02 35270 00 0000 150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5 569,0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2 02 35270 04 0000 150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5 569,0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2 02 35280 00 0000 150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111,3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2 02 35280 04 0000 150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111,3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2 02 35380 00 0000 150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266 811,7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2 02 35380 04 0000 150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266 811,7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2 02 35573 00 0000 150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180 125,2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2 02 35573 04 0000 150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180 125,2</w:t>
            </w:r>
          </w:p>
        </w:tc>
      </w:tr>
      <w:tr w:rsidR="0031628F" w:rsidRPr="00004D83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004D83" w:rsidRDefault="0031628F" w:rsidP="00264934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 xml:space="preserve">2 04 00000 00 0000 </w:t>
            </w:r>
            <w:r w:rsidR="00264934">
              <w:rPr>
                <w:b/>
                <w:color w:val="000000" w:themeColor="text1"/>
              </w:rPr>
              <w:t>000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004D83" w:rsidRDefault="00D2328A" w:rsidP="00FF22FD">
            <w:pPr>
              <w:rPr>
                <w:b/>
                <w:bCs/>
                <w:color w:val="000000" w:themeColor="text1"/>
              </w:rPr>
            </w:pPr>
            <w:r w:rsidRPr="00D2328A">
              <w:rPr>
                <w:b/>
                <w:bCs/>
                <w:color w:val="000000" w:themeColor="text1"/>
              </w:rPr>
              <w:t>БЕЗВОЗМЕЗДНЫЕ ПОСТУПЛЕНИЯ ОТ НЕГОСУДАРСТВЕННЫХ ОРГАНИЗАЦИЙ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004D83" w:rsidRDefault="0031628F" w:rsidP="00FF22FD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25 200,0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2 04 04000 04 0000 150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25 200,0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2 04 04099 04 0001 150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25 200,0</w:t>
            </w:r>
          </w:p>
        </w:tc>
      </w:tr>
      <w:tr w:rsidR="0031628F" w:rsidRPr="00004D83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004D83" w:rsidRDefault="0031628F" w:rsidP="00FF22FD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 xml:space="preserve">2 07 00000 00 0000 </w:t>
            </w:r>
            <w:r w:rsidR="00264934">
              <w:rPr>
                <w:b/>
                <w:color w:val="000000" w:themeColor="text1"/>
              </w:rPr>
              <w:t>000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004D83" w:rsidRDefault="00D2328A" w:rsidP="00FF22FD">
            <w:pPr>
              <w:rPr>
                <w:b/>
                <w:bCs/>
                <w:color w:val="000000" w:themeColor="text1"/>
              </w:rPr>
            </w:pPr>
            <w:r w:rsidRPr="00D2328A">
              <w:rPr>
                <w:b/>
                <w:bCs/>
                <w:color w:val="000000" w:themeColor="text1"/>
              </w:rPr>
              <w:t>ПРОЧИЕ БЕЗВОЗМЕЗДНЫЕ ПОСТУПЛЕНИЯ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004D83" w:rsidRDefault="0031628F" w:rsidP="00FF22FD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11 848,0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2 07 04000 04 0000 150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11 848,0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2 07 04050 04 0000 150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2 000,0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2 07 04050 04 0001 150</w:t>
            </w: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31628F" w:rsidP="00FF22FD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9 848,0</w:t>
            </w:r>
          </w:p>
        </w:tc>
      </w:tr>
      <w:tr w:rsidR="0031628F" w:rsidRPr="00173A00" w:rsidTr="0031628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1628F" w:rsidRPr="00173A00" w:rsidRDefault="0031628F" w:rsidP="00FF22F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305" w:type="dxa"/>
            <w:shd w:val="clear" w:color="auto" w:fill="auto"/>
            <w:hideMark/>
          </w:tcPr>
          <w:p w:rsidR="0031628F" w:rsidRPr="00173A00" w:rsidRDefault="00D2328A" w:rsidP="00FF22FD">
            <w:pPr>
              <w:rPr>
                <w:b/>
                <w:bCs/>
                <w:color w:val="000000" w:themeColor="text1"/>
              </w:rPr>
            </w:pPr>
            <w:r w:rsidRPr="00D2328A">
              <w:rPr>
                <w:b/>
                <w:bCs/>
                <w:color w:val="000000" w:themeColor="text1"/>
              </w:rPr>
              <w:t>ВСЕГО ДОХОДОВ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1628F" w:rsidRPr="00173A00" w:rsidRDefault="0031628F" w:rsidP="00FF22FD">
            <w:pPr>
              <w:jc w:val="center"/>
              <w:rPr>
                <w:b/>
                <w:bCs/>
                <w:color w:val="000000" w:themeColor="text1"/>
              </w:rPr>
            </w:pPr>
            <w:r w:rsidRPr="00173A00">
              <w:rPr>
                <w:b/>
                <w:bCs/>
                <w:color w:val="000000" w:themeColor="text1"/>
              </w:rPr>
              <w:t>19 719 007,2</w:t>
            </w:r>
          </w:p>
        </w:tc>
      </w:tr>
    </w:tbl>
    <w:p w:rsidR="00334E2A" w:rsidRDefault="00334E2A" w:rsidP="004007F1"/>
    <w:p w:rsidR="00334E2A" w:rsidRDefault="00334E2A" w:rsidP="004007F1"/>
    <w:p w:rsidR="00334E2A" w:rsidRPr="00004D83" w:rsidRDefault="00334E2A" w:rsidP="004007F1"/>
    <w:p w:rsidR="004007F1" w:rsidRPr="00004D83" w:rsidRDefault="004007F1" w:rsidP="004007F1">
      <w:r w:rsidRPr="00004D83">
        <w:t>Председатель</w:t>
      </w:r>
    </w:p>
    <w:p w:rsidR="004007F1" w:rsidRPr="00004D83" w:rsidRDefault="004007F1" w:rsidP="004007F1">
      <w:r w:rsidRPr="00004D83">
        <w:t>Новокузнецкого городского</w:t>
      </w:r>
    </w:p>
    <w:p w:rsidR="00FC12FF" w:rsidRDefault="004007F1" w:rsidP="004007F1">
      <w:r w:rsidRPr="00004D83">
        <w:t>Совета народных депутатов</w:t>
      </w:r>
      <w:r w:rsidRPr="00004D83">
        <w:tab/>
      </w:r>
      <w:r w:rsidRPr="00004D83">
        <w:tab/>
      </w:r>
      <w:r w:rsidRPr="00004D83">
        <w:tab/>
      </w:r>
      <w:r w:rsidRPr="00004D83">
        <w:tab/>
      </w:r>
      <w:r w:rsidRPr="00004D83">
        <w:tab/>
      </w:r>
      <w:r w:rsidRPr="00004D83">
        <w:tab/>
      </w:r>
      <w:r w:rsidRPr="00004D83">
        <w:tab/>
      </w:r>
      <w:r w:rsidRPr="00004D83">
        <w:tab/>
        <w:t>О. А. Масюков</w:t>
      </w:r>
    </w:p>
    <w:p w:rsidR="0031628F" w:rsidRDefault="0031628F">
      <w:pPr>
        <w:spacing w:after="200" w:line="276" w:lineRule="auto"/>
      </w:pPr>
      <w:r>
        <w:br w:type="page"/>
      </w:r>
    </w:p>
    <w:p w:rsidR="0031628F" w:rsidRPr="00004D83" w:rsidRDefault="0031628F" w:rsidP="0031628F">
      <w:pPr>
        <w:jc w:val="right"/>
      </w:pPr>
      <w:r>
        <w:t>Приложение № 3</w:t>
      </w:r>
    </w:p>
    <w:p w:rsidR="0031628F" w:rsidRPr="00004D83" w:rsidRDefault="0031628F" w:rsidP="0031628F">
      <w:pPr>
        <w:ind w:left="5580"/>
        <w:jc w:val="right"/>
      </w:pPr>
      <w:r w:rsidRPr="00004D83">
        <w:t>к решению Новокузнецкого</w:t>
      </w:r>
    </w:p>
    <w:p w:rsidR="0031628F" w:rsidRPr="00004D83" w:rsidRDefault="0031628F" w:rsidP="0031628F">
      <w:pPr>
        <w:ind w:left="5580"/>
        <w:jc w:val="right"/>
      </w:pPr>
      <w:r w:rsidRPr="00004D83">
        <w:t>городского Совета народных депутатов</w:t>
      </w:r>
    </w:p>
    <w:p w:rsidR="0031628F" w:rsidRPr="00004D83" w:rsidRDefault="0031628F" w:rsidP="0031628F">
      <w:pPr>
        <w:jc w:val="right"/>
      </w:pPr>
      <w:r w:rsidRPr="00004D83">
        <w:t>от</w:t>
      </w:r>
      <w:r w:rsidR="00132FA0">
        <w:t xml:space="preserve"> 25.12.2018</w:t>
      </w:r>
      <w:r w:rsidRPr="00004D83">
        <w:t>г. №</w:t>
      </w:r>
      <w:r w:rsidR="00132FA0">
        <w:t>17/148</w:t>
      </w:r>
      <w:r w:rsidRPr="00004D83">
        <w:t xml:space="preserve"> </w:t>
      </w:r>
    </w:p>
    <w:p w:rsidR="0031628F" w:rsidRDefault="0031628F" w:rsidP="0031628F"/>
    <w:p w:rsidR="0031628F" w:rsidRDefault="0031628F" w:rsidP="0031628F">
      <w:pPr>
        <w:spacing w:line="276" w:lineRule="auto"/>
        <w:jc w:val="center"/>
        <w:rPr>
          <w:b/>
        </w:rPr>
      </w:pPr>
      <w:r w:rsidRPr="00004D83">
        <w:rPr>
          <w:b/>
        </w:rPr>
        <w:t xml:space="preserve">Прогнозируемые доходы бюджета </w:t>
      </w:r>
      <w:r>
        <w:rPr>
          <w:b/>
        </w:rPr>
        <w:t xml:space="preserve">Новокузнецкого городского округа </w:t>
      </w:r>
    </w:p>
    <w:p w:rsidR="0031628F" w:rsidRDefault="0031628F" w:rsidP="0031628F">
      <w:pPr>
        <w:spacing w:line="276" w:lineRule="auto"/>
        <w:jc w:val="center"/>
        <w:rPr>
          <w:b/>
        </w:rPr>
      </w:pPr>
      <w:r w:rsidRPr="00004D83">
        <w:rPr>
          <w:b/>
        </w:rPr>
        <w:t>на плановый период 2020 и 2021 годов</w:t>
      </w:r>
    </w:p>
    <w:p w:rsidR="0031628F" w:rsidRPr="00004D83" w:rsidRDefault="0031628F" w:rsidP="0031628F">
      <w:pPr>
        <w:jc w:val="center"/>
        <w:rPr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5171"/>
        <w:gridCol w:w="1276"/>
        <w:gridCol w:w="1276"/>
      </w:tblGrid>
      <w:tr w:rsidR="00302B6E" w:rsidRPr="0031628F" w:rsidTr="00302B6E">
        <w:trPr>
          <w:trHeight w:val="230"/>
        </w:trPr>
        <w:tc>
          <w:tcPr>
            <w:tcW w:w="2200" w:type="dxa"/>
            <w:vMerge w:val="restart"/>
            <w:shd w:val="clear" w:color="auto" w:fill="auto"/>
            <w:vAlign w:val="center"/>
            <w:hideMark/>
          </w:tcPr>
          <w:p w:rsidR="00302B6E" w:rsidRPr="0031628F" w:rsidRDefault="00302B6E" w:rsidP="00302B6E">
            <w:pPr>
              <w:jc w:val="center"/>
              <w:rPr>
                <w:b/>
                <w:color w:val="000000" w:themeColor="text1"/>
              </w:rPr>
            </w:pPr>
            <w:r w:rsidRPr="0031628F">
              <w:rPr>
                <w:b/>
                <w:color w:val="000000" w:themeColor="text1"/>
              </w:rPr>
              <w:t>Код</w:t>
            </w:r>
          </w:p>
        </w:tc>
        <w:tc>
          <w:tcPr>
            <w:tcW w:w="5171" w:type="dxa"/>
            <w:vMerge w:val="restart"/>
            <w:shd w:val="clear" w:color="auto" w:fill="auto"/>
            <w:vAlign w:val="center"/>
            <w:hideMark/>
          </w:tcPr>
          <w:p w:rsidR="00302B6E" w:rsidRPr="0031628F" w:rsidRDefault="00302B6E" w:rsidP="00302B6E">
            <w:pPr>
              <w:jc w:val="center"/>
              <w:rPr>
                <w:b/>
                <w:color w:val="000000" w:themeColor="text1"/>
              </w:rPr>
            </w:pPr>
            <w:r w:rsidRPr="0031628F">
              <w:rPr>
                <w:b/>
              </w:rPr>
              <w:t>Наименование групп, подгрупп, статей, подстатей, элементов, групп подвидов, аналитических групп подвидов классификации доходов бюджетов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02B6E" w:rsidRPr="0031628F" w:rsidRDefault="00302B6E" w:rsidP="00302B6E">
            <w:pPr>
              <w:jc w:val="center"/>
              <w:rPr>
                <w:b/>
                <w:color w:val="000000" w:themeColor="text1"/>
              </w:rPr>
            </w:pPr>
            <w:r w:rsidRPr="0031628F">
              <w:rPr>
                <w:b/>
                <w:color w:val="000000" w:themeColor="text1"/>
              </w:rPr>
              <w:t>2020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02B6E" w:rsidRPr="0031628F" w:rsidRDefault="00302B6E" w:rsidP="00302B6E">
            <w:pPr>
              <w:jc w:val="center"/>
              <w:rPr>
                <w:b/>
                <w:color w:val="000000" w:themeColor="text1"/>
              </w:rPr>
            </w:pPr>
            <w:r w:rsidRPr="0031628F">
              <w:rPr>
                <w:b/>
                <w:color w:val="000000" w:themeColor="text1"/>
              </w:rPr>
              <w:t>2021 год</w:t>
            </w:r>
          </w:p>
        </w:tc>
      </w:tr>
      <w:tr w:rsidR="00302B6E" w:rsidRPr="00173A00" w:rsidTr="00302B6E">
        <w:trPr>
          <w:trHeight w:val="230"/>
        </w:trPr>
        <w:tc>
          <w:tcPr>
            <w:tcW w:w="2200" w:type="dxa"/>
            <w:vMerge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171" w:type="dxa"/>
            <w:vMerge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</w:p>
        </w:tc>
      </w:tr>
      <w:tr w:rsidR="00302B6E" w:rsidRPr="00004D83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004D83" w:rsidRDefault="00302B6E" w:rsidP="00333C92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1 00 00000 00 0000 000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004D83" w:rsidRDefault="00302B6E" w:rsidP="00333C92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НАЛОГОВЫЕ И НЕНАЛОГОВЫЕ  ДОХОДЫ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6 544 096,2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6 544 096,4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173A00">
              <w:rPr>
                <w:b/>
                <w:bCs/>
                <w:color w:val="000000" w:themeColor="text1"/>
              </w:rPr>
              <w:t>1 01 00000 00 0000 000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b/>
                <w:bCs/>
                <w:color w:val="000000" w:themeColor="text1"/>
              </w:rPr>
            </w:pPr>
            <w:r w:rsidRPr="00173A00">
              <w:rPr>
                <w:b/>
                <w:bCs/>
                <w:color w:val="000000" w:themeColor="text1"/>
              </w:rPr>
              <w:t>НАЛОГИ НА ПРИБЫЛЬ, ДОХОДЫ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173A00">
              <w:rPr>
                <w:b/>
                <w:bCs/>
                <w:color w:val="000000" w:themeColor="text1"/>
              </w:rPr>
              <w:t>3 476 626,0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173A00">
              <w:rPr>
                <w:b/>
                <w:bCs/>
                <w:color w:val="000000" w:themeColor="text1"/>
              </w:rPr>
              <w:t>3 742 742,0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1 01 02000 01 0000 110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3 476 626,0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3 742 742,0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1 01 02010 01 0000 110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3 419 218,0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3 685 189,0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1 01 02020 01 0000 110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7B280A" w:rsidP="00333C92">
            <w:pPr>
              <w:rPr>
                <w:color w:val="000000" w:themeColor="text1"/>
              </w:rPr>
            </w:pPr>
            <w:hyperlink r:id="rId23" w:history="1">
              <w:r w:rsidR="00302B6E" w:rsidRPr="00173A00">
                <w:rPr>
                  <w:color w:val="000000" w:themeColor="text1"/>
                </w:rPr>
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</w:r>
            </w:hyperlink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19 934,0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19 980,0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1 01 02030 01 0000 110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7B280A" w:rsidP="00333C92">
            <w:pPr>
              <w:rPr>
                <w:color w:val="000000" w:themeColor="text1"/>
              </w:rPr>
            </w:pPr>
            <w:hyperlink r:id="rId24" w:history="1">
              <w:r w:rsidR="00302B6E" w:rsidRPr="00173A00">
                <w:rPr>
                  <w:color w:val="000000" w:themeColor="text1"/>
                </w:rPr>
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</w:r>
            </w:hyperlink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32 482,0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32 558,0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1 01 02040 01 0000 110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7B280A" w:rsidP="00333C92">
            <w:pPr>
              <w:rPr>
                <w:color w:val="000000" w:themeColor="text1"/>
              </w:rPr>
            </w:pPr>
            <w:hyperlink r:id="rId25" w:history="1">
              <w:r w:rsidR="00302B6E" w:rsidRPr="00173A00">
                <w:rPr>
                  <w:color w:val="000000" w:themeColor="text1"/>
                </w:rPr>
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</w:r>
            </w:hyperlink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4 992,0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5 015,0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173A00">
              <w:rPr>
                <w:b/>
                <w:bCs/>
                <w:color w:val="000000" w:themeColor="text1"/>
              </w:rPr>
              <w:t>1 03 00000 00 0000 000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b/>
                <w:bCs/>
                <w:color w:val="000000" w:themeColor="text1"/>
              </w:rPr>
            </w:pPr>
            <w:r w:rsidRPr="00173A00">
              <w:rPr>
                <w:b/>
                <w:bCs/>
                <w:color w:val="000000" w:themeColor="text1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173A00">
              <w:rPr>
                <w:b/>
                <w:bCs/>
                <w:color w:val="000000" w:themeColor="text1"/>
              </w:rPr>
              <w:t>46 927,9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173A00">
              <w:rPr>
                <w:b/>
                <w:bCs/>
                <w:color w:val="000000" w:themeColor="text1"/>
              </w:rPr>
              <w:t>67 201,6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1 03 02000 01 0000 110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46 927,9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67 201,6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1 03 02230 01 0000 110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17 005,4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24 304,0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1 03 02240 01 0000 110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112,3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155,6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1 03 02250 01 0000 110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32 973,6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47 143,1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1 03 02260 01 0000 110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-3 163,4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-4 401,1</w:t>
            </w:r>
          </w:p>
        </w:tc>
      </w:tr>
      <w:tr w:rsidR="00302B6E" w:rsidRPr="00004D83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004D83" w:rsidRDefault="00302B6E" w:rsidP="00333C92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1 05 00000 00 0000 000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004D83" w:rsidRDefault="00302B6E" w:rsidP="00333C92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НАЛОГИ НА СОВОКУПНЫЙ ДОХОД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715 835,0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388 935,0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1 05 01000 01 0000 110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369 000,0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374 000,0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1 05 01010 01 0000 110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273 000,0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277 000,0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1 05 01011 01 0000 110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273 000,0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277 000,0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1 05 01020 01 0000 110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96 000,0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97 000,0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1 05 01021 01 0000 110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96 000,0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97 000,0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1 05 02000 02 0000 110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335 000,0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1 05 02010 02 0000 110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335 000,0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1 05 03000 01 0000 110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35,0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1 05 03010 01 0000 110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35,0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1 05 04000 02 0000 110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11 800,0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14 900,0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1 05 04010 02 0000 110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11 800,0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14 900,0</w:t>
            </w:r>
          </w:p>
        </w:tc>
      </w:tr>
      <w:tr w:rsidR="00302B6E" w:rsidRPr="00004D83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004D83" w:rsidRDefault="00302B6E" w:rsidP="00333C92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1 06 00000 00 0000 000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004D83" w:rsidRDefault="00302B6E" w:rsidP="00333C92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НАЛОГИ НА ИМУЩЕСТВО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1 488 150,0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1 508 100,0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1 06 01000 04 0000 110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87 000,0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92 500,0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1 06 01020 04 0000 110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87 000,0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92 500,0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1 06 04000 02 0000 110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Транспортный налог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22 150,00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22 600,00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1 06 04011 02 0000 110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Транспортный налог с организаций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5 094,5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5 198,0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1 06 04012 02 0000 110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Транспортный налог с физических лиц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17 055,5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17 402,0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1 06 06000 00 0000 110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1 379 000,0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1 393 000,0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1 06 06030 04 0000 110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Земельный налог с организаций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1 332 160,0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1 346 060,0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1 06 06032 04 0000 110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1 332 160,0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1 346 060,0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1 06 06040 04 0000 110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Земельный налог с физических лиц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46 840,0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46 940,0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1 06 06042 04 0000 110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46 840,0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46 940,0</w:t>
            </w:r>
          </w:p>
        </w:tc>
      </w:tr>
      <w:tr w:rsidR="00302B6E" w:rsidRPr="00004D83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004D83" w:rsidRDefault="00302B6E" w:rsidP="00333C92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1 08 00000 00 0000 000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004D83" w:rsidRDefault="00302B6E" w:rsidP="00333C92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139 879,9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143 392,8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1 08 03000 01 0000 110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82 000,0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85 000,0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1 08 03010 01 0000 110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82 000,0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85 000,0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1 08 06000 01 0000 110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1 970,0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1 970,0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1 08 07000 01 0000 110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55 909,9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56 422,8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1 08 07010 01 0000 110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1 08 07010 01 8000 110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 (при обращении через многофункциональные центры)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1 08 07020 01 0000 110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50 790,9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51 298,8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1 08 07020 01 8000 110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   (при обращении через многофункциональные центры)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50 790,9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51 298,8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1 08 07100 01 0000 110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2 157,0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2 157,0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1 08 07100 01 8000 110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выдачу и обмен паспорта гражданина Российской Федерации (при обращении через многофункциональные центры)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2 157,0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2 157,0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1 08 07140 01 0000 110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1 200,0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1 08 07141 01 0000 110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1 200,0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1 08 07141 01 8000 110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  (при обращении через многофункциональные центры)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1 200,0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1 08 07150 01 0000 110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165,0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170,0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1 08 07170 01 0000 110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1 552,0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1 552,0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1 08 07300 01 0000 110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35,0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1 08 07310 01 0000 110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повторную выдачу свидетельства о постановке на учет в налоговом органе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35,0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1 08 07310 01 8000 110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Государственная пошлина за повторную выдачу свидетельства о постановке на учет в налоговом органе  (при обращении через многофункциональные центры)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35,0</w:t>
            </w:r>
          </w:p>
        </w:tc>
      </w:tr>
      <w:tr w:rsidR="00302B6E" w:rsidRPr="00004D83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004D83" w:rsidRDefault="00302B6E" w:rsidP="00333C92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1 09 00000 00 0000 000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004D83" w:rsidRDefault="00302B6E" w:rsidP="00333C92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1,0</w:t>
            </w:r>
          </w:p>
        </w:tc>
      </w:tr>
      <w:tr w:rsidR="00302B6E" w:rsidRPr="00004D83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004D83" w:rsidRDefault="00302B6E" w:rsidP="00333C92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1 11 00000 00 0000 000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004D83" w:rsidRDefault="00302B6E" w:rsidP="00333C92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473 563,0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489 993,0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1 11 05000 00 0000 120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413 156,0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427 450,0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1 11 05010 00 0000 120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358 156,0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372 450,0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1 11 05012 04 0000 120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358 156,0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372 450,0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1 11 05070 00 0000 120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55 000,0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55 000,0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1 11 05074 04 0000 120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55 000,0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55 000,0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1 11 07000 00 0000 120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1 11 07010 00 0000 120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1 11 07014 04 0000 120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500,0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1 11 09000 00 0000 120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59 907,0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62 043,0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1 11 09040 00 0000 120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59 907,0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62 043,0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1 11 09044 04 0000 120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D52181">
            <w:pPr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59 907,0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62 043,0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1 11 09044 04 0002 120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плата за социальный наем)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8 374,0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8 757,0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1 11 09044 04 0003 120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плата за размещение наружной рекламы)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7 894,0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7 894,0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1 11 09044 04 0004 120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плата за коммерческий  наем)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11 386,0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11 849,0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1 11 09044 04 0005 120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плата за размещение нестационарных объектов)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32 253,0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bCs/>
                <w:color w:val="000000" w:themeColor="text1"/>
              </w:rPr>
            </w:pPr>
            <w:r w:rsidRPr="00173A00">
              <w:rPr>
                <w:bCs/>
                <w:color w:val="000000" w:themeColor="text1"/>
              </w:rPr>
              <w:t>33 543,0</w:t>
            </w:r>
          </w:p>
        </w:tc>
      </w:tr>
      <w:tr w:rsidR="00302B6E" w:rsidRPr="00004D83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004D83" w:rsidRDefault="00302B6E" w:rsidP="00333C92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1 12 00000 00 0000 000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004D83" w:rsidRDefault="00302B6E" w:rsidP="00333C92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79 251,7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79 251,7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1 12 01000 01 0000 120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79 251,7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79 251,7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1 12 01010 01 0000 120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35 818,4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35 818,4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1 12 01030 01 0000 120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32 843,3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32 843,3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1 12 01040 01 0000 120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10 590,0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10 590,0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1 12 01041 01 0000 120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Плата за размещение отходов производства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10 490,0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10 490,0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1 12 01042 01 0000 120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BC5A73" w:rsidRDefault="00BC5A73" w:rsidP="00BC5A7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Плата за размещение твердых коммунальных отходов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100,0</w:t>
            </w:r>
          </w:p>
        </w:tc>
      </w:tr>
      <w:tr w:rsidR="00302B6E" w:rsidRPr="00004D83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004D83" w:rsidRDefault="00302B6E" w:rsidP="00333C92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1 13 00000 00 0000 000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004D83" w:rsidRDefault="00302B6E" w:rsidP="00E7715D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ДО</w:t>
            </w:r>
            <w:r w:rsidR="00E7715D">
              <w:rPr>
                <w:b/>
                <w:bCs/>
                <w:color w:val="000000" w:themeColor="text1"/>
              </w:rPr>
              <w:t xml:space="preserve">ХОДЫ ОТ ОКАЗАНИЯ ПЛАТНЫХ УСЛУГ </w:t>
            </w:r>
            <w:r w:rsidRPr="00004D83">
              <w:rPr>
                <w:b/>
                <w:bCs/>
                <w:color w:val="000000" w:themeColor="text1"/>
              </w:rPr>
              <w:t>И КОМПЕНСАЦИИ ЗАТРАТ ГОСУДАРСТВА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38 770,4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38 801,4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1 13 01070 00 0000 130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оказания информационных услуг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780,0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811,0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1 13 01074 04 0000 130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780,0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811,0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1 13 01990 00 0000 130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17 607,4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17 607,4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1 13 01994 04 0000 130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17 607,4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17 607,4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1 13 02060 00 0000 130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2 668,0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2 668,0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1 13 02064 04 0000 130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2 668,0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2 668,0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1 13 02990 00 0000 130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17 715,0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17 715,0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1 13 02994 04 0000 130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17 715,0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17 715,0</w:t>
            </w:r>
          </w:p>
        </w:tc>
      </w:tr>
      <w:tr w:rsidR="00302B6E" w:rsidRPr="00004D83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004D83" w:rsidRDefault="00302B6E" w:rsidP="00333C92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1 14 00000 00 0000 000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004D83" w:rsidRDefault="00302B6E" w:rsidP="00333C92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15 000,0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1 14 02000 00 0000 000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10 000,0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1 14 02040 04 0000 410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10 000,0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1 14 02043 04 0000 410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10 000,0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1 14 06000 00 0000 430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5 000,0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1 14 06012 04 0000 430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5 000,0</w:t>
            </w:r>
          </w:p>
        </w:tc>
      </w:tr>
      <w:tr w:rsidR="00302B6E" w:rsidRPr="00004D83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004D83" w:rsidRDefault="00302B6E" w:rsidP="00333C92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1 16 00000 00 0000 000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004D83" w:rsidRDefault="00302B6E" w:rsidP="00333C92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70 091,3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70 677,9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1 16 03000 00 0000 140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1 16 03010 01 0000 140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1 875,0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1 875,0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1 16 03030 01 0000 140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125,0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125,0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1 16 06000 01 0000 140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1 16 08000 01 0000 140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1 646,0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1 636,0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1 16 08010 01 0000 140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1 286,0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1 286,0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1 16 08020 01 0000 140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350,0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1 16 23000 00 0000 140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1 16 23040 04 0000 140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1 16 25000 01 0000 140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751,0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791,0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1 16 25050 01 0000 140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251,0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241,0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1 16 25060 01 0000 140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550,0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1 16 28000 01 0000 140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3 495,0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3 295,0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1 16 30000 01 0000 140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15 215,0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15 215,0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1 16 30013 01 0000 140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9 920,0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9 920,0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1 16 30030 01 0000 140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5 295,0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5 295,0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1 16 32000 00 0000 140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45,0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1 16 32000 04 0000 140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45,0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1 16 33000 00 0000 140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116,0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1 16 33040 04 0000 140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116,0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1 16 37000 00 0000 140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5 750,0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5 750,0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1 16 37030 04 0000 140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Поступления сумм в возмещение вреда, причиняемого автомобильным дорогам  местного значения транспортными средствами, осуществляющим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5 750,0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5 750,0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1 16 43000 01 0000 140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7B280A" w:rsidP="00333C92">
            <w:pPr>
              <w:rPr>
                <w:color w:val="000000" w:themeColor="text1"/>
              </w:rPr>
            </w:pPr>
            <w:hyperlink r:id="rId26" w:history="1">
              <w:r w:rsidR="00302B6E" w:rsidRPr="00173A00">
                <w:rPr>
                  <w:color w:val="000000" w:themeColor="text1"/>
                </w:rPr>
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</w:r>
            </w:hyperlink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1 575,0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1 575,0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1 16 51000 02 0000 140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1 150,0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1 16 51020 02 0000 140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1 150,0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1 16 90000 00 0000 140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38 218,3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38 974,9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1 16 90040 04 0000 140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38 218,3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38 974,9</w:t>
            </w:r>
          </w:p>
        </w:tc>
      </w:tr>
      <w:tr w:rsidR="00302B6E" w:rsidRPr="00004D83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004D83" w:rsidRDefault="00302B6E" w:rsidP="00333C92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2 00 00000 00 0000 000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004D83" w:rsidRDefault="00302B6E" w:rsidP="00333C92">
            <w:pPr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11 056 312,4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10 690 875,6</w:t>
            </w:r>
          </w:p>
        </w:tc>
      </w:tr>
      <w:tr w:rsidR="00302B6E" w:rsidRPr="00004D83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004D83" w:rsidRDefault="00302B6E" w:rsidP="00333C92">
            <w:pPr>
              <w:jc w:val="center"/>
              <w:rPr>
                <w:b/>
                <w:color w:val="000000" w:themeColor="text1"/>
              </w:rPr>
            </w:pPr>
            <w:r w:rsidRPr="00004D83">
              <w:rPr>
                <w:b/>
                <w:color w:val="000000" w:themeColor="text1"/>
              </w:rPr>
              <w:t>2 02 00000 00 0000 000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004D83" w:rsidRDefault="0068341C" w:rsidP="00333C92">
            <w:pPr>
              <w:rPr>
                <w:b/>
                <w:bCs/>
                <w:color w:val="000000" w:themeColor="text1"/>
              </w:rPr>
            </w:pPr>
            <w:r w:rsidRPr="0068341C">
              <w:rPr>
                <w:b/>
                <w:bCs/>
                <w:color w:val="000000" w:themeColor="text1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11 019 264,4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10 653 827,6</w:t>
            </w:r>
          </w:p>
        </w:tc>
      </w:tr>
      <w:tr w:rsidR="00302B6E" w:rsidRPr="0068341C" w:rsidTr="0068341C">
        <w:trPr>
          <w:trHeight w:val="405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68341C" w:rsidRDefault="00302B6E" w:rsidP="00333C92">
            <w:pPr>
              <w:jc w:val="center"/>
              <w:rPr>
                <w:color w:val="000000" w:themeColor="text1"/>
              </w:rPr>
            </w:pPr>
            <w:r w:rsidRPr="0068341C">
              <w:rPr>
                <w:color w:val="000000" w:themeColor="text1"/>
              </w:rPr>
              <w:t>2 02 10000 00 0000 150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68341C" w:rsidRDefault="00302B6E" w:rsidP="00333C92">
            <w:pPr>
              <w:rPr>
                <w:bCs/>
                <w:color w:val="000000" w:themeColor="text1"/>
              </w:rPr>
            </w:pPr>
            <w:r w:rsidRPr="0068341C">
              <w:rPr>
                <w:bCs/>
                <w:color w:val="000000" w:themeColor="text1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68341C" w:rsidRDefault="00302B6E" w:rsidP="00333C92">
            <w:pPr>
              <w:jc w:val="center"/>
              <w:rPr>
                <w:bCs/>
                <w:color w:val="000000" w:themeColor="text1"/>
              </w:rPr>
            </w:pPr>
            <w:r w:rsidRPr="0068341C">
              <w:rPr>
                <w:bCs/>
                <w:color w:val="000000" w:themeColor="text1"/>
              </w:rPr>
              <w:t>1 223 511,0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68341C" w:rsidRDefault="00302B6E" w:rsidP="00333C92">
            <w:pPr>
              <w:jc w:val="center"/>
              <w:rPr>
                <w:bCs/>
                <w:color w:val="000000" w:themeColor="text1"/>
              </w:rPr>
            </w:pPr>
            <w:r w:rsidRPr="0068341C">
              <w:rPr>
                <w:bCs/>
                <w:color w:val="000000" w:themeColor="text1"/>
              </w:rPr>
              <w:t>883 701,0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2 02 15001 00 0000 150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1 223 511,0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883 701,0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2 02 15001 04 0000 150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1 223 511,0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883 701,0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2 02 15001 04 0000 150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74580C" w:rsidP="00333C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  <w:r w:rsidRPr="0074580C">
              <w:rPr>
                <w:color w:val="000000" w:themeColor="text1"/>
              </w:rPr>
              <w:t xml:space="preserve">ыравнивание бюджетной обеспеченности поселений в рамках подпрограммы </w:t>
            </w:r>
            <w:r w:rsidR="00961787" w:rsidRPr="00961787">
              <w:rPr>
                <w:color w:val="000000" w:themeColor="text1"/>
              </w:rPr>
              <w:t>"</w:t>
            </w:r>
            <w:r w:rsidRPr="0074580C">
              <w:rPr>
                <w:color w:val="000000" w:themeColor="text1"/>
              </w:rPr>
              <w:t>Обеспечение сбалансированности и устойчивости бюджетной системы Кемеровской области</w:t>
            </w:r>
            <w:r w:rsidR="00961787" w:rsidRPr="00961787">
              <w:rPr>
                <w:color w:val="000000" w:themeColor="text1"/>
              </w:rPr>
              <w:t>"</w:t>
            </w:r>
            <w:r w:rsidRPr="0074580C">
              <w:rPr>
                <w:color w:val="000000" w:themeColor="text1"/>
              </w:rPr>
              <w:t xml:space="preserve"> государственной </w:t>
            </w:r>
            <w:hyperlink r:id="rId27" w:history="1">
              <w:r w:rsidRPr="0074580C">
                <w:rPr>
                  <w:color w:val="000000" w:themeColor="text1"/>
                </w:rPr>
                <w:t>программы</w:t>
              </w:r>
            </w:hyperlink>
            <w:r w:rsidRPr="0074580C">
              <w:rPr>
                <w:color w:val="000000" w:themeColor="text1"/>
              </w:rPr>
              <w:t xml:space="preserve"> Кемеровской области </w:t>
            </w:r>
            <w:r w:rsidR="00961787" w:rsidRPr="00961787">
              <w:rPr>
                <w:color w:val="000000" w:themeColor="text1"/>
              </w:rPr>
              <w:t>"</w:t>
            </w:r>
            <w:r w:rsidRPr="0074580C">
              <w:rPr>
                <w:color w:val="000000" w:themeColor="text1"/>
              </w:rPr>
              <w:t>Управление государственными финансами Кузбасса</w:t>
            </w:r>
            <w:r w:rsidR="00961787" w:rsidRPr="00961787">
              <w:rPr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24 508,0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24 596,0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2 02 15001 04 0000 150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147E15" w:rsidP="00333C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  <w:r w:rsidRPr="0074580C">
              <w:rPr>
                <w:color w:val="000000" w:themeColor="text1"/>
              </w:rPr>
              <w:t xml:space="preserve">ыравнивание бюджетной обеспеченности муниципальных районов (городских округов) в рамках подпрограммы </w:t>
            </w:r>
            <w:r w:rsidR="00961787" w:rsidRPr="00961787">
              <w:rPr>
                <w:color w:val="000000" w:themeColor="text1"/>
              </w:rPr>
              <w:t>"</w:t>
            </w:r>
            <w:r w:rsidRPr="0074580C">
              <w:rPr>
                <w:color w:val="000000" w:themeColor="text1"/>
              </w:rPr>
              <w:t>Обеспечение сбалансированности и устойчивости бюджетной системы Кемеровской области</w:t>
            </w:r>
            <w:r w:rsidR="00961787" w:rsidRPr="00961787">
              <w:rPr>
                <w:color w:val="000000" w:themeColor="text1"/>
              </w:rPr>
              <w:t>"</w:t>
            </w:r>
            <w:r w:rsidRPr="0074580C">
              <w:rPr>
                <w:color w:val="000000" w:themeColor="text1"/>
              </w:rPr>
              <w:t xml:space="preserve"> государственной </w:t>
            </w:r>
            <w:hyperlink r:id="rId28" w:history="1">
              <w:r w:rsidRPr="0074580C">
                <w:rPr>
                  <w:color w:val="000000" w:themeColor="text1"/>
                </w:rPr>
                <w:t>программы</w:t>
              </w:r>
            </w:hyperlink>
            <w:r w:rsidRPr="0074580C">
              <w:rPr>
                <w:color w:val="000000" w:themeColor="text1"/>
              </w:rPr>
              <w:t xml:space="preserve"> Кемеровской области </w:t>
            </w:r>
            <w:r w:rsidR="00961787" w:rsidRPr="00961787">
              <w:rPr>
                <w:color w:val="000000" w:themeColor="text1"/>
              </w:rPr>
              <w:t>"</w:t>
            </w:r>
            <w:r w:rsidRPr="0074580C">
              <w:rPr>
                <w:color w:val="000000" w:themeColor="text1"/>
              </w:rPr>
              <w:t>Управление государственными финансами Кузбасса</w:t>
            </w:r>
            <w:r w:rsidR="00961787" w:rsidRPr="00961787">
              <w:rPr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1 199 003,0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859 105,0</w:t>
            </w:r>
          </w:p>
        </w:tc>
      </w:tr>
      <w:tr w:rsidR="00302B6E" w:rsidRPr="0068341C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68341C" w:rsidRDefault="00302B6E" w:rsidP="00333C92">
            <w:pPr>
              <w:jc w:val="center"/>
              <w:rPr>
                <w:color w:val="000000" w:themeColor="text1"/>
              </w:rPr>
            </w:pPr>
            <w:r w:rsidRPr="0068341C">
              <w:rPr>
                <w:color w:val="000000" w:themeColor="text1"/>
              </w:rPr>
              <w:t>2 02 20000 00 0000 150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68341C" w:rsidRDefault="00E574AD" w:rsidP="00E574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68341C">
              <w:rPr>
                <w:rFonts w:eastAsiaTheme="minorHAnsi"/>
                <w:bCs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68341C" w:rsidRDefault="00302B6E" w:rsidP="00333C92">
            <w:pPr>
              <w:jc w:val="center"/>
              <w:rPr>
                <w:bCs/>
                <w:color w:val="000000" w:themeColor="text1"/>
              </w:rPr>
            </w:pPr>
            <w:r w:rsidRPr="0068341C">
              <w:rPr>
                <w:bCs/>
                <w:color w:val="000000" w:themeColor="text1"/>
              </w:rPr>
              <w:t>1 084 273,1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68341C" w:rsidRDefault="00302B6E" w:rsidP="00333C92">
            <w:pPr>
              <w:jc w:val="center"/>
              <w:rPr>
                <w:bCs/>
                <w:color w:val="000000" w:themeColor="text1"/>
              </w:rPr>
            </w:pPr>
            <w:r w:rsidRPr="0068341C">
              <w:rPr>
                <w:bCs/>
                <w:color w:val="000000" w:themeColor="text1"/>
              </w:rPr>
              <w:t>1 033 762,2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2 02 20041 00 0000 150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880 267,5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880 267,5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2 02 20041 04 0000 150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880 267,5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880 267,5</w:t>
            </w:r>
          </w:p>
        </w:tc>
      </w:tr>
      <w:tr w:rsidR="00B97AF0" w:rsidRPr="0087264B" w:rsidTr="004536A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B97AF0" w:rsidRPr="0087264B" w:rsidRDefault="00007335" w:rsidP="004536AF">
            <w:pPr>
              <w:jc w:val="center"/>
              <w:rPr>
                <w:color w:val="000000" w:themeColor="text1"/>
                <w:highlight w:val="yellow"/>
              </w:rPr>
            </w:pPr>
            <w:r w:rsidRPr="00007335">
              <w:rPr>
                <w:color w:val="000000" w:themeColor="text1"/>
              </w:rPr>
              <w:t>2 02 27112 00 0000 150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B97AF0" w:rsidRPr="00007335" w:rsidRDefault="00007335" w:rsidP="000073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97AF0" w:rsidRPr="00007335" w:rsidRDefault="00B97AF0" w:rsidP="004536AF">
            <w:pPr>
              <w:jc w:val="center"/>
              <w:rPr>
                <w:color w:val="000000" w:themeColor="text1"/>
              </w:rPr>
            </w:pPr>
            <w:r w:rsidRPr="0000733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97AF0" w:rsidRPr="00007335" w:rsidRDefault="00B97AF0" w:rsidP="004536AF">
            <w:pPr>
              <w:jc w:val="center"/>
              <w:rPr>
                <w:color w:val="000000" w:themeColor="text1"/>
              </w:rPr>
            </w:pPr>
            <w:r w:rsidRPr="00007335">
              <w:rPr>
                <w:color w:val="000000" w:themeColor="text1"/>
              </w:rPr>
              <w:t>22 500,0</w:t>
            </w:r>
          </w:p>
        </w:tc>
      </w:tr>
      <w:tr w:rsidR="00B97AF0" w:rsidRPr="00173A00" w:rsidTr="004536AF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B97AF0" w:rsidRPr="0087264B" w:rsidRDefault="00007335" w:rsidP="004536AF">
            <w:pPr>
              <w:jc w:val="center"/>
              <w:rPr>
                <w:color w:val="000000" w:themeColor="text1"/>
                <w:highlight w:val="yellow"/>
              </w:rPr>
            </w:pPr>
            <w:r w:rsidRPr="00007335">
              <w:rPr>
                <w:color w:val="000000" w:themeColor="text1"/>
              </w:rPr>
              <w:t>2 02 27112 04 0000 150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B97AF0" w:rsidRPr="00007335" w:rsidRDefault="00007335" w:rsidP="0000733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97AF0" w:rsidRPr="00007335" w:rsidRDefault="00B97AF0" w:rsidP="004536AF">
            <w:pPr>
              <w:jc w:val="center"/>
              <w:rPr>
                <w:color w:val="000000" w:themeColor="text1"/>
              </w:rPr>
            </w:pPr>
            <w:r w:rsidRPr="0000733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97AF0" w:rsidRPr="00007335" w:rsidRDefault="00B97AF0" w:rsidP="004536AF">
            <w:pPr>
              <w:jc w:val="center"/>
              <w:rPr>
                <w:color w:val="000000" w:themeColor="text1"/>
              </w:rPr>
            </w:pPr>
            <w:r w:rsidRPr="00007335">
              <w:rPr>
                <w:color w:val="000000" w:themeColor="text1"/>
              </w:rPr>
              <w:t>22 500,0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2 02 25232 00 0000 150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101 205,6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73 255,2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2 02 25232 04 0000 150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Субсидии бюджетам</w:t>
            </w:r>
            <w:r>
              <w:rPr>
                <w:color w:val="000000" w:themeColor="text1"/>
              </w:rPr>
              <w:t xml:space="preserve"> городских округов</w:t>
            </w:r>
            <w:r w:rsidRPr="00173A00">
              <w:rPr>
                <w:color w:val="000000" w:themeColor="text1"/>
              </w:rPr>
              <w:t xml:space="preserve"> на создание дополнительных мест для детей в возрасте от 1,5 до 3 лет в образовательных организациях, осуществляющих образовательную деятельность</w:t>
            </w:r>
            <w:r w:rsidR="00090F6E">
              <w:rPr>
                <w:color w:val="000000" w:themeColor="text1"/>
              </w:rPr>
              <w:t xml:space="preserve"> </w:t>
            </w:r>
            <w:r w:rsidRPr="00173A00">
              <w:rPr>
                <w:color w:val="000000" w:themeColor="text1"/>
              </w:rPr>
              <w:t xml:space="preserve"> по образовательным программам дошкольного образования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101 205,6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73 255,2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2 02 29999 00 0000 150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субсидии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102 800,0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57 739,5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2 02 29999 04 0000 150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субсидии бюджетам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102 800,0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57 739,5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2 02 29999 04 0000 150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C73567" w:rsidP="00333C92">
            <w:pPr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Реализация мер в области государственной молодежной политики</w:t>
            </w:r>
            <w:r>
              <w:rPr>
                <w:iCs/>
                <w:color w:val="000000" w:themeColor="text1"/>
              </w:rPr>
              <w:t xml:space="preserve"> </w:t>
            </w:r>
            <w:r>
              <w:rPr>
                <w:rFonts w:eastAsiaTheme="minorHAnsi"/>
                <w:lang w:eastAsia="en-US"/>
              </w:rPr>
              <w:t xml:space="preserve">в рамках подпрограммы </w:t>
            </w:r>
            <w:r w:rsidR="00162774" w:rsidRPr="000466C6">
              <w:rPr>
                <w:iCs/>
                <w:color w:val="000000" w:themeColor="text1"/>
              </w:rPr>
              <w:t>"</w:t>
            </w:r>
            <w:r w:rsidRPr="00AD4308">
              <w:rPr>
                <w:iCs/>
                <w:color w:val="000000" w:themeColor="text1"/>
              </w:rPr>
              <w:t>Молодежная политика</w:t>
            </w:r>
            <w:r w:rsidR="00162774" w:rsidRPr="000466C6">
              <w:rPr>
                <w:iCs/>
                <w:color w:val="000000" w:themeColor="text1"/>
              </w:rPr>
              <w:t>"</w:t>
            </w:r>
            <w:r w:rsidRPr="00C73567">
              <w:rPr>
                <w:iCs/>
                <w:color w:val="000000" w:themeColor="text1"/>
              </w:rPr>
              <w:t xml:space="preserve"> г</w:t>
            </w:r>
            <w:r w:rsidRPr="00AD4308">
              <w:rPr>
                <w:iCs/>
                <w:color w:val="000000" w:themeColor="text1"/>
              </w:rPr>
              <w:t>осударственн</w:t>
            </w:r>
            <w:r w:rsidRPr="00C73567">
              <w:rPr>
                <w:iCs/>
                <w:color w:val="000000" w:themeColor="text1"/>
              </w:rPr>
              <w:t xml:space="preserve">ой </w:t>
            </w:r>
            <w:r w:rsidRPr="00AD4308">
              <w:rPr>
                <w:iCs/>
                <w:color w:val="000000" w:themeColor="text1"/>
              </w:rPr>
              <w:t>программ</w:t>
            </w:r>
            <w:r w:rsidRPr="00C73567">
              <w:rPr>
                <w:iCs/>
                <w:color w:val="000000" w:themeColor="text1"/>
              </w:rPr>
              <w:t>ы</w:t>
            </w:r>
            <w:r w:rsidRPr="00AD4308">
              <w:rPr>
                <w:iCs/>
                <w:color w:val="000000" w:themeColor="text1"/>
              </w:rPr>
              <w:t xml:space="preserve"> Кемеровской области</w:t>
            </w:r>
            <w:r>
              <w:rPr>
                <w:iCs/>
                <w:color w:val="000000" w:themeColor="text1"/>
              </w:rPr>
              <w:t xml:space="preserve"> </w:t>
            </w:r>
            <w:r w:rsidR="00162774" w:rsidRPr="000466C6">
              <w:rPr>
                <w:iCs/>
                <w:color w:val="000000" w:themeColor="text1"/>
              </w:rPr>
              <w:t>"</w:t>
            </w:r>
            <w:r w:rsidRPr="00AD4308">
              <w:rPr>
                <w:iCs/>
                <w:color w:val="000000" w:themeColor="text1"/>
              </w:rPr>
              <w:t>Молодежь, спорт и туризм Кузбасса</w:t>
            </w:r>
            <w:r w:rsidR="00162774" w:rsidRPr="000466C6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530,5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2 02 29999 04 0000 150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EB7F53" w:rsidP="00333C92">
            <w:pPr>
              <w:rPr>
                <w:iCs/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>Организация круглогодичного отдыха, оздоровления и занятости обучающихся в рамках подпрограммы "Развитие дошкольного, общего образования и дополнительного образования детей" государственной программы Кемеровской области "Развитие системы образования Кузбасса"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29 037,0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29 037,0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2 02 29999 04 0000 150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162774" w:rsidP="00333C92">
            <w:pPr>
              <w:rPr>
                <w:iCs/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>Развитие единого образовательного пространства, повышение качества образовательных результатов в рамках подпрограммы "Развитие дошкольного, общего образования и дополнительного образования детей" государственной программы Кемеровской области "Развитие системы образования Кузбасса"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2 170,0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2 170,0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2 02 29999 04 0000 150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EB7F53" w:rsidP="00333C92">
            <w:pPr>
              <w:rPr>
                <w:iCs/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>Адресная социальная поддержка участников образовательного процесса в рамках подпрограммы "Социальные гарантии в системе образования" государственной программы Кемеровской области "Развитие системы образования Кузбасса"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3 495,0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3 495,0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2 02 29999 04 0000 150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602D7C" w:rsidP="00333C92">
            <w:pPr>
              <w:rPr>
                <w:iCs/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>Ежемесячные выплаты стимулирующего характера работникам муниципальных библиотек, музеев и культурно-досуговых учреждений в рамках подпрограммы "Развитие культуры" государственной программы Кемеровской области "Культура Кузбасса"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22 507,0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22 507,0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2 02 29999 04 0000 150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Строительство, реконструкция и капитальный ремонт объектов физической культуры и спорта</w:t>
            </w:r>
            <w:r w:rsidR="00602D7C">
              <w:rPr>
                <w:iCs/>
                <w:color w:val="000000" w:themeColor="text1"/>
              </w:rPr>
              <w:t xml:space="preserve"> </w:t>
            </w:r>
            <w:r w:rsidR="00602D7C">
              <w:rPr>
                <w:rFonts w:eastAsiaTheme="minorHAnsi"/>
                <w:lang w:eastAsia="en-US"/>
              </w:rPr>
              <w:t>в рамках подпрограммы "</w:t>
            </w:r>
            <w:r w:rsidR="00602D7C" w:rsidRPr="00697355">
              <w:rPr>
                <w:iCs/>
                <w:color w:val="000000" w:themeColor="text1"/>
              </w:rPr>
              <w:t>Физическая культура и спорт</w:t>
            </w:r>
            <w:r w:rsidR="00602D7C">
              <w:rPr>
                <w:rFonts w:eastAsiaTheme="minorHAnsi"/>
                <w:lang w:eastAsia="en-US"/>
              </w:rPr>
              <w:t>"</w:t>
            </w:r>
            <w:r w:rsidR="00602D7C" w:rsidRPr="00602D7C">
              <w:rPr>
                <w:iCs/>
                <w:color w:val="000000" w:themeColor="text1"/>
              </w:rPr>
              <w:t xml:space="preserve"> государственной программы Кемеровской области </w:t>
            </w:r>
            <w:r w:rsidR="00602D7C">
              <w:rPr>
                <w:rFonts w:eastAsiaTheme="minorHAnsi"/>
                <w:lang w:eastAsia="en-US"/>
              </w:rPr>
              <w:t>"</w:t>
            </w:r>
            <w:r w:rsidR="00602D7C" w:rsidRPr="00697355">
              <w:rPr>
                <w:iCs/>
                <w:color w:val="000000" w:themeColor="text1"/>
              </w:rPr>
              <w:t>Молодежь, спорт и туризм Кузбасса</w:t>
            </w:r>
            <w:r w:rsidR="00602D7C">
              <w:rPr>
                <w:rFonts w:eastAsiaTheme="minorHAnsi"/>
                <w:lang w:eastAsia="en-US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45 060,5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</w:tr>
      <w:tr w:rsidR="00302B6E" w:rsidRPr="0068341C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68341C" w:rsidRDefault="00302B6E" w:rsidP="00333C92">
            <w:pPr>
              <w:jc w:val="center"/>
              <w:rPr>
                <w:color w:val="000000" w:themeColor="text1"/>
              </w:rPr>
            </w:pPr>
            <w:r w:rsidRPr="0068341C">
              <w:rPr>
                <w:color w:val="000000" w:themeColor="text1"/>
              </w:rPr>
              <w:t>2 02 30000 00 0000 150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68341C" w:rsidRDefault="00302B6E" w:rsidP="00333C92">
            <w:pPr>
              <w:rPr>
                <w:bCs/>
                <w:color w:val="000000" w:themeColor="text1"/>
              </w:rPr>
            </w:pPr>
            <w:r w:rsidRPr="0068341C">
              <w:rPr>
                <w:bCs/>
                <w:color w:val="000000" w:themeColor="text1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68341C" w:rsidRDefault="00302B6E" w:rsidP="00333C92">
            <w:pPr>
              <w:jc w:val="center"/>
              <w:rPr>
                <w:bCs/>
                <w:color w:val="000000" w:themeColor="text1"/>
              </w:rPr>
            </w:pPr>
            <w:r w:rsidRPr="0068341C">
              <w:rPr>
                <w:bCs/>
                <w:color w:val="000000" w:themeColor="text1"/>
              </w:rPr>
              <w:t>8 711 480,3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68341C" w:rsidRDefault="00302B6E" w:rsidP="00333C92">
            <w:pPr>
              <w:jc w:val="center"/>
              <w:rPr>
                <w:bCs/>
                <w:color w:val="000000" w:themeColor="text1"/>
              </w:rPr>
            </w:pPr>
            <w:r w:rsidRPr="0068341C">
              <w:rPr>
                <w:bCs/>
                <w:color w:val="000000" w:themeColor="text1"/>
              </w:rPr>
              <w:t>8 736 364,4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2 02 30013 00 0000 150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21 732,0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21 732,0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2 02 30013 04 0000 150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21 732,0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21 732,0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2 02 30022 00 0000 150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173 848,0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173 848,0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2 02 30022 04 0000 150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173 848,0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173 848,0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7 620 967,2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7 620 997,2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7 620 967,2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7 620 997,2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0F23CC" w:rsidP="00453AAA">
            <w:pPr>
              <w:rPr>
                <w:iCs/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0F23CC">
              <w:rPr>
                <w:color w:val="000000" w:themeColor="text1"/>
              </w:rPr>
              <w:t xml:space="preserve">оциальная поддержка работников образовательных организаций и участников образовательного процесса  в рамках подпрограммы </w:t>
            </w:r>
            <w:r w:rsidRPr="000466C6">
              <w:rPr>
                <w:iCs/>
                <w:color w:val="000000" w:themeColor="text1"/>
              </w:rPr>
              <w:t>"</w:t>
            </w:r>
            <w:r w:rsidRPr="000F23CC">
              <w:rPr>
                <w:color w:val="000000" w:themeColor="text1"/>
              </w:rPr>
              <w:t>Социальные гарантии в системе образования</w:t>
            </w:r>
            <w:r w:rsidRPr="000466C6">
              <w:rPr>
                <w:iCs/>
                <w:color w:val="000000" w:themeColor="text1"/>
              </w:rPr>
              <w:t>"</w:t>
            </w:r>
            <w:r w:rsidRPr="000F23CC">
              <w:rPr>
                <w:color w:val="000000" w:themeColor="text1"/>
              </w:rPr>
              <w:t xml:space="preserve"> государственной программы Кемеровской области </w:t>
            </w:r>
            <w:r w:rsidRPr="000466C6">
              <w:rPr>
                <w:iCs/>
                <w:color w:val="000000" w:themeColor="text1"/>
              </w:rPr>
              <w:t>"</w:t>
            </w:r>
            <w:r w:rsidRPr="000F23CC">
              <w:rPr>
                <w:color w:val="000000" w:themeColor="text1"/>
              </w:rPr>
              <w:t>Развитие системы образования Кузбасса</w:t>
            </w:r>
            <w:r w:rsidRPr="000466C6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9 850,0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9 850,0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0D6528" w:rsidP="00673F97">
            <w:pPr>
              <w:rPr>
                <w:iCs/>
                <w:color w:val="000000" w:themeColor="text1"/>
              </w:rPr>
            </w:pPr>
            <w:r>
              <w:rPr>
                <w:color w:val="000000" w:themeColor="text1"/>
              </w:rPr>
              <w:t>М</w:t>
            </w:r>
            <w:r w:rsidRPr="000D6528">
              <w:rPr>
                <w:color w:val="000000" w:themeColor="text1"/>
              </w:rPr>
              <w:t xml:space="preserve">еры социальной поддержки многодетных семей в соответствии с Законом Кемеровской области от 14 ноября 2005 года № 123-ОЗ </w:t>
            </w:r>
            <w:r w:rsidRPr="000466C6">
              <w:rPr>
                <w:iCs/>
                <w:color w:val="000000" w:themeColor="text1"/>
              </w:rPr>
              <w:t>"</w:t>
            </w:r>
            <w:r w:rsidRPr="000D6528">
              <w:rPr>
                <w:color w:val="000000" w:themeColor="text1"/>
              </w:rPr>
              <w:t>О мерах социальной поддержки многодетных семей в Кемеровской области</w:t>
            </w:r>
            <w:r w:rsidR="00673F97" w:rsidRPr="00C27BF6">
              <w:t>"</w:t>
            </w:r>
            <w:r w:rsidR="00673F97">
              <w:t xml:space="preserve"> </w:t>
            </w:r>
            <w:r w:rsidRPr="000D6528">
              <w:rPr>
                <w:color w:val="000000" w:themeColor="text1"/>
              </w:rPr>
              <w:t xml:space="preserve"> в рамках подпрограммы </w:t>
            </w:r>
            <w:r w:rsidRPr="000466C6">
              <w:rPr>
                <w:iCs/>
                <w:color w:val="000000" w:themeColor="text1"/>
              </w:rPr>
              <w:t>"</w:t>
            </w:r>
            <w:r w:rsidRPr="000D6528">
              <w:rPr>
                <w:color w:val="000000" w:themeColor="text1"/>
              </w:rPr>
              <w:t>Реализация мер социальной поддержки отдельных категорий граждан</w:t>
            </w:r>
            <w:r w:rsidRPr="000466C6">
              <w:rPr>
                <w:iCs/>
                <w:color w:val="000000" w:themeColor="text1"/>
              </w:rPr>
              <w:t>"</w:t>
            </w:r>
            <w:r w:rsidRPr="000D6528">
              <w:rPr>
                <w:color w:val="000000" w:themeColor="text1"/>
              </w:rPr>
              <w:t xml:space="preserve"> государственной программы Кемеровской области </w:t>
            </w:r>
            <w:r w:rsidRPr="000466C6">
              <w:rPr>
                <w:iCs/>
                <w:color w:val="000000" w:themeColor="text1"/>
              </w:rPr>
              <w:t>"</w:t>
            </w:r>
            <w:r w:rsidRPr="000D6528">
              <w:rPr>
                <w:color w:val="000000" w:themeColor="text1"/>
              </w:rPr>
              <w:t>Социальн</w:t>
            </w:r>
            <w:r>
              <w:rPr>
                <w:color w:val="000000" w:themeColor="text1"/>
              </w:rPr>
              <w:t>ая поддержка населения Кузбасса</w:t>
            </w:r>
            <w:r w:rsidRPr="000466C6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87 294,0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87 294,0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B4062B" w:rsidP="00333C92">
            <w:pPr>
              <w:rPr>
                <w:iCs/>
                <w:color w:val="000000" w:themeColor="text1"/>
              </w:rPr>
            </w:pPr>
            <w:r w:rsidRPr="00B4062B">
              <w:rPr>
                <w:color w:val="000000" w:themeColor="text1"/>
              </w:rPr>
              <w:t>Создание и функционирование комиссий по делам несовершеннолетних и защите их прав в рамках подпрограммы "Развитие дошкольного, общего образования и дополнительного образования детей" государственной программы Кемеровской области "Развитие системы образования Кузбасса"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3 497,7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3 497,7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6067FF" w:rsidP="006067FF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>Создание и функционирование административных комиссий в рамках непрограммного направления деятельности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456,0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456,0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8642A0" w:rsidP="00333C92">
            <w:pPr>
              <w:rPr>
                <w:iCs/>
                <w:color w:val="000000" w:themeColor="text1"/>
              </w:rPr>
            </w:pPr>
            <w:r w:rsidRPr="008642A0">
              <w:rPr>
                <w:color w:val="000000" w:themeColor="text1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</w:t>
            </w:r>
            <w:r w:rsidRPr="00B4062B">
              <w:rPr>
                <w:color w:val="000000" w:themeColor="text1"/>
              </w:rPr>
              <w:t>"</w:t>
            </w:r>
            <w:r w:rsidRPr="008642A0">
              <w:rPr>
                <w:color w:val="000000" w:themeColor="text1"/>
              </w:rPr>
              <w:t>Социальные гарантии в системе образования</w:t>
            </w:r>
            <w:r w:rsidRPr="00B4062B">
              <w:rPr>
                <w:color w:val="000000" w:themeColor="text1"/>
              </w:rPr>
              <w:t>"</w:t>
            </w:r>
            <w:r w:rsidRPr="008642A0">
              <w:rPr>
                <w:color w:val="000000" w:themeColor="text1"/>
              </w:rPr>
              <w:t xml:space="preserve"> государственной программы Кемеровской области </w:t>
            </w:r>
            <w:r w:rsidRPr="00B4062B">
              <w:rPr>
                <w:color w:val="000000" w:themeColor="text1"/>
              </w:rPr>
              <w:t>"</w:t>
            </w:r>
            <w:r w:rsidRPr="008642A0">
              <w:rPr>
                <w:color w:val="000000" w:themeColor="text1"/>
              </w:rPr>
              <w:t>Развитие системы образования Кузбасса</w:t>
            </w:r>
            <w:r w:rsidRPr="00B4062B">
              <w:rPr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66 902,9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66 902,9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135175" w:rsidP="00333C92">
            <w:pPr>
              <w:rPr>
                <w:iCs/>
                <w:color w:val="000000" w:themeColor="text1"/>
              </w:rPr>
            </w:pPr>
            <w:r w:rsidRPr="00135175">
              <w:t xml:space="preserve">Обеспечение жильем социальных категорий граждан, установленных законодательством Кемеровской области обеспечение жильем социальных категорий граждан, установленных законодательством Кемеровской области в рамках подпрограммы </w:t>
            </w:r>
            <w:r w:rsidRPr="00B4062B">
              <w:rPr>
                <w:color w:val="000000" w:themeColor="text1"/>
              </w:rPr>
              <w:t>"</w:t>
            </w:r>
            <w:r w:rsidRPr="00135175">
              <w:t>Доступное и комфортное жилье населению Кемеровской области</w:t>
            </w:r>
            <w:r w:rsidRPr="00B4062B">
              <w:rPr>
                <w:color w:val="000000" w:themeColor="text1"/>
              </w:rPr>
              <w:t>"</w:t>
            </w:r>
            <w:r w:rsidRPr="00135175">
              <w:t xml:space="preserve"> государственной программы Кемеровской области </w:t>
            </w:r>
            <w:r w:rsidRPr="00B4062B">
              <w:rPr>
                <w:color w:val="000000" w:themeColor="text1"/>
              </w:rPr>
              <w:t>"</w:t>
            </w:r>
            <w:r w:rsidRPr="00135175">
              <w:t>Жилищная и социальная инфраструктура Кузбасса</w:t>
            </w:r>
            <w:r w:rsidRPr="00B4062B">
              <w:rPr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33 544,6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33 544,6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35175" w:rsidRDefault="00135175" w:rsidP="00333C92">
            <w:r w:rsidRPr="00135175">
              <w:t>Обеспечение государственных гарантий реализации прав граждан на получение общедоступного и бесплатного дошкольного  образования в муниципальных дошкольных  образовательных организациях в рамках  подпрограммы "Развитие дошкольного, общего образования и дополнительного  образования детей" государственной программы Кемеровской области «Развитие системы образования Кузбасса"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1 863 597,6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1 863 597,6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867CC5" w:rsidP="00333C92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Обеспечение образовательной деятельности образовательных организаций по адаптированным общеобразовательным программам в рамках подпрограммы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>Развитие дошкольного, общего образования и дополнительного образования детей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Развитие системы образования Кузбасса</w:t>
            </w:r>
            <w:r w:rsidRPr="00B4062B">
              <w:rPr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27 634,8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27 634,8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F95A6D" w:rsidP="00333C92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Обеспечение образовательной деятельности организаций для детей-сирот и детей, оставшихся без попечения родителей в рамках подпрограммы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Развитие дошкольного, общего образования и дополнительного образования детей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Развитие системы образования Кузбасса</w:t>
            </w:r>
            <w:r w:rsidRPr="00B4062B">
              <w:rPr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285 473,0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285 473,0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0524A8" w:rsidP="00333C92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 в рамках подпрограммы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Развитие дошкольного, общего образования и дополнительного образования детей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Развитие системы образования Кузбасса</w:t>
            </w:r>
            <w:r w:rsidRPr="00B4062B">
              <w:rPr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2 562 768,5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2 562 768,5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4B08B7" w:rsidP="00333C92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в рамках подпрограммы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Социальные гарантии в системе образования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Развитие системы образования Кузбасса</w:t>
            </w:r>
            <w:r w:rsidRPr="00B4062B">
              <w:rPr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1 242,0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1 242,0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iCs/>
                <w:color w:val="000000" w:themeColor="text1"/>
              </w:rPr>
            </w:pPr>
            <w:r w:rsidRPr="00173A00">
              <w:rPr>
                <w:iCs/>
                <w:color w:val="000000" w:themeColor="text1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  <w:r w:rsidR="00751B62">
              <w:rPr>
                <w:color w:val="000000"/>
              </w:rPr>
              <w:t xml:space="preserve"> Обеспечение деятельности по содержанию организаций для детей-сирот и детей, оставшихся без попечения родителей в рамках подпрограммы </w:t>
            </w:r>
            <w:r w:rsidR="00751B62" w:rsidRPr="00B4062B">
              <w:rPr>
                <w:color w:val="000000" w:themeColor="text1"/>
              </w:rPr>
              <w:t>"</w:t>
            </w:r>
            <w:r w:rsidR="00751B62">
              <w:rPr>
                <w:color w:val="000000"/>
              </w:rPr>
              <w:t>Развитие дошкольного, общего образования и дополнительного образования детей</w:t>
            </w:r>
            <w:r w:rsidR="00751B62" w:rsidRPr="00B4062B">
              <w:rPr>
                <w:color w:val="000000" w:themeColor="text1"/>
              </w:rPr>
              <w:t>"</w:t>
            </w:r>
            <w:r w:rsidR="00751B62">
              <w:rPr>
                <w:color w:val="000000"/>
              </w:rPr>
              <w:t xml:space="preserve"> государственной программы Кемеровской области  </w:t>
            </w:r>
            <w:r w:rsidR="00751B62" w:rsidRPr="00B4062B">
              <w:rPr>
                <w:color w:val="000000" w:themeColor="text1"/>
              </w:rPr>
              <w:t>"</w:t>
            </w:r>
            <w:r w:rsidR="00751B62">
              <w:rPr>
                <w:color w:val="000000"/>
              </w:rPr>
              <w:t xml:space="preserve"> Развитие системы образования Кузбасса</w:t>
            </w:r>
            <w:r w:rsidR="00751B62" w:rsidRPr="00B4062B">
              <w:rPr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125 766,2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125 766,2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FB0582" w:rsidP="00333C92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Предоставление бесплатного проезда отдельным категориям обучающихся в рамках подпрограммы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Социальные гарантии в системе образования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Развитие системы образования Кузбасса</w:t>
            </w:r>
            <w:r w:rsidRPr="00B4062B">
              <w:rPr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2 693,0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2 693,0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5403C0" w:rsidP="00333C92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Меры социальной поддержки отдельных категорий работников культуры в рамках подпрограммы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Развитие культуры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B4062B">
              <w:rPr>
                <w:color w:val="000000" w:themeColor="text1"/>
              </w:rPr>
              <w:t>"</w:t>
            </w:r>
            <w:r>
              <w:rPr>
                <w:color w:val="000000"/>
              </w:rPr>
              <w:t>Культура Кузбасса</w:t>
            </w:r>
            <w:r w:rsidRPr="00B4062B">
              <w:rPr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56,9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CF3801" w:rsidP="00CF3801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№ 105-ОЗ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мерах социальной поддержки отдельной категории ветеранов Великой Отечественной войны и ветеранов труда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</w:t>
            </w:r>
            <w:r w:rsidR="00673F97">
              <w:rPr>
                <w:color w:val="000000"/>
              </w:rPr>
              <w:t>жки отдельных категорий граждан</w:t>
            </w:r>
            <w:r w:rsidR="00673F97" w:rsidRPr="00C27BF6"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="00453AAA"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170 782,0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170 782,0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2155CB" w:rsidP="00333C92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 Кемеровской области от 20 декабря 2004 года № 105-ОЗ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мерах социальной поддержки отдельной категории ветеранов Великой Отечественной войны и ветеранов труда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поддержки отдельных категорий граждан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5 598,0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5 598,0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7F30C8" w:rsidP="00333C92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Меры социальной поддержки инвалидов в соответствии с Законом Кемеровской области от 14 февраля 2005 года № 25-ОЗ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социальной поддержке инвалидов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</w:t>
            </w:r>
            <w:r w:rsidR="00673F97">
              <w:rPr>
                <w:color w:val="000000"/>
              </w:rPr>
              <w:t>жки отдельных категорий граждан</w:t>
            </w:r>
            <w:r w:rsidR="00673F97" w:rsidRPr="00C27BF6"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67,0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67,0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7F30C8" w:rsidP="00333C92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№ 14-ОЗ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мерах социальной поддержки отдельных категорий многодетных матерей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поддержки отдельных категорий граждан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Социальная поддержка населения Кузбасса</w:t>
            </w:r>
            <w:r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4 120,2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4 120,2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897A68" w:rsidP="00333C92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Дополнительная мера социальной поддержки семей, имеющих детей, в соответствии с Законом Кемеровской области от 25 апреля 2011 года № 51-ОЗ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дополнительной мере социальной поддержки семей, имеющих детей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поддержки отдельных категорий граждан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57 551,0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57 551,0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D36B0B" w:rsidP="00453AAA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Меры социальной поддержки отдельных категорий приемных родителей в соответствии с Законом Кемеровской области от 7 февраля 2013 года № 9-ОЗ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мерах социальной поддержки отдельных категорий приемных родителей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</w:t>
            </w:r>
            <w:r w:rsidR="00673F97">
              <w:rPr>
                <w:color w:val="000000"/>
              </w:rPr>
              <w:t>жки отдельных категорий граждан</w:t>
            </w:r>
            <w:r w:rsidR="00673F97" w:rsidRPr="00C27BF6"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76,0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7D55FD" w:rsidP="007D55FD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Меры социальной поддержки в целях развития дополнительного социального обеспечения отдельных категорий граждан в рамках публичного нормативного обязательства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поддержки отдельных категорий граждан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128 372,0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128 372,0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7F408B" w:rsidP="00453AAA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№ 15-ОЗ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мерах социальной поддержки отдельных категорий граждан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поддержки отдельных категорий граждан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3 627,3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3 627,3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661459" w:rsidP="00333C92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Пособие на ребенка в соответствии с Законом Кемеровской области от 18 ноября 2004 года № 75-ОЗ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размере, порядке назначения и выплаты пособия на ребенка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поддержки отдельных категорий граждан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92 615,0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92 615,0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897913" w:rsidP="00333C92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поддержки отдельных категорий граждан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13,5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13,5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34103" w:rsidP="00333C92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97 - ОЗ </w:t>
            </w:r>
            <w:r w:rsidRPr="00173A00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мерах социальной поддержки по оплате проезда отдельными видами транспорта</w:t>
            </w:r>
            <w:r w:rsidRPr="00173A00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173A00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</w:t>
            </w:r>
            <w:r w:rsidR="00673F97">
              <w:rPr>
                <w:color w:val="000000"/>
              </w:rPr>
              <w:t>жки отдельных категорий граждан</w:t>
            </w:r>
            <w:r w:rsidR="00673F97" w:rsidRPr="00C27BF6"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173A00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Pr="00173A00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204 830,9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204 830,9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C17AF6" w:rsidP="00333C92">
            <w:pPr>
              <w:rPr>
                <w:iCs/>
                <w:color w:val="000000" w:themeColor="text1"/>
              </w:rPr>
            </w:pPr>
            <w:r w:rsidRPr="00C17AF6">
              <w:rPr>
                <w:color w:val="000000"/>
              </w:rPr>
              <w:t xml:space="preserve">Ежемесячная денежная выплата, назначаемая в случае рождения третьего ребенка или последующих детей, до достижения ребенком возраста трех лет в рамках подпрограммы </w:t>
            </w:r>
            <w:r w:rsidRPr="00173A00">
              <w:rPr>
                <w:iCs/>
                <w:color w:val="000000" w:themeColor="text1"/>
              </w:rPr>
              <w:t>"</w:t>
            </w:r>
            <w:r w:rsidRPr="00C17AF6">
              <w:rPr>
                <w:color w:val="000000"/>
              </w:rPr>
              <w:t>Реализация мер социальной поддержки отдельных категорий граждан</w:t>
            </w:r>
            <w:r w:rsidRPr="00173A00">
              <w:rPr>
                <w:iCs/>
                <w:color w:val="000000" w:themeColor="text1"/>
              </w:rPr>
              <w:t>"</w:t>
            </w:r>
            <w:r w:rsidRPr="00C17AF6">
              <w:rPr>
                <w:color w:val="000000"/>
              </w:rPr>
              <w:t xml:space="preserve"> государственной программы Кемеровской области </w:t>
            </w:r>
            <w:r w:rsidRPr="00173A00">
              <w:rPr>
                <w:iCs/>
                <w:color w:val="000000" w:themeColor="text1"/>
              </w:rPr>
              <w:t>"</w:t>
            </w:r>
            <w:r w:rsidRPr="00C17AF6">
              <w:rPr>
                <w:color w:val="000000"/>
              </w:rPr>
              <w:t>Социальная поддержка населения Кузбасса</w:t>
            </w:r>
            <w:r w:rsidRPr="00173A00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735,0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765,0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651D56" w:rsidP="00333C92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Денежная выплата отдельным категориям граждан в соответствии с Законом Кемеровской области от 12 декабря 2006 года № 156-ОЗ </w:t>
            </w:r>
            <w:r w:rsidRPr="00173A00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денежной выплате отдельным категориям граждан</w:t>
            </w:r>
            <w:r w:rsidRPr="00173A00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173A00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поддержки отдельных категорий граждан</w:t>
            </w:r>
            <w:r w:rsidRPr="00173A00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173A00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Pr="00173A00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3 460,0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3 460,0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154964" w:rsidP="00E165D8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Социальная поддержка граждан, достигших возраста 70 лет, в соответствии с Законом Кемеровской области от 10 июня 2005 года № 74-ОЗ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социальной поддержке граждан, достигших возраста 70 лет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Реализация мер социальной поддержки отдельных категорий граждан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Социальная поддержка населения Кузбасса</w:t>
            </w:r>
            <w:r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636,0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636,0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E617A6" w:rsidP="00E165D8">
            <w:pPr>
              <w:rPr>
                <w:iCs/>
                <w:color w:val="000000" w:themeColor="text1"/>
              </w:rPr>
            </w:pPr>
            <w: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№ 82-ОЗ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t>О погребении и похоронном деле в Кемеровской области</w:t>
            </w:r>
            <w:r w:rsidRPr="00ED6ACC">
              <w:rPr>
                <w:iCs/>
                <w:color w:val="000000" w:themeColor="text1"/>
              </w:rPr>
              <w:t>"</w:t>
            </w:r>
            <w:r>
              <w:t xml:space="preserve"> в рамках подпрограммы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t>Реализация мер социальной поддер</w:t>
            </w:r>
            <w:r w:rsidR="00673F97">
              <w:t>жки отдельных категорий граждан</w:t>
            </w:r>
            <w:r w:rsidR="00673F97" w:rsidRPr="00C27BF6">
              <w:t>"</w:t>
            </w:r>
            <w:r>
              <w:t xml:space="preserve"> государственной программы Кемеровской области </w:t>
            </w:r>
            <w:r w:rsidRPr="00ED6ACC">
              <w:rPr>
                <w:iCs/>
                <w:color w:val="000000" w:themeColor="text1"/>
              </w:rPr>
              <w:t>"</w:t>
            </w:r>
            <w:r>
              <w:t>Социальная поддержка населения Кузбасса</w:t>
            </w:r>
            <w:r w:rsidRPr="00ED6ACC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9 062,0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9 062,0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DD26D4" w:rsidP="00E165D8">
            <w:pPr>
              <w:rPr>
                <w:iCs/>
                <w:color w:val="000000" w:themeColor="text1"/>
              </w:rPr>
            </w:pPr>
            <w:r>
              <w:t xml:space="preserve"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О государственной социальной помощи малоимущим семьям и малоимущим одиноко проживающим гражданам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 xml:space="preserve"> в рамках подпрограммы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Реализация мер социальной поддержки отдельных категорий граждан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 xml:space="preserve"> государственной программы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Социальная поддержка населения Кузбасса</w:t>
            </w:r>
            <w:r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1 503,0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1 503,0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645CC1" w:rsidP="00E165D8">
            <w:pPr>
              <w:rPr>
                <w:iCs/>
                <w:color w:val="000000" w:themeColor="text1"/>
              </w:rPr>
            </w:pPr>
            <w:r>
              <w:t xml:space="preserve">Меры социальной поддержки по оплате жилых помещений и (или) коммунальных услуг отдельных категорий граждан, оказание мер социальной поддержки которым относится к ведению субъекта Российской Федерации, в соответствии с Законом Кемеровской области от 17 января 2005 года № 2-ОЗ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О мерах социальной поддержки отдельных категорий граждан по оплате жилых помещений и (или) коммунальных услуг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 xml:space="preserve"> в рамках подпрограммы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Реализация мер социальной поддержки отдельных категорий граждан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 xml:space="preserve"> государственной программы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Социальная поддержка населения Кузбасса</w:t>
            </w:r>
            <w:r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715 142,0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715 142,0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153443" w:rsidP="00333C92">
            <w:pPr>
              <w:rPr>
                <w:iCs/>
                <w:color w:val="000000" w:themeColor="text1"/>
              </w:rPr>
            </w:pPr>
            <w:r>
              <w:t xml:space="preserve"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 в рамках подпрограммы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Развитие социального обслуживания населения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 xml:space="preserve"> государственной программы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Социальная поддержка населения Кузбасса</w:t>
            </w:r>
            <w:r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314 098,5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314 098,5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C038A0" w:rsidP="00333C92">
            <w:pPr>
              <w:rPr>
                <w:iCs/>
                <w:color w:val="000000" w:themeColor="text1"/>
              </w:rPr>
            </w:pPr>
            <w:r>
              <w:t xml:space="preserve"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в рамках подпрограммы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Развитие соц</w:t>
            </w:r>
            <w:r w:rsidR="00673F97">
              <w:t>иального обслуживания населения</w:t>
            </w:r>
            <w:r w:rsidR="00673F97" w:rsidRPr="00C27BF6">
              <w:t>"</w:t>
            </w:r>
            <w:r>
              <w:t xml:space="preserve"> государственной программы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Социальная поддержка населения Кузбасса</w:t>
            </w:r>
            <w:r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298 310,3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298 310,3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BB3F9F" w:rsidP="00BB3F9F">
            <w:pPr>
              <w:rPr>
                <w:iCs/>
                <w:color w:val="000000" w:themeColor="text1"/>
              </w:rPr>
            </w:pPr>
            <w:r>
              <w:t xml:space="preserve"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О мерах социальной поддержки работников муниципальных учреждений социального обслуживания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 xml:space="preserve"> в рамках подпрограммы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Развитие соц</w:t>
            </w:r>
            <w:r w:rsidR="00673F97">
              <w:t>иального обслуживания населения</w:t>
            </w:r>
            <w:r w:rsidR="00673F97" w:rsidRPr="00C27BF6">
              <w:t>"</w:t>
            </w:r>
            <w:r>
              <w:t xml:space="preserve"> государственной программы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Социальная поддержка населения Кузбасса</w:t>
            </w:r>
            <w:r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191,0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191,0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565FCE" w:rsidP="00333C92">
            <w:pPr>
              <w:rPr>
                <w:iCs/>
                <w:color w:val="000000" w:themeColor="text1"/>
              </w:rPr>
            </w:pPr>
            <w:r>
              <w:t xml:space="preserve">Социальная поддержка и социальное обслуживание населения в части содержания органов местного самоуправления в рамках подпрограммы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Повышение эффективности управления системой социальной поддержки и социального обслуживания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 xml:space="preserve"> государственной программы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t>Социальная поддержка населения Кузбасса</w:t>
            </w:r>
            <w:r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195 785,4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195 785,4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4C70CE" w:rsidP="00333C92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Ежемесячные денежные выплаты отдельным категориям граждан, воспитывающих детей в возрасте от 1,5 до 7 лет в соответствии с Законом Кемеровской области от 10 декабря 2007 года № 162-ОЗ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 ежемесячной денежной выплате отдельным категориям граждан, воспитывающих детей в возрасте от 1,5 до 7 лет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в рамках подпрограммы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Развитие дошкольного, общего образования и дополнительного образования детей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Развитие системы образования Кузбасса</w:t>
            </w:r>
            <w:r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4 300,0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4 300,0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F4009" w:rsidP="00333C92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Осуществление отдельных полномочий в сфере организации регулярных перевозок пассажиров и багажа автомобильным транспортом в рамках подпрограммы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Государственное регулирование в сфере транспорта и связи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Оптимизация развития транспорта и связи Кузбасса</w:t>
            </w:r>
            <w:r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76 565,0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76 565,0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E246DE" w:rsidP="00333C92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Организация и осуществление деятельности по опеке и попечительству, осуществление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 в рамках подпрограммы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Социальные гарантии в системе образования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Развитие системы образования Кузбасса</w:t>
            </w:r>
            <w:r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34 992,9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34 992,9</w:t>
            </w:r>
          </w:p>
        </w:tc>
      </w:tr>
      <w:tr w:rsidR="00B8672C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B8672C" w:rsidRPr="00173A00" w:rsidRDefault="00B8672C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B8672C" w:rsidRPr="006067FF" w:rsidRDefault="00B8672C" w:rsidP="00E165D8">
            <w:pPr>
              <w:rPr>
                <w:iCs/>
                <w:color w:val="000000" w:themeColor="text1"/>
                <w:highlight w:val="cyan"/>
              </w:rPr>
            </w:pPr>
            <w:r w:rsidRPr="006307EE">
              <w:rPr>
                <w:color w:val="000000"/>
              </w:rPr>
              <w:t>Осуществление назначения и выплаты денежных средств семьям, взявших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являвшимся приемными родителями  в соответствии с Законом Кемеровской области от 14 декабря 2010 года № 124-ОЗ "О некоторых вопросах в сфере опеки и попечительства несовершеннолетних" в рамках подпрограммы "Социальные</w:t>
            </w:r>
            <w:r>
              <w:rPr>
                <w:color w:val="000000"/>
              </w:rPr>
              <w:t xml:space="preserve"> гарантии в системе образования</w:t>
            </w:r>
            <w:r w:rsidRPr="00453AAA">
              <w:rPr>
                <w:iCs/>
                <w:color w:val="000000" w:themeColor="text1"/>
              </w:rPr>
              <w:t>"</w:t>
            </w:r>
            <w:r w:rsidRPr="006307EE">
              <w:rPr>
                <w:color w:val="000000"/>
              </w:rPr>
              <w:t xml:space="preserve"> государственной прогр</w:t>
            </w:r>
            <w:r>
              <w:rPr>
                <w:color w:val="000000"/>
              </w:rPr>
              <w:t xml:space="preserve">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 w:rsidRPr="006307EE">
              <w:rPr>
                <w:color w:val="000000"/>
              </w:rPr>
              <w:t>Развитие системы образования Кузбасса"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8672C" w:rsidRPr="00173A00" w:rsidRDefault="00B8672C" w:rsidP="00333C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221 726,0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8672C" w:rsidRPr="00173A00" w:rsidRDefault="00B8672C" w:rsidP="00333C9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221 726,0</w:t>
            </w:r>
          </w:p>
        </w:tc>
      </w:tr>
      <w:tr w:rsidR="00B8672C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B8672C" w:rsidRDefault="00B8672C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  <w:p w:rsidR="00B8672C" w:rsidRDefault="00B8672C" w:rsidP="00333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171" w:type="dxa"/>
            <w:shd w:val="clear" w:color="auto" w:fill="auto"/>
            <w:hideMark/>
          </w:tcPr>
          <w:p w:rsidR="00B8672C" w:rsidRPr="006067FF" w:rsidRDefault="00B8672C" w:rsidP="00E165D8">
            <w:pPr>
              <w:rPr>
                <w:iCs/>
                <w:color w:val="000000" w:themeColor="text1"/>
                <w:highlight w:val="cyan"/>
              </w:rPr>
            </w:pPr>
            <w:r>
              <w:rPr>
                <w:color w:val="000000"/>
              </w:rPr>
              <w:t>О</w:t>
            </w:r>
            <w:r w:rsidRPr="00B8672C">
              <w:rPr>
                <w:color w:val="000000"/>
              </w:rPr>
              <w:t>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 в рамках подпрограммы "Социальные гарантии в системе образования" государственной программы Кемеровской области "Развитие системы образования Кузбасса"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8672C" w:rsidRPr="00173A00" w:rsidRDefault="00B8672C" w:rsidP="00EB711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2 500,0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8672C" w:rsidRPr="00173A00" w:rsidRDefault="00B8672C" w:rsidP="00EB711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2 500,0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064FED" w:rsidP="00333C92">
            <w:pPr>
              <w:rPr>
                <w:iCs/>
                <w:color w:val="000000" w:themeColor="text1"/>
              </w:rPr>
            </w:pPr>
            <w:r>
              <w:rPr>
                <w:color w:val="000000"/>
              </w:rPr>
              <w:t xml:space="preserve">Обеспечение зачисления денежных средств для детей-сирот и детей, оставшихся без попечения родителей, на специальные накопительные банковские счета в рамках подпрограммы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Социальные гарантии в системе образования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 xml:space="preserve"> государственной программы Кемеровской области </w:t>
            </w:r>
            <w:r w:rsidRPr="00453AAA">
              <w:rPr>
                <w:iCs/>
                <w:color w:val="000000" w:themeColor="text1"/>
              </w:rPr>
              <w:t>"</w:t>
            </w:r>
            <w:r>
              <w:rPr>
                <w:color w:val="000000"/>
              </w:rPr>
              <w:t>Развитие системы образования Кузбасса</w:t>
            </w:r>
            <w:r w:rsidRPr="00453AAA">
              <w:rPr>
                <w:iCs/>
                <w:color w:val="000000" w:themeColor="text1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3 530,0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3 530,0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2 02 30029 00 0000 150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4 226,0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4 226,0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2 02 30029 04 0000 150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4 226,0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4 226,0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2 02 35082 00 0000 150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54 188,1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54 188,1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2 02 35082 04 0000 150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54 188,1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54 188,1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2 02 35084 00 0000 150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25 998,0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2 02 35084 04 0000 150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25 998,0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2 02 35120 00 0000 150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123,3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131,8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2 02 35120 04 0000 150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123,3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131,8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2 02 35135 00 0000 150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7B280A" w:rsidP="00333C92">
            <w:pPr>
              <w:rPr>
                <w:color w:val="000000" w:themeColor="text1"/>
              </w:rPr>
            </w:pPr>
            <w:hyperlink r:id="rId29" w:history="1">
              <w:r w:rsidR="00302B6E" w:rsidRPr="00173A00">
                <w:rPr>
                  <w:color w:val="000000" w:themeColor="text1"/>
                </w:rPr>
  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</w:t>
              </w:r>
              <w:r w:rsidR="00302B6E">
                <w:rPr>
                  <w:color w:val="000000" w:themeColor="text1"/>
                </w:rPr>
                <w:t>№</w:t>
              </w:r>
              <w:r w:rsidR="00302B6E" w:rsidRPr="00173A00">
                <w:rPr>
                  <w:color w:val="000000" w:themeColor="text1"/>
                </w:rPr>
                <w:t xml:space="preserve"> 5-ФЗ "О ветеранах"</w:t>
              </w:r>
            </w:hyperlink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3 773,7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6 918,4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2 02 35135 04 0000 150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7B280A" w:rsidP="00333C92">
            <w:pPr>
              <w:rPr>
                <w:color w:val="000000" w:themeColor="text1"/>
              </w:rPr>
            </w:pPr>
            <w:hyperlink r:id="rId30" w:history="1">
              <w:r w:rsidR="00302B6E" w:rsidRPr="00173A00">
                <w:rPr>
                  <w:color w:val="000000" w:themeColor="text1"/>
                </w:rPr>
  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</w:t>
              </w:r>
              <w:r w:rsidR="00302B6E">
                <w:rPr>
                  <w:color w:val="000000" w:themeColor="text1"/>
                </w:rPr>
                <w:t>законом от 12 января 1995 года №</w:t>
              </w:r>
              <w:r w:rsidR="00302B6E" w:rsidRPr="00173A00">
                <w:rPr>
                  <w:color w:val="000000" w:themeColor="text1"/>
                </w:rPr>
                <w:t xml:space="preserve"> 5-ФЗ "О ветеранах"</w:t>
              </w:r>
            </w:hyperlink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3 773,7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6 918,4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2 02 35137 00 0000 150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2 332,5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2 476,2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2 02 35137 04 0000 150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2 332,5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2 476,2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2 02 35220 00 0000 150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21 485,9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22 349,9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2 02 35220 04 0000 150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21 485,9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22 349,9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2 02 35250 00 0000 150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285 351,7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285 351,7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2 02 35250 04 0000 150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285 351,7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285 351,7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2 02 35260 00 0000 150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12 000,0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13 000,0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2 02 35260 04 0000 150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12 000,0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13 000,0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2 02 35270 00 0000 150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5 805,3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6 026,9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2 02 35270 04 0000 150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5 805,3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6 026,9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2 02 35280 00 0000 150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111,3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111,3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2 02 35280 04 0000 150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111,3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111,3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2 02 35380 00 0000 150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278 081,0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288 756,0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2 02 35380 04 0000 150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278 081,0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288 756,0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2 02 35573 00 0000 150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202 454,3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210 252,9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2 02 35573 04 0000 150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Субвенции бюджетам городских округов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202 454,3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210 252,9</w:t>
            </w:r>
          </w:p>
        </w:tc>
      </w:tr>
      <w:tr w:rsidR="00302B6E" w:rsidRPr="00004D83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004D83" w:rsidRDefault="00264934" w:rsidP="00333C92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2 04 00000 00 0000 00</w:t>
            </w:r>
            <w:r w:rsidR="00302B6E" w:rsidRPr="00004D83">
              <w:rPr>
                <w:b/>
                <w:color w:val="000000" w:themeColor="text1"/>
              </w:rPr>
              <w:t>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004D83" w:rsidRDefault="0068341C" w:rsidP="00333C92">
            <w:pPr>
              <w:rPr>
                <w:b/>
                <w:bCs/>
                <w:color w:val="000000" w:themeColor="text1"/>
              </w:rPr>
            </w:pPr>
            <w:r w:rsidRPr="0068341C">
              <w:rPr>
                <w:b/>
                <w:bCs/>
                <w:color w:val="000000" w:themeColor="text1"/>
              </w:rPr>
              <w:t>БЕЗВОЗМЕЗДНЫЕ ПОСТУПЛЕНИЯ ОТ НЕГОСУДАРСТВЕННЫХ ОРГАНИЗАЦИЙ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25 200,0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2 04 04000 04 0000 150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25 200,0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2 04 04099 04 0001 150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25 200,0</w:t>
            </w:r>
          </w:p>
        </w:tc>
      </w:tr>
      <w:tr w:rsidR="00302B6E" w:rsidRPr="00004D83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004D83" w:rsidRDefault="00264934" w:rsidP="00333C92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2 07 00000 00 0000 00</w:t>
            </w:r>
            <w:r w:rsidR="00302B6E" w:rsidRPr="00004D83">
              <w:rPr>
                <w:b/>
                <w:color w:val="000000" w:themeColor="text1"/>
              </w:rPr>
              <w:t>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004D83" w:rsidRDefault="0068341C" w:rsidP="00333C92">
            <w:pPr>
              <w:rPr>
                <w:b/>
                <w:bCs/>
                <w:color w:val="000000" w:themeColor="text1"/>
              </w:rPr>
            </w:pPr>
            <w:r w:rsidRPr="0068341C">
              <w:rPr>
                <w:b/>
                <w:bCs/>
                <w:color w:val="000000" w:themeColor="text1"/>
              </w:rPr>
              <w:t>ПРОЧИЕ БЕЗВОЗМЕЗДНЫЕ ПОСТУПЛЕНИЯ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11 848,0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004D83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004D83">
              <w:rPr>
                <w:b/>
                <w:bCs/>
                <w:color w:val="000000" w:themeColor="text1"/>
              </w:rPr>
              <w:t>11 848,0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2 07 04000 04 0000 150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11 848,0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11 848,0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2 07 04050 04 0000 150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2 000,0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2 07 04050 04 0001 150</w:t>
            </w: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302B6E" w:rsidP="00333C92">
            <w:pPr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9 848,0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  <w:r w:rsidRPr="00173A00">
              <w:rPr>
                <w:color w:val="000000" w:themeColor="text1"/>
              </w:rPr>
              <w:t>9 848,0</w:t>
            </w:r>
          </w:p>
        </w:tc>
      </w:tr>
      <w:tr w:rsidR="00302B6E" w:rsidRPr="00173A00" w:rsidTr="00302B6E">
        <w:trPr>
          <w:trHeight w:val="20"/>
        </w:trPr>
        <w:tc>
          <w:tcPr>
            <w:tcW w:w="2200" w:type="dxa"/>
            <w:shd w:val="clear" w:color="auto" w:fill="auto"/>
            <w:noWrap/>
            <w:hideMark/>
          </w:tcPr>
          <w:p w:rsidR="00302B6E" w:rsidRPr="00173A00" w:rsidRDefault="00302B6E" w:rsidP="00333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171" w:type="dxa"/>
            <w:shd w:val="clear" w:color="auto" w:fill="auto"/>
            <w:hideMark/>
          </w:tcPr>
          <w:p w:rsidR="00302B6E" w:rsidRPr="00173A00" w:rsidRDefault="0068341C" w:rsidP="00333C92">
            <w:pPr>
              <w:rPr>
                <w:b/>
                <w:bCs/>
                <w:color w:val="000000" w:themeColor="text1"/>
              </w:rPr>
            </w:pPr>
            <w:r w:rsidRPr="0068341C">
              <w:rPr>
                <w:b/>
                <w:bCs/>
                <w:color w:val="000000" w:themeColor="text1"/>
              </w:rPr>
              <w:t>ВСЕГО ДОХОДОВ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173A00">
              <w:rPr>
                <w:b/>
                <w:bCs/>
                <w:color w:val="000000" w:themeColor="text1"/>
              </w:rPr>
              <w:t>17 600 408,6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02B6E" w:rsidRPr="00173A00" w:rsidRDefault="00302B6E" w:rsidP="00333C92">
            <w:pPr>
              <w:jc w:val="center"/>
              <w:rPr>
                <w:b/>
                <w:bCs/>
                <w:color w:val="000000" w:themeColor="text1"/>
              </w:rPr>
            </w:pPr>
            <w:r w:rsidRPr="00173A00">
              <w:rPr>
                <w:b/>
                <w:bCs/>
                <w:color w:val="000000" w:themeColor="text1"/>
              </w:rPr>
              <w:t>17 234 972,0</w:t>
            </w:r>
          </w:p>
        </w:tc>
      </w:tr>
    </w:tbl>
    <w:p w:rsidR="0031628F" w:rsidRDefault="0031628F" w:rsidP="0031628F"/>
    <w:p w:rsidR="0031628F" w:rsidRDefault="0031628F" w:rsidP="0031628F"/>
    <w:p w:rsidR="0031628F" w:rsidRPr="00004D83" w:rsidRDefault="0031628F" w:rsidP="0031628F"/>
    <w:p w:rsidR="0031628F" w:rsidRPr="00004D83" w:rsidRDefault="0031628F" w:rsidP="0031628F">
      <w:r w:rsidRPr="00004D83">
        <w:t>Председатель</w:t>
      </w:r>
    </w:p>
    <w:p w:rsidR="0031628F" w:rsidRPr="00004D83" w:rsidRDefault="0031628F" w:rsidP="0031628F">
      <w:r w:rsidRPr="00004D83">
        <w:t>Новокузнецкого городского</w:t>
      </w:r>
    </w:p>
    <w:p w:rsidR="0031628F" w:rsidRDefault="0031628F" w:rsidP="0031628F">
      <w:r w:rsidRPr="00004D83">
        <w:t>Совета народных депутатов</w:t>
      </w:r>
      <w:r w:rsidRPr="00004D83">
        <w:tab/>
      </w:r>
      <w:r w:rsidRPr="00004D83">
        <w:tab/>
      </w:r>
      <w:r w:rsidRPr="00004D83">
        <w:tab/>
      </w:r>
      <w:r w:rsidRPr="00004D83">
        <w:tab/>
      </w:r>
      <w:r w:rsidRPr="00004D83">
        <w:tab/>
      </w:r>
      <w:r w:rsidRPr="00004D83">
        <w:tab/>
      </w:r>
      <w:r w:rsidRPr="00004D83">
        <w:tab/>
      </w:r>
      <w:r w:rsidRPr="00004D83">
        <w:tab/>
        <w:t>О. А. Масюков</w:t>
      </w:r>
    </w:p>
    <w:p w:rsidR="0031628F" w:rsidRDefault="0031628F" w:rsidP="00302B6E">
      <w:pPr>
        <w:spacing w:after="200" w:line="276" w:lineRule="auto"/>
      </w:pPr>
      <w:r>
        <w:br w:type="page"/>
      </w:r>
    </w:p>
    <w:p w:rsidR="002A2BBC" w:rsidRPr="006D4B71" w:rsidRDefault="002A2BBC" w:rsidP="00B27AE6">
      <w:pPr>
        <w:jc w:val="right"/>
      </w:pPr>
      <w:r>
        <w:t xml:space="preserve">Приложение № </w:t>
      </w:r>
      <w:r w:rsidR="00302B6E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3522EE" w:rsidRPr="002A2911" w:rsidRDefault="003522EE" w:rsidP="003522EE">
      <w:pPr>
        <w:jc w:val="right"/>
      </w:pPr>
      <w:r w:rsidRPr="006074F7">
        <w:t>от</w:t>
      </w:r>
      <w:r w:rsidR="00132FA0">
        <w:t xml:space="preserve"> 25</w:t>
      </w:r>
      <w:r>
        <w:t>.</w:t>
      </w:r>
      <w:r w:rsidRPr="002A2BBC">
        <w:t>12</w:t>
      </w:r>
      <w:r>
        <w:t>.201</w:t>
      </w:r>
      <w:r w:rsidR="00853381">
        <w:t>8</w:t>
      </w:r>
      <w:r>
        <w:t xml:space="preserve"> г. </w:t>
      </w:r>
      <w:r w:rsidRPr="006074F7">
        <w:t>№</w:t>
      </w:r>
      <w:r w:rsidR="00132FA0">
        <w:t>17/148</w:t>
      </w:r>
      <w:r>
        <w:t xml:space="preserve"> </w:t>
      </w:r>
    </w:p>
    <w:p w:rsidR="002A2BBC" w:rsidRPr="002A2911" w:rsidRDefault="002A2BBC" w:rsidP="002A2BBC">
      <w:pPr>
        <w:jc w:val="right"/>
      </w:pPr>
    </w:p>
    <w:p w:rsidR="00F810E7" w:rsidRDefault="00F810E7" w:rsidP="00F810E7">
      <w:pPr>
        <w:jc w:val="center"/>
        <w:rPr>
          <w:b/>
        </w:rPr>
      </w:pPr>
      <w:r>
        <w:rPr>
          <w:b/>
        </w:rPr>
        <w:t>Перечень и коды главных распорядителей</w:t>
      </w:r>
      <w:r w:rsidRPr="00C7383F">
        <w:rPr>
          <w:b/>
        </w:rPr>
        <w:t xml:space="preserve"> средств бюджета</w:t>
      </w:r>
    </w:p>
    <w:p w:rsidR="00F810E7" w:rsidRPr="00C7383F" w:rsidRDefault="00F810E7" w:rsidP="00F810E7">
      <w:pPr>
        <w:jc w:val="center"/>
        <w:rPr>
          <w:b/>
        </w:rPr>
      </w:pPr>
      <w:r w:rsidRPr="00C7383F">
        <w:rPr>
          <w:b/>
        </w:rPr>
        <w:t xml:space="preserve"> </w:t>
      </w:r>
      <w:r w:rsidRPr="00A7281A">
        <w:rPr>
          <w:b/>
        </w:rPr>
        <w:t>Новокузнецкого городского округа</w:t>
      </w:r>
    </w:p>
    <w:p w:rsidR="00F810E7" w:rsidRDefault="00F810E7" w:rsidP="00F810E7"/>
    <w:p w:rsidR="002A2BBC" w:rsidRPr="0065591D" w:rsidRDefault="002A2BBC" w:rsidP="0065591D">
      <w:pPr>
        <w:jc w:val="center"/>
        <w:rPr>
          <w:b/>
        </w:rPr>
      </w:pPr>
    </w:p>
    <w:tbl>
      <w:tblPr>
        <w:tblW w:w="8851" w:type="dxa"/>
        <w:tblInd w:w="93" w:type="dxa"/>
        <w:tblLook w:val="04A0" w:firstRow="1" w:lastRow="0" w:firstColumn="1" w:lastColumn="0" w:noHBand="0" w:noVBand="1"/>
      </w:tblPr>
      <w:tblGrid>
        <w:gridCol w:w="1149"/>
        <w:gridCol w:w="7702"/>
      </w:tblGrid>
      <w:tr w:rsidR="0065591D" w:rsidRPr="0065591D" w:rsidTr="0065591D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b/>
                <w:color w:val="000000"/>
              </w:rPr>
            </w:pPr>
            <w:r w:rsidRPr="0065591D">
              <w:rPr>
                <w:b/>
                <w:color w:val="000000"/>
              </w:rPr>
              <w:t>Код</w:t>
            </w:r>
          </w:p>
        </w:tc>
        <w:tc>
          <w:tcPr>
            <w:tcW w:w="7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b/>
                <w:color w:val="000000"/>
              </w:rPr>
            </w:pPr>
            <w:r w:rsidRPr="0065591D">
              <w:rPr>
                <w:b/>
                <w:color w:val="000000"/>
              </w:rPr>
              <w:t>Наименование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900</w:t>
            </w:r>
          </w:p>
        </w:tc>
        <w:tc>
          <w:tcPr>
            <w:tcW w:w="7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903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Центрального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97E28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жилищно-коммунального хозяйства администрации города Нов</w:t>
            </w:r>
            <w:r w:rsidR="00897E28">
              <w:rPr>
                <w:color w:val="000000"/>
              </w:rPr>
              <w:t>окузнецка</w:t>
            </w:r>
          </w:p>
        </w:tc>
      </w:tr>
      <w:tr w:rsidR="0065591D" w:rsidRPr="0065591D" w:rsidTr="0065591D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по управлению муниципальным имуществом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градостроительства и земельных ресурсов администрации го</w:t>
            </w:r>
            <w:r w:rsidR="00897E28">
              <w:rPr>
                <w:color w:val="000000"/>
              </w:rPr>
              <w:t>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908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8D24FF" w:rsidP="0065591D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65591D" w:rsidRPr="0065591D">
              <w:rPr>
                <w:color w:val="000000"/>
              </w:rPr>
              <w:t>дминистрация Орджоникидзевского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909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по делам молодежи администрации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911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образования и науки администрации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913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C50222">
            <w:pPr>
              <w:rPr>
                <w:color w:val="000000"/>
              </w:rPr>
            </w:pPr>
            <w:r w:rsidRPr="0065591D">
              <w:rPr>
                <w:color w:val="000000"/>
              </w:rPr>
              <w:t xml:space="preserve">Управление культуры </w:t>
            </w:r>
            <w:r w:rsidR="00C50222">
              <w:rPr>
                <w:color w:val="000000"/>
              </w:rPr>
              <w:t>а</w:t>
            </w:r>
            <w:r w:rsidRPr="0065591D">
              <w:rPr>
                <w:color w:val="000000"/>
              </w:rPr>
              <w:t>дминистрации г</w:t>
            </w:r>
            <w:r w:rsidR="00C50222">
              <w:rPr>
                <w:color w:val="000000"/>
              </w:rPr>
              <w:t>орода</w:t>
            </w:r>
            <w:r w:rsidRPr="0065591D">
              <w:rPr>
                <w:color w:val="000000"/>
              </w:rPr>
              <w:t xml:space="preserve">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по физической культуре, спорту и туризму администрации г</w:t>
            </w:r>
            <w:r w:rsidR="00C50222">
              <w:rPr>
                <w:color w:val="000000"/>
              </w:rPr>
              <w:t>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F21CF8">
            <w:pPr>
              <w:rPr>
                <w:color w:val="000000"/>
              </w:rPr>
            </w:pPr>
            <w:r w:rsidRPr="0065591D">
              <w:rPr>
                <w:color w:val="000000"/>
              </w:rPr>
              <w:t xml:space="preserve">Комитет социальной защиты </w:t>
            </w:r>
            <w:r w:rsidR="00F21CF8">
              <w:rPr>
                <w:color w:val="000000"/>
              </w:rPr>
              <w:t>а</w:t>
            </w:r>
            <w:r w:rsidRPr="0065591D">
              <w:rPr>
                <w:color w:val="000000"/>
              </w:rPr>
              <w:t>дминистрации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Муниципальная избирательная комиссия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917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Куйбышевского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919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Новоильинского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920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Управление капитального строительства администрации города Новок</w:t>
            </w:r>
            <w:r w:rsidR="00C50222">
              <w:rPr>
                <w:color w:val="000000"/>
              </w:rPr>
              <w:t>узнецка</w:t>
            </w:r>
          </w:p>
        </w:tc>
      </w:tr>
      <w:tr w:rsidR="0065591D" w:rsidRPr="0065591D" w:rsidTr="0065591D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921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охраны окружающей среды и природных ресурсов администрац</w:t>
            </w:r>
            <w:r w:rsidR="00C50222">
              <w:rPr>
                <w:color w:val="000000"/>
              </w:rPr>
              <w:t>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Комитет городского контроля Новокузнецкого городского округа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Новокузнецкий городской Совет народных депутатов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926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Кузнецкого района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933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 xml:space="preserve">Управление дорожно-коммунального хозяйства и благоустройства </w:t>
            </w:r>
            <w:r w:rsidR="00C50222" w:rsidRPr="0065591D">
              <w:rPr>
                <w:color w:val="000000"/>
              </w:rPr>
              <w:t>администрац</w:t>
            </w:r>
            <w:r w:rsidR="00C50222">
              <w:rPr>
                <w:color w:val="000000"/>
              </w:rPr>
              <w:t>ии города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934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rPr>
                <w:color w:val="000000"/>
              </w:rPr>
            </w:pPr>
            <w:r w:rsidRPr="0065591D">
              <w:rPr>
                <w:color w:val="000000"/>
              </w:rPr>
              <w:t>Управление по транспорту и связи администрации города Новокузнец</w:t>
            </w:r>
            <w:r w:rsidR="00C50222">
              <w:rPr>
                <w:color w:val="000000"/>
              </w:rPr>
              <w:t>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935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C50222">
            <w:pPr>
              <w:rPr>
                <w:color w:val="000000"/>
              </w:rPr>
            </w:pPr>
            <w:r w:rsidRPr="0065591D">
              <w:rPr>
                <w:color w:val="000000"/>
              </w:rPr>
              <w:t>Администрация Заводского района г</w:t>
            </w:r>
            <w:r w:rsidR="00C50222">
              <w:rPr>
                <w:color w:val="000000"/>
              </w:rPr>
              <w:t>орода</w:t>
            </w:r>
            <w:r w:rsidRPr="0065591D">
              <w:rPr>
                <w:color w:val="000000"/>
              </w:rPr>
              <w:t xml:space="preserve"> Новокузнецка</w:t>
            </w:r>
          </w:p>
        </w:tc>
      </w:tr>
      <w:tr w:rsidR="0065591D" w:rsidRPr="0065591D" w:rsidTr="0065591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color w:val="000000"/>
              </w:rPr>
            </w:pPr>
            <w:r w:rsidRPr="0065591D">
              <w:rPr>
                <w:color w:val="000000"/>
              </w:rPr>
              <w:t>936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F21CF8">
            <w:pPr>
              <w:rPr>
                <w:color w:val="000000"/>
              </w:rPr>
            </w:pPr>
            <w:r w:rsidRPr="0065591D">
              <w:rPr>
                <w:color w:val="000000"/>
              </w:rPr>
              <w:t xml:space="preserve">Управление опеки и попечительства </w:t>
            </w:r>
            <w:r w:rsidR="00F21CF8">
              <w:rPr>
                <w:color w:val="000000"/>
              </w:rPr>
              <w:t>а</w:t>
            </w:r>
            <w:r w:rsidRPr="0065591D">
              <w:rPr>
                <w:color w:val="000000"/>
              </w:rPr>
              <w:t>дминистрации города Новокузне</w:t>
            </w:r>
            <w:r w:rsidR="00C50222">
              <w:rPr>
                <w:color w:val="000000"/>
              </w:rPr>
              <w:t>цка</w:t>
            </w:r>
          </w:p>
        </w:tc>
      </w:tr>
    </w:tbl>
    <w:p w:rsidR="00F810E7" w:rsidRPr="002A2911" w:rsidRDefault="00F810E7" w:rsidP="0065591D">
      <w:pPr>
        <w:jc w:val="center"/>
      </w:pPr>
    </w:p>
    <w:p w:rsidR="00F810E7" w:rsidRPr="002A2911" w:rsidRDefault="00F810E7" w:rsidP="002A2BBC">
      <w:pPr>
        <w:jc w:val="right"/>
      </w:pPr>
    </w:p>
    <w:p w:rsidR="00A4712E" w:rsidRDefault="00A4712E" w:rsidP="002A2BBC">
      <w:r>
        <w:t>Председатель</w:t>
      </w:r>
    </w:p>
    <w:p w:rsidR="00A4712E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 w:rsidR="00A4712E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C5DCC">
        <w:t>О</w:t>
      </w:r>
      <w:r w:rsidR="008C5DCC" w:rsidRPr="00632EF8">
        <w:t xml:space="preserve">. </w:t>
      </w:r>
      <w:r w:rsidR="008C5DCC">
        <w:t>А</w:t>
      </w:r>
      <w:r w:rsidR="008C5DCC" w:rsidRPr="00632EF8">
        <w:t xml:space="preserve">. </w:t>
      </w:r>
      <w:r w:rsidR="008C5DCC">
        <w:t>Масюков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02B6E">
        <w:t>5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58017A" w:rsidRPr="002A2911" w:rsidRDefault="0058017A" w:rsidP="0058017A">
      <w:pPr>
        <w:jc w:val="right"/>
      </w:pPr>
      <w:r w:rsidRPr="006074F7">
        <w:t>от</w:t>
      </w:r>
      <w:r w:rsidRPr="004948BB">
        <w:t xml:space="preserve"> </w:t>
      </w:r>
      <w:r w:rsidR="00132FA0">
        <w:t>25</w:t>
      </w:r>
      <w:r>
        <w:t>.</w:t>
      </w:r>
      <w:r w:rsidRPr="002A2BBC">
        <w:t>12</w:t>
      </w:r>
      <w:r>
        <w:t>.201</w:t>
      </w:r>
      <w:r w:rsidR="00A86336">
        <w:t>8</w:t>
      </w:r>
      <w:r>
        <w:t xml:space="preserve">г. </w:t>
      </w:r>
      <w:r w:rsidRPr="006074F7">
        <w:t>№</w:t>
      </w:r>
      <w:r w:rsidR="00132FA0">
        <w:t>17/148</w:t>
      </w:r>
      <w:r>
        <w:t xml:space="preserve"> </w:t>
      </w:r>
    </w:p>
    <w:p w:rsidR="002A2BBC" w:rsidRPr="002A2911" w:rsidRDefault="002A2BBC" w:rsidP="002A2BBC">
      <w:pPr>
        <w:jc w:val="right"/>
      </w:pPr>
    </w:p>
    <w:p w:rsidR="002A2BBC" w:rsidRP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>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201</w:t>
      </w:r>
      <w:r w:rsidR="00A86336">
        <w:rPr>
          <w:b/>
        </w:rPr>
        <w:t>9</w:t>
      </w:r>
      <w:r w:rsidRPr="00F810E7">
        <w:rPr>
          <w:b/>
        </w:rPr>
        <w:t xml:space="preserve"> год</w:t>
      </w:r>
    </w:p>
    <w:p w:rsidR="00F810E7" w:rsidRDefault="008C5DCC" w:rsidP="002A2BBC">
      <w:pPr>
        <w:jc w:val="right"/>
      </w:pPr>
      <w:r>
        <w:t>(тыс. руб.)</w:t>
      </w: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709"/>
        <w:gridCol w:w="850"/>
        <w:gridCol w:w="709"/>
        <w:gridCol w:w="1276"/>
        <w:gridCol w:w="850"/>
        <w:gridCol w:w="1279"/>
      </w:tblGrid>
      <w:tr w:rsidR="005B7C40" w:rsidRPr="00277588" w:rsidTr="00B950CB">
        <w:trPr>
          <w:trHeight w:val="1020"/>
        </w:trPr>
        <w:tc>
          <w:tcPr>
            <w:tcW w:w="4962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</w:t>
            </w:r>
            <w:r w:rsidRPr="00277588">
              <w:rPr>
                <w:b/>
                <w:bCs/>
                <w:color w:val="000000"/>
              </w:rPr>
              <w:t>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B7C40" w:rsidRPr="00277588" w:rsidRDefault="005B7C40" w:rsidP="00A8633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</w:t>
            </w:r>
            <w:r w:rsidR="00A86336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 xml:space="preserve"> </w:t>
            </w:r>
            <w:r w:rsidRPr="00311043">
              <w:rPr>
                <w:b/>
                <w:bCs/>
                <w:color w:val="000000"/>
              </w:rPr>
              <w:t>год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4 611,9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"Организация и проведение на территории Новокузнецкого городского округа эколого-просветительских и эколого-практических мероприятий"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Природоохранные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деятельности Комитета охраны окружающей среды  и природных ресурсов,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4 511,9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4 511,9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4 390,4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118,5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64 891,8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"Разработка проектов планировок, проектов межевания, схем территориального планирования и схем инженерной инфраструктуры, подготовка изменений (корректировка) в проектную документацию по планировке территории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12 080,7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12 080,7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12 080,7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52 811,1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52 229,7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48 255,3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3 009,4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965,0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581,4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581,4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2 080 160,2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207 772,3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10 445,7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10 173,9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265,8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216,9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216,9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85 437,5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85 437,5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37 981,8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37 981,8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10 100,0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10 100,0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63 260,4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63 260,4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330,0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330,0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1 872 387,9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388 119,0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338 039,0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338 039,0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50 000,0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50 000,0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124 491,0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122 591,0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122 591,0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1 900,0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1 900,0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149 889,9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54 924,0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54 924,0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94 965,9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94 965,9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"Организация обслуживания населения в муниципальных банях"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12 480,0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12 480,0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12 480,0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23 718,0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12 525,0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12 525,0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11 193,0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11 193,0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"Федеральный проект «Дорожная сеть»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1 173 690,0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53931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586 845,0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53931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586 845,0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293 422,5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293 422,5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293 422,5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73 422,5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220 000,0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1 697 035,6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Подпрограмма "Разработка и актуализация схем коммунальной инфраструктуры и строительство, ремонт и реконструкция объектов инженерной инфраструктуры"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211 965,7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Основное мероприятие "Строительство перемычки между I и II очередями канализации"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68 531,5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68 531,5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68 531,5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"Строительство газовой котельной для теплоснабжения 1 очереди строительства микрорайона № 7 Новоильинского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55 001,8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53 518,0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53 518,0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1 483,8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1 483,8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"Строительство наружной сети канализации микрорайона № 7 Новоильинского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21 644,6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21 053,0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21 053,0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591,6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591,6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"Поставка, монтаж, пусконаладочные работы установки для промывки, измельчения отходов в отделении решеток на ГНС-1А"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4 731,4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4 731,4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4 731,4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Строительство газовой котельной в микрорайоне № 24 Новоильинского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10 500,0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Строительство и реконструкция котельных и сетей теплоснабжения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S2460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S2460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Строительство сетей теплоснабжения в микрорайоне № 24 Новоильинского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51 556,4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46 256,4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44 756,4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Строительство и реконструкция котельных и сетей теплоснабжения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S2460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5 300,0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S2460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5 300,0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39 751,9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"Снос аварийных домов"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39 751,9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по  сносу аварийных муниципальных объектов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39 751,9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39 751,9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Подпрограмма "Обеспечение выплаты компенсации убытков (возмещение затрат), связанных с реализацией товаров (услуг) по государственным регулируемым ценам, организациям предоставляющим населению жилищно-коммунальные услуги, возникшие в результате установления мер социальной поддержки гражданам"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1 387 199,0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Основное мероприятие "Обеспечение выплаты субсидии на компенсацию убытков (возмещение затрат), связанных с реализацией товаров (услуг) по государственным регулируемым ценам, организациям коммунального комплекса за услуги отопления и горячего водоснабжения"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1 103 427,0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1 103 427,0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1 103 427,0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выплаты субсидии на компенсацию убытков (возмещение затрат), связанных с реализацией товаров (услуг) по государственным регулируемым ценам, организациям коммунального комплекса за услуги холодного водоснабжения и водоотведения"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241 500,0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241 500,0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241 500,0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выплаты субсидии организациям, предоставляющим населению услуги по содержанию и ремонту общего имущества в многоквартирных жилых домах специализированного и аварийного жилищного фонда"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42 272,0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выплаты субсидии на возмещение  недополученных доходов, связанных с оказанием гражданам услуг по содержанию и ремонту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42 272,0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42 272,0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Подпрограмма 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58 119,0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 «Обеспечение функционирования Комитета ЖКХ администрации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23 788,2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23 788,2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22 370,2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1 390,0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34 330,8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34 330,8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34 330,8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200 543,1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71 990,5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71 990,5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71 990,5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Основное мероприятие "Модернизация системы оповещения населения города,  поддержание ее в постоянной готовности,  реконструкция и развитие  единой дежурно-диспетчерской службы, внедрение системы «112»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2 276,0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2 276,0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2 276,0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Основное мероприятие "Поддержка в постоянной готовности объектов инженерной защиты населения и территорий от ЧС"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126 276,6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85 676,6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85 676,6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40 600,0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40 600,0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209 674,7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"Предоставление социальных выплат молодым семьям, признанных нуждающимися в улучшении жилищных условий"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"Приобретение жилых помещений в целях предоставления их детям сиротам и детям, оставшимся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173 728,7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121 624,9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121 624,9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52 103,8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52 103,8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"Предоставление жилых помещений социальным категориям граждан, состоящих на учете в качестве нуждающихся в жилых помещениях, по договорам социального найма"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30 946,0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Приобретение зданий, сооружений и жилых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4 165,2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4 165,2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N 5-ФЗ "О ветеранах"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1 257,9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1 257,9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25 522,9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25 522,9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527 520,3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19 080,9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8 785,9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3 760,0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5 025,9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10 295,0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10 295,0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210 752,2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72 646,8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72 646,8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72 646,8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138 105,4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138 105,4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138 105,4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Подпрограмма  "Сохранение и развитие профессионального искусства и народного творчества"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241 183,0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деятельности муниципальных культурно - досуговых 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241 183,0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241 183,0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241 183,0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Подпрограмма "Обеспечение деятельности по реализации муниципальной программы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56 504,1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15 179,8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5 678,0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5 266,1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411,9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9 501,8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9 389,1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112,7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функционирования  МБУ ЦБ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18 817,3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18 817,3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18 817,3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22 507,0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22 507,0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6 400,0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16 107,0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902 973,6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Подпрограмма 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849 565,0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457 186,4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380 621,4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380 621,4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76 565,0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76 565,0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392 378,6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392 378,6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392 378,6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Подпрограмма  "Обеспечение деятельности Управления по транспорту и связи администрации города Новокузнецка по созданию условий для организации и предоставления транспортных услуг и услуг связи населению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53 408,6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8 871,8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7 220,4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7 195,9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1 506,0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1 506,0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145,4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145,4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"Рациональная организация транспортного обслуживания с учетом пассажиропотока, а также совершенствование маршрутной сети"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44 536,8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44 536,8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44 536,8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21 763,6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функционирования КУМИ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19 263,6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19 118,1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18 510,6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357,5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145,5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145,5</w:t>
            </w:r>
          </w:p>
        </w:tc>
      </w:tr>
      <w:tr w:rsidR="00B950CB" w:rsidRPr="00B950CB" w:rsidTr="00B950CB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Основное мероприятие "Оформление технической и правовой документации на объекты муниципальной собственности в соответствии с действующим законодательством, проведение оценки имущества; принятие имущества в муниципальную собственность, 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2 500,0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2 500,0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2 500,0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82 241,7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"Развитие сети МФЦ в Новокузнецком городском округе"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1 517,5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Создание и поддержание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1 517,5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1 517,5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функционирования МАУ "МФЦ г.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80 724,2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80 724,2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80 724,2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3 803,0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"Финансовая 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3 503,0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3 503,0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3 503,0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Основное мероприятие "Предоставление образовательной поддержки субъектам малого и среднего предпринимательства"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10 394,6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Подпрограмма 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3 129,4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3 012,5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967,0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967,0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Создание временных рабочих мест, трудоустр</w:t>
            </w:r>
            <w:r>
              <w:rPr>
                <w:color w:val="000000"/>
              </w:rPr>
              <w:t>ойст</w:t>
            </w:r>
            <w:r w:rsidRPr="00B950CB">
              <w:rPr>
                <w:color w:val="000000"/>
              </w:rPr>
              <w:t>во несовершеннолетних граждан в учреждениях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1 515,0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389,3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970,4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155,3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530,5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530,5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"Организация временной занятости учащейся молодёжи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116,9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Реализация мер в области  государственной молодёжной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116,9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116,9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Подпрограмма 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7 265,2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функционирования  Комитета по делам молодёжи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3 668,3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3 668,3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3 583,2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85,1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функционирования   МБУ ГМЦ «Социум» по  выполнению муниципального задания"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3 596,9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3 596,9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3 596,9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333 596,4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функционирования  спортивных сооружений, находящихся в муниципальной собственности"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5 335,5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5 335,5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5 249,8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60,7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263 334,4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263 334,4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263 334,4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"Федеральный проект "Спорт- норма жизни"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59 926,5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2 800,0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2 800,0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Реализация федеральной целевой программы «Развитие физической культуры и спорта в Российской Федерации на 2016 - 2020 годы» (строительство малобюджетных физкультурно-спортивных объектов шаговой доступности)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54951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57 126,5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54951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57 126,5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8 674 305,8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25 826,9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25 826,9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24 683,5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915,4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228,0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8 550 990,5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3 540 860,3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2 800,0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2 800,0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1 626 213,2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101 136,3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47 187,0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1 395 998,5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79 369,3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2 522,1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Создание дополнительных мест в системе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48 249,5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48 249,5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1 863 597,6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129 714,5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444,5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1 643 921,2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89 517,4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3 049 920,2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9 200,0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9 200,0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477 951,7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422 306,5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54 570,2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1 075,0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2 562 768,5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319 867,0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1 527,0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2 106 813,1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134 561,4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 «Обеспечение деятельности образовательных организаций, осуществляющих  деятельность по адаптированным программам»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55 808,0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18 491,2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17 671,0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768,2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9 682,0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9 069,0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613,0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27 634,8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27 634,8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 «Обеспечение деятельности организаций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750 938,9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750 938,9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670 039,8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80 899,1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 «Обеспечение деятельности по содержанию организаций для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421 731,2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10 492,0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8 556,0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1 696,0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125 766,2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102 056,0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23 710,2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285 473,0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228 635,4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56 837,6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24 909,8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24 909,8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24 909,8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3 276,6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3 276,6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3 276,6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4 763,0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2 070,0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1 707,0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118,0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2 693,0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2 494,0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191,0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389 628,3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389 628,3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258 078,0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131 550,3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"Федеральный проект «Современная школа»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Е1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179 389,9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Е1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179 389,9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Е1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179 389,9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"Федеральный проект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129 764,3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51590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79 764,3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51590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79 764,3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50 000,0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50 000,0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97 488,4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49 131,4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5 150,3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5 150,3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29 037,0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637,0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18 400,0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14 944,1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14 944,1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"Оказание мер социальной поддержки многодетных семей, обеспечение питанием детей из малообеспеченных семей"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13 770,0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13 770,0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12 900,0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610,0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260,0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"Социальная поддержка участников 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13 345,0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3 495,0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155,0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3 180,0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160,0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Социальная поддержка работников образовательных организаций и реализация мероприятий по привлечению молодых специалистов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9 850,0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586,0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92,0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8 804,0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368,0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 «Обеспечение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1 242,0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1 242,0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1 242,0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"Федеральный проект «Финансовая поддержка семей при рождении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20 000,0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20 000,0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19 023,0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968,0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305 607,7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270 032,8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11 800,0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11 800,0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3 530,0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3 513,0</w:t>
            </w:r>
          </w:p>
        </w:tc>
      </w:tr>
      <w:tr w:rsidR="00B950CB" w:rsidRPr="00B950CB" w:rsidTr="00B950CB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 осуществление назначения и выплаты денежных средств лицам, находившимся под попечительством, лицам, являвшимся приемными родителями в соответствии с Законом Кемеровской области от 14.12.2010 № 124-ОЗ «О некоторых вопросах в сфере опеки и попечительства несовершеннолетних»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221 726,0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1 105,0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176 840,0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43 781,0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13.03.2008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2 500,0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2 450,0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28 969,0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144,0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28 825,0</w:t>
            </w:r>
          </w:p>
        </w:tc>
      </w:tr>
      <w:tr w:rsidR="00B950CB" w:rsidRPr="00B950CB" w:rsidTr="00B950CB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804,0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800,0</w:t>
            </w:r>
          </w:p>
        </w:tc>
      </w:tr>
      <w:tr w:rsidR="00B950CB" w:rsidRPr="00B950CB" w:rsidTr="00B950CB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703,8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699,8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деятельности Управления опеки и попечительства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35 574,9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582,0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582,0</w:t>
            </w:r>
          </w:p>
        </w:tc>
      </w:tr>
      <w:tr w:rsidR="00B950CB" w:rsidRPr="00B950CB" w:rsidTr="00B950CB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ими.»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34 992,9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33 574,1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1 408,8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3 510 378,5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15 290,8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13 879,9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13 879,9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1 110,9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1 110,9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3 299 302,3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593 700,1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N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170 782,0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950,0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149 832,0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20 000,0</w:t>
            </w:r>
          </w:p>
        </w:tc>
      </w:tr>
      <w:tr w:rsidR="00B950CB" w:rsidRPr="00B950CB" w:rsidTr="00B950CB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5 598,0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5 350,0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178,0</w:t>
            </w:r>
          </w:p>
        </w:tc>
      </w:tr>
      <w:tr w:rsidR="00B950CB" w:rsidRPr="00B950CB" w:rsidTr="00B950CB">
        <w:trPr>
          <w:trHeight w:val="273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21 732,0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20 000,0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1 562,0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N 25-ОЗ "О социальной поддержке инвалидов"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67,0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66,5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N 15-ОЗ "О мерах социальной поддержки отдельных категорий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3 627,3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2 692,3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173 848,0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172 848,0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204 830,9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204 830,9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56,9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56,9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Социальная поддержка граждан, достигших возраста 70 лет, в соответствии с Законом Кемеровской области от 10 июня 2005 года N 74-ОЗ "О социальной поддержке граждан, достигших возраста 70 лет"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636,0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633,0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Денежная выплата отдельным категориям граждан в соответствии с Законом Кемеровской области от 12 декабря 2006 года N 156-ОЗ "О денежной выплате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3 460,0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36,0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3 424,0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N 82-ОЗ "О погребении и похоронном деле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9 062,0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162,0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7 900,0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углем населения"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16 200,0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в топливно-энергетической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16 200,0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16 200,0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оплате жилья и коммунальных услуг"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715 142,0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Меры социальной поддержки по оплате жилищно-коммунальных услуг отдельных категорий граждан, оказание мер социальной поддержки которым относится к ведению субъекта Российской Федерации, в соответствии с Законом Кемеровской области от 17 января 2005 года N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715 142,0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4 500,0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710 642,0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переданным полномочиям и расходным обязательствам Российской Федерации"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308 282,2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51370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2 100,8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51370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51370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2 090,0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полномочия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20 715,6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111,5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20 604,1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285 354,5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2 300,0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283 054,5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111,3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110,7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187 734,7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59 362,7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295,7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59 067,0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128 372,0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1 300,0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127 072,0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"Оказание государственной социальной помощи"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1 503,0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1 503,0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1 495,0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18 485,7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N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2 235,0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2 225,0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6 079,7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6 079,7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1 108,4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1 103,4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Решением НГСНД от 27 марта 2012 года N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121,0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120,0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Решением НГСНД от 26.02.13 N2/22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268,7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267,2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1 811,2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1 799,2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 N12/118 "О мере социальной поддержки молодым специалистам медицинских организаций государственной системы здравоохранения  Кемеровской области, расположенных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6 861,7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6 831,7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378 438,4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5 569,0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5 569,0</w:t>
            </w:r>
          </w:p>
        </w:tc>
      </w:tr>
      <w:tr w:rsidR="00B950CB" w:rsidRPr="00B950CB" w:rsidTr="00B950CB">
        <w:trPr>
          <w:trHeight w:val="698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53800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266 811,7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53800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266 811,7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N 14-ОЗ "О мерах социальной поддержки отдельных категорий многодетных матерей"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4 120,2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3 919,2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Меры социальной поддержки отдельных категорий приемных родителей в соответствии с Законом Кемеровской области от 7 февраля 2013 года N 9-ОЗ "О мерах социальной поддержки отдельных категорий приемных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76,0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75,5</w:t>
            </w:r>
          </w:p>
        </w:tc>
      </w:tr>
      <w:tr w:rsidR="00B950CB" w:rsidRPr="00B950CB" w:rsidTr="00B950CB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детей, до достижения ребенком возраста трех лет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707,0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707,0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4 226,0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4 116,0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Ежемесячное пособие на ребенка в соответствии с Законом Кемеровской области от 18 ноября 2004 года N 75-ОЗ "О размере, порядке назначения и выплаты ежемесячного пособия на ребенка"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92 615,0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92 615,0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4 300,0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4 160,0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633 493,0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20 893,2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4 975,0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15 253,7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664,5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314 098,5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11 541,0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2 811,2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299 739,3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298 310,3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266 257,0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32 033,3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20,0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191,0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91,0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"Федеральный проект "Финансовая поддержка семей при рождении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446 323,2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141 353,0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141 353,0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55730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180 125,2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55730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825,2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55730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179 300,0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67 294,0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352,0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66 942,0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Дополнительная мера социальной поддержки семей, имеющих детей, в соответствии с Законом Кемеровской области от 25 апреля 2011 года N 51-ОЗ "О дополнительной мере социальной поддержки семей, имеющих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57 551,0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57 551,0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Подпрограмма "Обеспечение деятельности Комитета социальной защиты 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195 785,4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195 785,4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195 785,4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187 418,4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8 325,0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36,0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6 154,1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"Оказание финансовой поддержки социально ориентированным НКО из бюджета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5 774,1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5 774,1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5 774,1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"Проведение отделом общественных отношений управления делами администрации города Новокузнецка совместно с социально ориентированными НКО общественно значимых мероприятий и организация участия социально ориентированных НКО в мероприятиях областного и городского уровней"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Проведение общегородских мероприятий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348 573,0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348 573,0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348 573,0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348 573,0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17 443,8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функционирования УКСа по реализации установленных полномочий"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11 539,5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11 539,5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11 251,0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"Газоснабжение промышленной площадки по адресу: шоссе Притомское,24А, ко</w:t>
            </w:r>
            <w:r>
              <w:rPr>
                <w:color w:val="000000"/>
              </w:rPr>
              <w:t>р</w:t>
            </w:r>
            <w:r w:rsidRPr="00B950CB">
              <w:rPr>
                <w:color w:val="000000"/>
              </w:rPr>
              <w:t>пус 1, г.Новокузнецк"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5 904,3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1 879,0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1 879,0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Строительство и реконструкция систем газоснабжения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72950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4 025,3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72950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4 025,3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369 974,1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Подпрограмма «Благоустройство дворовых территорий многоквартирных домов,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208 013,3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"«Благоустройство дворовых территорий многоквартирных домов»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25 200,0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25 200,0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25 200,0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«Федеральный проект «Формирование комфортной городской среды»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182 813,3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182 813,3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182 813,3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Подпрограмма «Благоустройство общественных территорий,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161 960,8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«Федеральный проект «Формирование комфортной городской среды»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161 960,8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161 960,8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161 960,8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227 405,1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"Водоснабжение территории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134 538,6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134 538,6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134 538,6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"Газоснабжение территории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49 942,5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49 942,5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49 942,5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"Текущее содержание дорог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10 000,0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10 000,0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"Организация мест твёрдых коммунальных отходов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30 424,0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30 424,0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30 424,0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наружного освещения улиц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2 500,0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2 500,0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2 500,0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411 030,2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411 030,2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1 765,6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1 765,6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275 259,2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235 277,9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37 947,0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2 034,3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1 822,0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1 822,0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депутатов представительного 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2 124,1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2 124,1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членов избирательной комиссии 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1 423,9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1 423,9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58 800,0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58 800,0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1 804,0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1 804,0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Проведение общегородских мероприятий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6 241,1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236,0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6 005,1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4 542,4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4 542,4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5 005,0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37 601,5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37 601,5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4 700,0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4 700,0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117,7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117,7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3 497,7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3 376,6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121,1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456,0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414,0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Реализация проектов инициативного бюджетирования "Твой Кузбасс</w:t>
            </w:r>
            <w:r>
              <w:rPr>
                <w:color w:val="000000"/>
              </w:rPr>
              <w:t xml:space="preserve"> </w:t>
            </w:r>
            <w:r w:rsidRPr="00B950CB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B950CB">
              <w:rPr>
                <w:color w:val="000000"/>
              </w:rPr>
              <w:t>твоя инициатива" в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S3420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S3420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20 010 082,8</w:t>
            </w:r>
          </w:p>
        </w:tc>
      </w:tr>
    </w:tbl>
    <w:p w:rsidR="00562A33" w:rsidRDefault="00562A33"/>
    <w:p w:rsidR="002A2BBC" w:rsidRPr="00F810E7" w:rsidRDefault="002A2BBC" w:rsidP="00C86F2E">
      <w:pPr>
        <w:jc w:val="center"/>
      </w:pPr>
    </w:p>
    <w:p w:rsidR="001B5FAF" w:rsidRDefault="001B5FAF" w:rsidP="002A2BBC">
      <w:r>
        <w:t>Председатель</w:t>
      </w:r>
    </w:p>
    <w:p w:rsidR="001B5FAF" w:rsidRDefault="002A2BBC" w:rsidP="002A2BBC">
      <w:r>
        <w:t xml:space="preserve">Новокузнецкого </w:t>
      </w:r>
      <w:r w:rsidR="001B5FAF">
        <w:t>городского</w:t>
      </w:r>
    </w:p>
    <w:p w:rsidR="002A2BBC" w:rsidRPr="002A2BBC" w:rsidRDefault="002A2BBC" w:rsidP="001B5FAF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 w:rsidR="001B5FAF">
        <w:tab/>
      </w:r>
      <w:r>
        <w:tab/>
      </w:r>
      <w:r>
        <w:tab/>
      </w:r>
      <w:r>
        <w:tab/>
      </w:r>
      <w:r w:rsidR="00133E4A">
        <w:t>О</w:t>
      </w:r>
      <w:r w:rsidR="00133E4A" w:rsidRPr="00632EF8">
        <w:t xml:space="preserve">. </w:t>
      </w:r>
      <w:r w:rsidR="00133E4A">
        <w:t>А</w:t>
      </w:r>
      <w:r w:rsidR="00133E4A" w:rsidRPr="00632EF8">
        <w:t xml:space="preserve">. </w:t>
      </w:r>
      <w:r w:rsidR="00133E4A">
        <w:t>Масюков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02B6E">
        <w:t>6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1B5FAF" w:rsidRPr="002A2911" w:rsidRDefault="001B5FAF" w:rsidP="001B5FAF">
      <w:pPr>
        <w:jc w:val="right"/>
      </w:pPr>
      <w:r w:rsidRPr="006074F7">
        <w:t>от</w:t>
      </w:r>
      <w:r w:rsidR="00132FA0">
        <w:t xml:space="preserve"> 25</w:t>
      </w:r>
      <w:r>
        <w:t>.</w:t>
      </w:r>
      <w:r w:rsidRPr="002A2BBC">
        <w:t>12</w:t>
      </w:r>
      <w:r>
        <w:t>.201</w:t>
      </w:r>
      <w:r w:rsidR="00A86336">
        <w:t>8</w:t>
      </w:r>
      <w:r>
        <w:t xml:space="preserve">г. </w:t>
      </w:r>
      <w:r w:rsidRPr="006074F7">
        <w:t>№</w:t>
      </w:r>
      <w:r w:rsidR="00132FA0">
        <w:t>17/148</w:t>
      </w:r>
      <w:r>
        <w:t xml:space="preserve"> </w:t>
      </w:r>
    </w:p>
    <w:p w:rsidR="002A2BBC" w:rsidRPr="002A2911" w:rsidRDefault="002A2BBC" w:rsidP="002A2BBC">
      <w:pPr>
        <w:jc w:val="right"/>
      </w:pPr>
    </w:p>
    <w:p w:rsid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 xml:space="preserve">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</w:t>
      </w:r>
      <w:r>
        <w:rPr>
          <w:b/>
        </w:rPr>
        <w:t xml:space="preserve">плановый период </w:t>
      </w:r>
      <w:r w:rsidRPr="00F810E7">
        <w:rPr>
          <w:b/>
        </w:rPr>
        <w:t>20</w:t>
      </w:r>
      <w:r w:rsidR="00A86336">
        <w:rPr>
          <w:b/>
        </w:rPr>
        <w:t>20</w:t>
      </w:r>
      <w:r>
        <w:rPr>
          <w:b/>
        </w:rPr>
        <w:t xml:space="preserve"> и 20</w:t>
      </w:r>
      <w:r w:rsidR="00C552AB">
        <w:rPr>
          <w:b/>
        </w:rPr>
        <w:t>2</w:t>
      </w:r>
      <w:r w:rsidR="00A86336">
        <w:rPr>
          <w:b/>
        </w:rPr>
        <w:t>1</w:t>
      </w:r>
      <w:r w:rsidRPr="00F810E7">
        <w:rPr>
          <w:b/>
        </w:rPr>
        <w:t xml:space="preserve"> год</w:t>
      </w:r>
      <w:r>
        <w:rPr>
          <w:b/>
        </w:rPr>
        <w:t>ов</w:t>
      </w:r>
    </w:p>
    <w:p w:rsidR="008D24FF" w:rsidRPr="00F810E7" w:rsidRDefault="008D24FF" w:rsidP="00F810E7">
      <w:pPr>
        <w:jc w:val="center"/>
        <w:rPr>
          <w:b/>
        </w:rPr>
      </w:pPr>
    </w:p>
    <w:p w:rsidR="005D5ED2" w:rsidRPr="00F810E7" w:rsidRDefault="005D5ED2" w:rsidP="005D5ED2">
      <w:pPr>
        <w:jc w:val="right"/>
      </w:pPr>
      <w:r>
        <w:t xml:space="preserve"> (тыс. руб.)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0"/>
        <w:gridCol w:w="709"/>
        <w:gridCol w:w="709"/>
        <w:gridCol w:w="709"/>
        <w:gridCol w:w="851"/>
        <w:gridCol w:w="567"/>
        <w:gridCol w:w="1276"/>
        <w:gridCol w:w="1276"/>
      </w:tblGrid>
      <w:tr w:rsidR="005D5ED2" w:rsidRPr="004F7426" w:rsidTr="00B950CB">
        <w:trPr>
          <w:trHeight w:val="1020"/>
        </w:trPr>
        <w:tc>
          <w:tcPr>
            <w:tcW w:w="4960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5ED2" w:rsidRPr="004F7426" w:rsidRDefault="005D5ED2" w:rsidP="00A8633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20</w:t>
            </w:r>
            <w:r w:rsidRPr="004F7426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5ED2" w:rsidRPr="004F7426" w:rsidRDefault="005D5ED2" w:rsidP="00A86336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</w:t>
            </w:r>
            <w:r w:rsidR="00C552AB" w:rsidRPr="004F7426">
              <w:rPr>
                <w:b/>
                <w:bCs/>
                <w:color w:val="000000"/>
              </w:rPr>
              <w:t>2</w:t>
            </w:r>
            <w:r w:rsidR="00A86336">
              <w:rPr>
                <w:b/>
                <w:bCs/>
                <w:color w:val="000000"/>
              </w:rPr>
              <w:t>1</w:t>
            </w:r>
            <w:r w:rsidRPr="004F7426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4 404,1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4 404,1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деятельности Комитета охраны окружающей среды  и природных ресурсов,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4 404,1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4 404,1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4 404,1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4 404,1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4 389,6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4 389,6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62 155,4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62 010,1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"Разработка проектов планировок, проектов межевания, схем территориального планирования и схем инженерной инфраструктуры, подготовка изменений (корректировка) в проектную документацию по планировке территории 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12 080,7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12 080,7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12 080,7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12 080,7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12 080,7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12 080,7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50 074,7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49 929,4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49 493,3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49 493,3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48 255,3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48 255,3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750,0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488,0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436,1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436,1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1 871 508,7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1 871 508,7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80 914,9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80 914,9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10 274,9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10 274,9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10 173,9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10 173,9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98,0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35 800,0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35 800,0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10 100,0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10 100,0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24 740,0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24 740,0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24 740,0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24 740,0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1 790 593,8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1 790 593,8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350 700,0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350 700,0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300 700,0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300 700,0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50 000,0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50 000,0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120 400,0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120 400,0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118 500,0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118 500,0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118 500,0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118 500,0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1 900,0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1 900,0</w:t>
            </w:r>
          </w:p>
        </w:tc>
      </w:tr>
      <w:tr w:rsidR="00B950CB" w:rsidRPr="00B950CB" w:rsidTr="00B950CB">
        <w:trPr>
          <w:trHeight w:val="31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109 938,4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109 938,4</w:t>
            </w:r>
          </w:p>
        </w:tc>
      </w:tr>
      <w:tr w:rsidR="00B950CB" w:rsidRPr="00B950CB" w:rsidTr="00B950CB">
        <w:trPr>
          <w:trHeight w:val="27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27 358,4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27 358,4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27 358,4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27 358,4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82 580,0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82 580,0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82 580,0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82 580,0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"Организация обслуживания населения в муниципальных банях"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12 480,0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12 480,0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12 480,0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23 385,4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23 385,4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12 400,0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12 400,0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10 985,4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10 985,4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10 985,4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10 985,4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"Федеральный проект «Дорожная сеть»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1 173 690,0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1 173 690,0</w:t>
            </w:r>
          </w:p>
        </w:tc>
      </w:tr>
      <w:tr w:rsidR="00B950CB" w:rsidRPr="00B950CB" w:rsidTr="00B950CB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(агломерации)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53931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586 845,0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586 845,0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53931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586 845,0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586 845,0</w:t>
            </w:r>
          </w:p>
        </w:tc>
      </w:tr>
      <w:tr w:rsidR="00B950CB" w:rsidRPr="00B950CB" w:rsidTr="00B950CB">
        <w:trPr>
          <w:trHeight w:val="52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(агломерации)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293 422,5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293 422,5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293 422,5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293 422,5</w:t>
            </w:r>
          </w:p>
        </w:tc>
      </w:tr>
      <w:tr w:rsidR="00B950CB" w:rsidRPr="00B950CB" w:rsidTr="00B950CB">
        <w:trPr>
          <w:trHeight w:val="54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(агломерации)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S2620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293 422,5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293 422,5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S2620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17 172,5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48 422,5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S2620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276 250,0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245 000,0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892 933,3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610 220,6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Подпрограмма "Разработка и актуализация схем коммунальной инфраструктуры и строительство, ремонт и реконструкция объектов инженерной инфраструктуры"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22 500,0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"Строительство КОС блочно - модульного типа с полным циклом механической, биохимической очистки, доочистки сточных вод и обработки осадка. Строительство КНС и 2-х ниток напорного трубопровода. Ст. Полосухино, Новокузнецкий городской округ.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22 500,0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Строительство и реконструкция объектов систем водоснабжения и водоотведения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72480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22 500,0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72480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22 500,0</w:t>
            </w:r>
          </w:p>
        </w:tc>
      </w:tr>
      <w:tr w:rsidR="00B950CB" w:rsidRPr="00B950CB" w:rsidTr="00B950CB">
        <w:trPr>
          <w:trHeight w:val="100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Подпрограмма "Обеспечение выплаты компенсации убытков (возмещение затрат), связанных с реализацией товаров (услуг) по государственным регулируемым ценам, организациям предоставляющим населению жилищно-коммунальные услуги, возникшие в результате установления мер социальной поддержки гражданам"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838 552,0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533 339,3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Основное мероприятие "Обеспечение выплаты субсидии на компенсацию убытков (возмещение затрат), связанных с реализацией товаров (услуг) по государственным регулируемым ценам, организациям коммунального комплекса за услуги отопления и горячего водоснабжения"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410 930,5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238 344,6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410 930,5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238 344,6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410 930,5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238 344,6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выплаты субсидии на компенсацию убытков (возмещение затрат), связанных с реализацией товаров (услуг) по государственным регулируемым ценам, организациям коммунального комплекса за услуги холодного водоснабжения и водоотведения"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385 321,4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253 400,0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385 321,4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253 400,0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385 321,4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253 400,0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выплаты субсидии организациям, предоставляющим населению услуги по содержанию и ремонту общего имущества в многоквартирных жилых домах специализированного и аварийного жилищного фонда"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42 300,1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41 594,7</w:t>
            </w:r>
          </w:p>
        </w:tc>
      </w:tr>
      <w:tr w:rsidR="00B950CB" w:rsidRPr="00B950CB" w:rsidTr="00B950CB">
        <w:trPr>
          <w:trHeight w:val="103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выплаты субсидии на возмещение  недополученных доходов, связанных с оказанием гражданам услуг по содержанию и ремонту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42 300,1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41 594,7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42 300,1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41 594,7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Подпрограмма 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54 381,3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54 381,3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 «Обеспечение функционирования Комитета ЖКХ администрации города Новокузнецка»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21 834,2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21 834,2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21 834,2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21 834,2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21 806,2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21 806,2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32 547,1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32 547,1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32 547,1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32 547,1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32 547,1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32 547,1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163 098,5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163 098,5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69 348,5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69 348,5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69 348,5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69 348,5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69 348,5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69 348,5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Основное мероприятие "Поддержка в постоянной готовности объектов инженерной защиты населения и территорий от ЧС"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93 750,0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93 750,0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58 750,0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58 750,0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35 000,0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35 000,0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169 359,6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172 504,3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"Предоставление социальных выплат молодым семьям, признанных нуждающимися в улучшении жилищных условий"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"Приобретение жилых помещений в целях предоставления их детям сиротам и детям, оставшимся без попечения родителей"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121 091,0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121 091,0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66 902,9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66 902,9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66 902,9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66 902,9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54 188,1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54 188,1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54 188,1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54 188,1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"Предоставление жилых помещений социальным категориям граждан, состоящих на учете в качестве нуждающихся в жилых помещениях, по договорам социального найма"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43 268,6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46 413,3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Приобретение зданий, сооружений и жилых помещений в муниципальную собственность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5 950,3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5 950,3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5 950,3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5 950,3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N 5-ФЗ "О ветеранах"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3 773,7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6 918,4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3 773,7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6 918,4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33 544,6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33 544,6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33 544,6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33 544,6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495 037,0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495 205,5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3 480,0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3 480,0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3 430,0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3 430,0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199 741,3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199 896,5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71 023,4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71 068,0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71 023,4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71 068,0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71 023,4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71 068,0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128 717,9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128 828,5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128 717,9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128 828,5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128 717,9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128 828,5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Подпрограмма  "Сохранение и развитие профессионального искусства и народного творчества"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235 505,3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235 505,3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деятельности муниципальных культурно - досуговых учреждений"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235 505,3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235 505,3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235 505,3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235 505,3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235 505,3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235 505,3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Подпрограмма "Обеспечение деятельности по реализации муниципальной программы "Развитие культуры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56 310,4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56 323,8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14 986,9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15 000,2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5 545,8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5 557,0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5 265,6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5 265,6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291,4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9 441,1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9 443,2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9 388,1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9 388,1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55,1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функционирования  МБУ ЦБ культуры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18 816,5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18 816,5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18 816,5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18 816,5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18 816,5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18 816,5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22 507,0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22 507,0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22 507,0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22 507,0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6 400,0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16 107,0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16 107,0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899 132,9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690 539,5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Подпрограмма 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849 565,0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641 117,0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460 611,4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354 398,3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384 046,4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277 833,3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384 046,4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277 833,3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76 565,0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76 565,0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76 565,0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76 565,0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388 953,6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286 718,7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388 953,6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286 718,7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388 953,6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286 718,7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Подпрограмма  "Обеспечение деятельности Управления по транспорту и связи администрации города Новокузнецка по созданию условий для организации и предоставления транспортных услуг и услуг связи населению Новокузнецкого городского округа"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49 567,9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49 422,5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8 129,3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7 983,9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7 195,9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7 195,9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7 195,9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7 195,9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788,0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788,0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"Рациональная организация транспортного обслуживания с учетом пассажиропотока, а также совершенствование маршрутной сети"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41 438,6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41 438,6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41 438,6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41 438,6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41 438,6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41 438,6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18 655,6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18 655,6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функционирования КУМИ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18 655,6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18 655,6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18 510,6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18 510,6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18 510,6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18 510,6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145,0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76 482,2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76 482,2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функционирования МАУ "МФЦ г.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76 482,2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76 482,2</w:t>
            </w:r>
          </w:p>
        </w:tc>
      </w:tr>
      <w:tr w:rsidR="00B950CB" w:rsidRPr="00B950CB" w:rsidTr="00B950CB">
        <w:trPr>
          <w:trHeight w:val="273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</w:t>
            </w:r>
            <w:r>
              <w:rPr>
                <w:color w:val="000000"/>
              </w:rPr>
              <w:t xml:space="preserve"> </w:t>
            </w:r>
            <w:r w:rsidRPr="00B950CB">
              <w:rPr>
                <w:color w:val="000000"/>
              </w:rPr>
              <w:t>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76 482,2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76 482,2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76 482,2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76 482,2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3 803,0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600,0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"Финансовая 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Основное мероприятие "Предоставление образовательной поддержки субъектам малого и среднего предпринимательства"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10 365,6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10 365,6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Подпрограмма 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3 210,2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3 210,2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3 098,5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3 098,5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1 053,0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1 053,0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1 053,0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1 053,0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Создание временных рабочих мест, трудоустр</w:t>
            </w:r>
            <w:r>
              <w:rPr>
                <w:color w:val="000000"/>
              </w:rPr>
              <w:t>ойст</w:t>
            </w:r>
            <w:r w:rsidRPr="00B950CB">
              <w:rPr>
                <w:color w:val="000000"/>
              </w:rPr>
              <w:t>во несовершеннолетних граждан в учреждениях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1 515,0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389,3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970,4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970,4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155,3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530,5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530,5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"Организация временной занятости учащейся молодёжи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111,7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Реализация мер в области  государственной молодёжной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111,7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111,7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Подпрограмма 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7 155,4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7 155,4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функционирования  Комитета по делам молодёжи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3 637,7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3 637,7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3 637,7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3 637,7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3 582,7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3 582,7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55,0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функционирования   МБУ ГМЦ «Социум» по  выполнению муниципального задания"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3 517,7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3 517,7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3 517,7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3 517,7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3 517,7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3 517,7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287 175,3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242 114,8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5 274,8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5 274,8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5 274,8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5 274,8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5 249,8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5 249,8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236 840,0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236 840,0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236 840,0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236 840,0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236 840,0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236 840,0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"Финансовое обеспечение мероприятий федеральной целевой программы "Развитие физической культуры и спорта в Российской Федерации на 2016-2020 годы" (строительство малобюджетных физкультурно-спортивных объектов шаговой доступности)"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45 060,5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Строительство, реконструкция и капитальный ремонт объектов физической культуры и спорта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45 060,5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45 060,5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8 160 473,9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8 132 523,5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25 843,5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24 681,5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25 843,5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24 681,5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24 681,5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24 681,5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8 056 062,5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8 029 274,1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3 497 312,0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3 428 246,6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1 633 714,4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1 564 649,0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101 127,3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101 127,3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41 147,0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34 629,0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1 415 242,4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1 362 862,2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73 201,6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66 030,5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2 996,1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1 863 597,6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1 863 597,6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129 714,5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129 714,5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444,5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444,5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1 643 921,2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1 643 921,2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89 517,4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89 517,4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2 785 336,6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2 855 063,9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222 568,1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292 295,4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188 616,8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287 574,4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33 114,8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4 283,5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836,5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437,5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2 562 768,5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2 562 768,5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319 867,0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319 867,0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1 527,0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2 106 813,1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2 106 813,1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134 561,4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134 561,4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 «Обеспечение деятельности образовательных организаций, осуществляющих  деятельность по адаптированным программам»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49 636,3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47 495,8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14 270,5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17 801,0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13 110,3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17 749,0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1 108,2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7 731,0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2 060,0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6 650,5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2 060,0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1 080,5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27 634,8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27 634,8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27 634,8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27 634,8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 «Обеспечение деятельности организаций дополнительного образования детей»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743 799,4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729 380,0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743 799,4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729 380,0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662 890,8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649 647,4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80 908,7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79 732,7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 «Обеспечение деятельности по содержанию организаций для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422 112,2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420 035,2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10 873,0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8 796,0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8 556,0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8 556,0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2 077,0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125 766,2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125 766,2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102 056,0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102 056,0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23 710,2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23 710,2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285 473,0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285 473,0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228 635,4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228 635,4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56 837,6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56 837,6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24 909,8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24 909,8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24 909,8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24 909,8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24 909,8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24 909,8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3 306,4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2 995,4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3 306,4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2 995,4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3 306,4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2 995,4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4 863,0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4 863,0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2 170,0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245,0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1 807,0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118,0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2 693,0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2 693,0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2 494,0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2 494,0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191,0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423 581,3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443 029,3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423 581,3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443 029,3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293 666,3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313 149,3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129 915,1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129 880,1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"Федеральный проект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101 205,6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73 255,2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101 205,6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73 255,2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101 205,6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73 255,2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78 567,9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78 567,9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43 980,9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43 980,9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29 037,0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29 037,0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637,0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18 400,0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14 943,9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14 943,9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14 943,9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14 943,9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"Социальная поддержка участников  образовательного процесса"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13 345,0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13 345,0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3 495,0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3 495,0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155,0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3 180,0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160,0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Социальная поддержка работников образовательных организаций и реализация мероприятий по привлечению молодых специалистов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9 850,0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586,0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92,0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8 804,0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8 804,0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368,0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 «Обеспечение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1 242,0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1 242,0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1 242,0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1 242,0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1 242,0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1 242,0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"Федеральный проект «Финансовая поддержка семей при рождении детей»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20 000,0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20 000,0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19 023,0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19 023,0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968,0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305 807,7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306 807,7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270 232,8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271 232,8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13 000,0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3 530,0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3 513,0</w:t>
            </w:r>
          </w:p>
        </w:tc>
      </w:tr>
      <w:tr w:rsidR="00B950CB" w:rsidRPr="00B950CB" w:rsidTr="00B950CB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 осуществление назначения и выплаты денежных средств лицам, находившимся под попечительством, лицам, являвшимся приемными родителями в соответствии с Законом Кемеровской области от 14.12.2010 № 124-ОЗ «О некоторых вопросах в сфере опеки и попечительства несовершеннолетних»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221 726,0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221 726,0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1 105,0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176 840,0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176 840,0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43 781,0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43 781,0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13.03.2008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2 500,0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2 450,0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28 969,0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28 969,0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144,0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28 825,0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28 825,0</w:t>
            </w:r>
          </w:p>
        </w:tc>
      </w:tr>
      <w:tr w:rsidR="00B950CB" w:rsidRPr="00B950CB" w:rsidTr="00B950CB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804,0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800,0</w:t>
            </w:r>
          </w:p>
        </w:tc>
      </w:tr>
      <w:tr w:rsidR="00B950CB" w:rsidRPr="00B950CB" w:rsidTr="00B950CB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703,8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699,8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699,8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деятельности Управления опеки и попечительства администрации города Новокузнецка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35 574,9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35 574,9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582,0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582,0</w:t>
            </w:r>
          </w:p>
        </w:tc>
      </w:tr>
      <w:tr w:rsidR="00B950CB" w:rsidRPr="00B950CB" w:rsidTr="00B950CB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ими.»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34 992,9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34 992,9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33 574,1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33 574,1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1 408,8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1 408,8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3 420 654,7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3 441 454,6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15 137,2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15 137,2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13 631,0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13 631,0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13 631,0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13 631,0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1 206,2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1 206,2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1 206,2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1 206,2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3 209 732,1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3 230 532,0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593 700,1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593 700,1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N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170 782,0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170 782,0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950,0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149 832,0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149 832,0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20 000,0</w:t>
            </w:r>
          </w:p>
        </w:tc>
      </w:tr>
      <w:tr w:rsidR="00B950CB" w:rsidRPr="00B950CB" w:rsidTr="00B950CB">
        <w:trPr>
          <w:trHeight w:val="273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5 598,0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5 598,0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5 350,0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178,0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21 732,0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21 732,0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20 000,0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1 562,0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N 25-ОЗ "О социальной поддержке инвалидов"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67,0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66,5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N 15-ОЗ "О мерах социальной поддержки отдельных категорий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3 627,3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3 627,3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2 692,3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2 692,3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173 848,0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173 848,0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172 848,0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172 848,0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204 830,9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204 830,9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204 830,9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204 830,9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56,9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56,9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Социальная поддержка граждан, достигших возраста 70 лет, в соответствии с Законом Кемеровской области от 10 июня 2005 года N 74-ОЗ "О социальной поддержке граждан, достигших возраста 70 лет"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636,0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633,0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Денежная выплата отдельным категориям граждан в соответствии с Законом Кемеровской области от 12 декабря 2006 года N 156-ОЗ "О денежной выплате отдельным категориям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3 460,0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36,0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3 424,0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3 424,0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N 82-ОЗ "О погребении и похоронном деле в Кемеровской области"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9 062,0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9 062,0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162,0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7 900,0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углем населения"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в топливно-энергетической области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17 000,0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17 000,0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оплате жилья и коммунальных услуг"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715 142,0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715 142,0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Меры социальной поддержки по оплате жилищно-коммунальных услуг отдельных категорий граждан, оказание мер социальной поддержки которым относится к ведению субъекта Российской Федерации, в соответствии с Законом Кемеровской области от 17 января 2005 года N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715 142,0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715 142,0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4 500,0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710 642,0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710 642,0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переданным полномочиям и расходным обязательствам Российской Федерации"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309 281,4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310 289,1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51370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2 332,5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2 476,2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51370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51370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2 320,9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2 463,9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полномочия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21 485,9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22 349,9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132,0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21 363,9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22 217,9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285 351,7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285 351,7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2 300,0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283 051,7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283 051,7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111,3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110,7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187 734,7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187 734,7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59 362,7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59 362,7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295,7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59 067,0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59 067,0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128 372,0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128 372,0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1 300,0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127 072,0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127 072,0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"Оказание государственной социальной помощи"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1 503,0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1 503,0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1 495,0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1 495,0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15 221,7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15 290,6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N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2 235,0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2 235,0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2 225,0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6 079,8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6 079,7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6 079,8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6 079,7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1 177,4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1 246,4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1 241,4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Решением НГСНД от 27 марта 2012 года N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121,0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120,0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Решением НГСНД от 26.02.13 N2/22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268,7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267,2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267,2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1 805,0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1 793,0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1 793,0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 N12/118 "О мере социальной поддержки молодым специалистам медицинских организаций государственной системы здравоохранения  Кемеровской области, расположенных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3 534,8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3 519,8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3 519,8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389 972,0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400 898,6</w:t>
            </w:r>
          </w:p>
        </w:tc>
      </w:tr>
      <w:tr w:rsidR="00B950CB" w:rsidRPr="00B950CB" w:rsidTr="00B950CB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5 805,3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6 026,9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52700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5 805,3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6 026,9</w:t>
            </w:r>
          </w:p>
        </w:tc>
      </w:tr>
      <w:tr w:rsidR="00B950CB" w:rsidRPr="00B950CB" w:rsidTr="00B950CB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53800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278 081,0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288 756,0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53800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278 081,0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288 756,0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N 14-ОЗ "О мерах социальной поддержки отдельных категорий многодетных матерей"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4 120,2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4 120,2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3 919,2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3 919,2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Меры социальной поддержки отдельных категорий приемных родителей в соответствии с Законом Кемеровской области от 7 февраля 2013 года N 9-ОЗ "О мерах социальной поддержки отдельных категорий приемных родителей"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76,0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75,5</w:t>
            </w:r>
          </w:p>
        </w:tc>
      </w:tr>
      <w:tr w:rsidR="00B950CB" w:rsidRPr="00B950CB" w:rsidTr="00B950CB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13,5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детей, до достижения ребенком возраста трех лет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765,0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765,0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4 226,0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4 116,0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4 116,0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Ежемесячное пособие на ребенка в соответствии с Законом Кемеровской области от 18 ноября 2004 года N 75-ОЗ "О размере, порядке назначения и выплаты ежемесячного пособия на ребенка"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92 615,0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92 615,0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92 615,0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92 615,0</w:t>
            </w:r>
          </w:p>
        </w:tc>
      </w:tr>
      <w:tr w:rsidR="00B950CB" w:rsidRPr="00B950CB" w:rsidTr="00B950CB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4 300,0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140,0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4 160,0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627 878,0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627 878,1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15 278,2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15 278,3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4 975,4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4 975,4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9 813,0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9 813,0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489,8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489,9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314 098,5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314 098,5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11 541,0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11 541,0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2 231,0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2 231,0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300 319,5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300 319,5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298 310,3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298 310,3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266 257,0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266 257,0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32 033,3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32 033,3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20,0</w:t>
            </w:r>
          </w:p>
        </w:tc>
      </w:tr>
      <w:tr w:rsidR="00B950CB" w:rsidRPr="00B950CB" w:rsidTr="00B950CB">
        <w:trPr>
          <w:trHeight w:val="273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191,0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179,0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"Федеральный проект "Финансовая поддержка семей при рождении детей"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352 299,3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361 095,9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25 998,0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25 998,0</w:t>
            </w:r>
          </w:p>
        </w:tc>
      </w:tr>
      <w:tr w:rsidR="00B950CB" w:rsidRPr="00B950CB" w:rsidTr="00B950CB">
        <w:trPr>
          <w:trHeight w:val="367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55730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202 454,3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210 252,9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55730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1 004,3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1 046,0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55730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201 450,0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209 206,9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67 294,0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67 294,0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352,0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66 942,0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66 942,0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Дополнительная мера социальной поддержки семей, имеющих детей, в соответствии с Законом Кемеровской области от 25 апреля 2011 года N 51-ОЗ "О дополнительной мере социальной поддержки семей, имеющих детей"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57 551,0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57 551,0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Р1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57 551,0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57 551,0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Подпрограмма "Обеспечение деятельности Комитета социальной защиты 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195 785,4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195 785,4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195 785,4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195 785,4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195 785,4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195 785,4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187 418,4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187 418,4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8 325,0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8 325,0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6,0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36,0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2 227,0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"Оказание финансовой поддержки социально ориентированным НКО из бюджета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2 227,0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2 227,0</w:t>
            </w:r>
          </w:p>
        </w:tc>
      </w:tr>
      <w:tr w:rsidR="00B950CB" w:rsidRPr="00B950CB" w:rsidTr="00B950CB">
        <w:trPr>
          <w:trHeight w:val="131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2 227,0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357 794,0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394 818,0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357 794,0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394 818,0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357 794,0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394 818,0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357 794,0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394 818,0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11 251,6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11 251,6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"Обеспечение функционирования УКСа по реализации установленных полномочий"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11 251,6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11 251,6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11 251,6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11 251,6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11 249,8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11 249,8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1,8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61 246,3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52 786,3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Подпрограмма «Благоустройство дворовых территорий многоквартирных домов, расположенных на территории Новокузнецкого городского округа»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52 786,3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52 786,3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"«Благоустройство дворовых территорий многоквартирных домов»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25 200,0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Мероприятия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25 200,0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25 200,0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«Федеральный проект «Формирование комфортной городской среды»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F2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27 586,3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27 586,3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F2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27 586,3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27 586,3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F2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27 586,3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27 586,3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Подпрограмма «Благоустройство общественных территорий, расположенных на территории Новокузнецкого городского округа»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Основное мероприятие «Федеральный проект «Формирование комфортной городской среды»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F2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F2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F2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8 460,0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Непрограммное направление деятельности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583 935,1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746 407,3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583 935,1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746 407,3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1 765,6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1 765,6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1 765,6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1 765,6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256 343,9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256 523,9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235 267,9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235 267,9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20 180,0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1 076,0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1 076,0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1 822,0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1 822,0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депутатов представительного  органа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2 124,1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2 124,1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2 124,1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2 124,1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членов избирательной комиссии 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1 423,9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1 423,9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1 423,9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1 423,9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58 800,0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Резервные средства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58 800,0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16 055,0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Специальные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16 055,0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1 423,9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1 801,9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236,0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1 187,9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1 565,9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4 512,4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4 512,4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4 512,4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4 512,4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10920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201 537,0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386 793,0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Специальные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201 537,0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386 793,0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5 000,0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37 601,5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11170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37 601,5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700,0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700,0</w:t>
            </w:r>
          </w:p>
        </w:tc>
      </w:tr>
      <w:tr w:rsidR="00B950CB" w:rsidRPr="00B950CB" w:rsidTr="00B950CB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131,8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131,8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3 497,7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3 497,7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3 376,6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3 376,6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121,1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456,0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414,0</w:t>
            </w:r>
          </w:p>
        </w:tc>
      </w:tr>
      <w:tr w:rsidR="00B950CB" w:rsidRPr="00B950CB" w:rsidTr="00B950CB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color w:val="000000"/>
              </w:rPr>
            </w:pPr>
            <w:r w:rsidRPr="00B950C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color w:val="000000"/>
              </w:rPr>
            </w:pPr>
            <w:r w:rsidRPr="00B950C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color w:val="000000"/>
              </w:rPr>
            </w:pPr>
            <w:r w:rsidRPr="00B950CB">
              <w:rPr>
                <w:color w:val="000000"/>
              </w:rPr>
              <w:t>42,0</w:t>
            </w:r>
          </w:p>
        </w:tc>
      </w:tr>
      <w:tr w:rsidR="00B950CB" w:rsidRPr="00B950CB" w:rsidTr="00B950C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B950CB" w:rsidRPr="00B950CB" w:rsidRDefault="00B950CB" w:rsidP="00B950CB">
            <w:pPr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center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17 857 201,5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50CB" w:rsidRPr="00B950CB" w:rsidRDefault="00B950CB" w:rsidP="00B950CB">
            <w:pPr>
              <w:jc w:val="right"/>
              <w:rPr>
                <w:b/>
                <w:bCs/>
                <w:color w:val="000000"/>
              </w:rPr>
            </w:pPr>
            <w:r w:rsidRPr="00B950CB">
              <w:rPr>
                <w:b/>
                <w:bCs/>
                <w:color w:val="000000"/>
              </w:rPr>
              <w:t>17 505 985,5</w:t>
            </w:r>
          </w:p>
        </w:tc>
      </w:tr>
    </w:tbl>
    <w:p w:rsidR="004F7426" w:rsidRDefault="004F7426"/>
    <w:p w:rsidR="001B5FAF" w:rsidRDefault="001B5FAF" w:rsidP="002A2BBC">
      <w:r>
        <w:t>Председатель</w:t>
      </w:r>
    </w:p>
    <w:p w:rsidR="001B5FAF" w:rsidRDefault="002A2BBC" w:rsidP="00856649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856649">
      <w:r w:rsidRPr="00E51B2B">
        <w:t>Совета народных депутатов</w:t>
      </w:r>
      <w:r>
        <w:tab/>
      </w:r>
      <w:r>
        <w:tab/>
      </w:r>
      <w:r>
        <w:tab/>
      </w:r>
      <w:r w:rsidR="001B5FAF">
        <w:tab/>
      </w:r>
      <w:r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02B6E">
        <w:t>7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1B5FAF" w:rsidRPr="002A2911" w:rsidRDefault="001B5FAF" w:rsidP="001B5FAF">
      <w:pPr>
        <w:jc w:val="right"/>
      </w:pPr>
      <w:r w:rsidRPr="006074F7">
        <w:t>от</w:t>
      </w:r>
      <w:r w:rsidR="00132FA0">
        <w:t xml:space="preserve"> 25</w:t>
      </w:r>
      <w:r>
        <w:t>.</w:t>
      </w:r>
      <w:r w:rsidRPr="002A2BBC">
        <w:t>12</w:t>
      </w:r>
      <w:r>
        <w:t>.201</w:t>
      </w:r>
      <w:r w:rsidR="00A86336">
        <w:t>8</w:t>
      </w:r>
      <w:r>
        <w:t xml:space="preserve"> г. </w:t>
      </w:r>
      <w:r w:rsidRPr="006074F7">
        <w:t>№</w:t>
      </w:r>
      <w:r w:rsidR="00132FA0">
        <w:t>17/148</w:t>
      </w:r>
      <w:r>
        <w:t xml:space="preserve"> 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</w:rPr>
      </w:pPr>
      <w:r>
        <w:rPr>
          <w:b/>
        </w:rPr>
        <w:t>Р</w:t>
      </w:r>
      <w:r w:rsidR="00F810E7" w:rsidRPr="00F912E2">
        <w:rPr>
          <w:b/>
        </w:rPr>
        <w:t>аспределение бюджетных ассигнований бюджета Новокузнецкого городского округа по разделам, подразделам классификации расходов бюджетов на 201</w:t>
      </w:r>
      <w:r w:rsidR="00A86336">
        <w:rPr>
          <w:b/>
        </w:rPr>
        <w:t>9</w:t>
      </w:r>
      <w:r w:rsidR="00F810E7" w:rsidRPr="00F912E2">
        <w:rPr>
          <w:b/>
        </w:rPr>
        <w:t xml:space="preserve"> год</w:t>
      </w:r>
    </w:p>
    <w:p w:rsidR="008D24FF" w:rsidRPr="00F912E2" w:rsidRDefault="008D24FF" w:rsidP="008D24FF">
      <w:pPr>
        <w:jc w:val="right"/>
      </w:pPr>
      <w:r>
        <w:t>(тыс. руб.)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5"/>
        <w:gridCol w:w="850"/>
        <w:gridCol w:w="709"/>
        <w:gridCol w:w="1701"/>
      </w:tblGrid>
      <w:tr w:rsidR="00C57478" w:rsidRPr="00311043" w:rsidTr="00557BF5">
        <w:trPr>
          <w:trHeight w:val="1020"/>
        </w:trPr>
        <w:tc>
          <w:tcPr>
            <w:tcW w:w="6805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57478" w:rsidRPr="00311043" w:rsidRDefault="00856649" w:rsidP="00C574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478 917,3</w:t>
            </w:r>
          </w:p>
        </w:tc>
      </w:tr>
      <w:tr w:rsidR="00733FC0" w:rsidRPr="00733FC0" w:rsidTr="00733FC0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1 765,6</w:t>
            </w:r>
          </w:p>
        </w:tc>
      </w:tr>
      <w:tr w:rsidR="00733FC0" w:rsidRPr="00733FC0" w:rsidTr="00733FC0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11 897,5</w:t>
            </w:r>
          </w:p>
        </w:tc>
      </w:tr>
      <w:tr w:rsidR="00733FC0" w:rsidRPr="00733FC0" w:rsidTr="00733FC0">
        <w:trPr>
          <w:trHeight w:val="76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261 851,3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117,7</w:t>
            </w:r>
          </w:p>
        </w:tc>
      </w:tr>
      <w:tr w:rsidR="00733FC0" w:rsidRPr="00733FC0" w:rsidTr="00733FC0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13 550,7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5 092,5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58 800,0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125 842,0</w:t>
            </w:r>
          </w:p>
        </w:tc>
      </w:tr>
      <w:tr w:rsidR="00733FC0" w:rsidRPr="00733FC0" w:rsidTr="00733FC0">
        <w:trPr>
          <w:trHeight w:val="49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200 543,1</w:t>
            </w:r>
          </w:p>
        </w:tc>
      </w:tr>
      <w:tr w:rsidR="00733FC0" w:rsidRPr="00733FC0" w:rsidTr="00733FC0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200 543,1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2 740 401,1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16 200,0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902 973,6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1 705 658,3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115 569,2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2 674 988,7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189 094,3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1 745 472,8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671 640,0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68 781,6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4 611,9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100,0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4 511,9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8 701 978,2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3 668 583,1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3 723 397,3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751 171,9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29 109,3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67 429,6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462 287,0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527 714,3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493 717,2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33 997,1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3 993 758,8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59 362,7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633 477,0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1 967 545,2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1 131 638,4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201 735,5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333 596,4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266 134,4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57 126,5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Спорт высших достижений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5 000,0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5 335,5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5 000,0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5 000,0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348 573,0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348 573,0</w:t>
            </w:r>
          </w:p>
        </w:tc>
      </w:tr>
      <w:tr w:rsidR="00733FC0" w:rsidRPr="00733FC0" w:rsidTr="00733FC0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20 010 082,8</w:t>
            </w:r>
          </w:p>
        </w:tc>
      </w:tr>
    </w:tbl>
    <w:p w:rsidR="00563376" w:rsidRDefault="00563376"/>
    <w:p w:rsidR="00856649" w:rsidRDefault="00856649" w:rsidP="002A2BBC"/>
    <w:p w:rsidR="008971EC" w:rsidRDefault="008971EC" w:rsidP="002A2BBC"/>
    <w:p w:rsidR="00425DC7" w:rsidRDefault="002A2BBC" w:rsidP="002A2BBC">
      <w:r w:rsidRPr="00E51B2B">
        <w:t>Председатель</w:t>
      </w:r>
    </w:p>
    <w:p w:rsidR="00425DC7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>
        <w:tab/>
      </w:r>
      <w:r w:rsidR="00425DC7">
        <w:tab/>
      </w:r>
      <w:r>
        <w:tab/>
      </w:r>
      <w:r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02B6E">
        <w:t>8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101121" w:rsidRPr="002A2911" w:rsidRDefault="00101121" w:rsidP="00101121">
      <w:pPr>
        <w:jc w:val="right"/>
      </w:pPr>
      <w:r w:rsidRPr="006074F7">
        <w:t>от</w:t>
      </w:r>
      <w:r w:rsidR="00132FA0">
        <w:t xml:space="preserve"> 25</w:t>
      </w:r>
      <w:r>
        <w:t>.</w:t>
      </w:r>
      <w:r w:rsidRPr="002A2BBC">
        <w:t>12</w:t>
      </w:r>
      <w:r>
        <w:t>.201</w:t>
      </w:r>
      <w:r w:rsidR="00A86336">
        <w:t>8</w:t>
      </w:r>
      <w:r>
        <w:t xml:space="preserve">г. </w:t>
      </w:r>
      <w:r w:rsidRPr="006074F7">
        <w:t>№</w:t>
      </w:r>
      <w:r w:rsidR="00132FA0">
        <w:t>17/148</w:t>
      </w:r>
      <w:r>
        <w:t xml:space="preserve"> </w:t>
      </w:r>
    </w:p>
    <w:p w:rsidR="002A2BBC" w:rsidRPr="002A2911" w:rsidRDefault="002A2BBC" w:rsidP="002A2BBC">
      <w:pPr>
        <w:jc w:val="right"/>
      </w:pPr>
    </w:p>
    <w:p w:rsidR="00F912E2" w:rsidRPr="00F912E2" w:rsidRDefault="00F912E2" w:rsidP="00F912E2">
      <w:pPr>
        <w:jc w:val="center"/>
        <w:rPr>
          <w:b/>
        </w:rPr>
      </w:pPr>
      <w:r>
        <w:rPr>
          <w:b/>
        </w:rPr>
        <w:t>Р</w:t>
      </w:r>
      <w:r w:rsidRPr="00F912E2">
        <w:rPr>
          <w:b/>
        </w:rPr>
        <w:t xml:space="preserve">аспределение бюджетных ассигнований бюджета Новокузнецкого городского округа по разделам, подразделам классификации расходов бюджетов на </w:t>
      </w:r>
      <w:r>
        <w:rPr>
          <w:b/>
        </w:rPr>
        <w:t xml:space="preserve">плановый период </w:t>
      </w:r>
      <w:r w:rsidRPr="00F912E2">
        <w:rPr>
          <w:b/>
        </w:rPr>
        <w:t>20</w:t>
      </w:r>
      <w:r w:rsidR="00A86336">
        <w:rPr>
          <w:b/>
        </w:rPr>
        <w:t>20</w:t>
      </w:r>
      <w:r>
        <w:rPr>
          <w:b/>
        </w:rPr>
        <w:t xml:space="preserve"> и 20</w:t>
      </w:r>
      <w:r w:rsidR="00A911A1">
        <w:rPr>
          <w:b/>
        </w:rPr>
        <w:t>2</w:t>
      </w:r>
      <w:r w:rsidR="00A86336">
        <w:rPr>
          <w:b/>
        </w:rPr>
        <w:t>1</w:t>
      </w:r>
      <w:r w:rsidRPr="00F912E2">
        <w:rPr>
          <w:b/>
        </w:rPr>
        <w:t xml:space="preserve"> год</w:t>
      </w:r>
      <w:r>
        <w:rPr>
          <w:b/>
        </w:rPr>
        <w:t>ов</w:t>
      </w:r>
    </w:p>
    <w:p w:rsidR="002A2BBC" w:rsidRPr="00F912E2" w:rsidRDefault="00214A95" w:rsidP="002A2BBC">
      <w:pPr>
        <w:jc w:val="right"/>
      </w:pPr>
      <w:r>
        <w:t>(т</w:t>
      </w:r>
      <w:r w:rsidR="006371CD">
        <w:t>ыс. руб.</w:t>
      </w:r>
      <w:r>
        <w:t>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850"/>
        <w:gridCol w:w="1418"/>
        <w:gridCol w:w="1276"/>
      </w:tblGrid>
      <w:tr w:rsidR="0065459C" w:rsidRPr="00A911A1" w:rsidTr="00733FC0">
        <w:trPr>
          <w:trHeight w:val="1020"/>
        </w:trPr>
        <w:tc>
          <w:tcPr>
            <w:tcW w:w="5954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5459C" w:rsidRPr="00A911A1" w:rsidRDefault="0065459C" w:rsidP="00A86336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5459C" w:rsidRPr="00A911A1" w:rsidRDefault="0065459C" w:rsidP="00A86336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20</w:t>
            </w:r>
            <w:r w:rsidR="00C552AB" w:rsidRPr="00A911A1">
              <w:rPr>
                <w:b/>
                <w:bCs/>
                <w:color w:val="000000"/>
              </w:rPr>
              <w:t>2</w:t>
            </w:r>
            <w:r w:rsidR="00A86336">
              <w:rPr>
                <w:b/>
                <w:bCs/>
                <w:color w:val="000000"/>
              </w:rPr>
              <w:t>1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444 304,8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421 444,7</w:t>
            </w:r>
          </w:p>
        </w:tc>
      </w:tr>
      <w:tr w:rsidR="00733FC0" w:rsidRPr="00733FC0" w:rsidTr="00733FC0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1 765,6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1 765,6</w:t>
            </w:r>
          </w:p>
        </w:tc>
      </w:tr>
      <w:tr w:rsidR="00733FC0" w:rsidRPr="00733FC0" w:rsidTr="00733FC0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11 765,4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11 765,4</w:t>
            </w:r>
          </w:p>
        </w:tc>
      </w:tr>
      <w:tr w:rsidR="00733FC0" w:rsidRPr="00733FC0" w:rsidTr="00733FC0">
        <w:trPr>
          <w:trHeight w:val="76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239 543,3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240 101,3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123,3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131,8</w:t>
            </w:r>
          </w:p>
        </w:tc>
      </w:tr>
      <w:tr w:rsidR="00733FC0" w:rsidRPr="00733FC0" w:rsidTr="00733FC0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12 426,6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12 426,6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4 924,0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19 175,2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58 800,0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58 800,0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114 956,6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77 278,8</w:t>
            </w:r>
          </w:p>
        </w:tc>
      </w:tr>
      <w:tr w:rsidR="00733FC0" w:rsidRPr="00733FC0" w:rsidTr="00733FC0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163 098,5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163 098,5</w:t>
            </w:r>
          </w:p>
        </w:tc>
      </w:tr>
      <w:tr w:rsidR="00733FC0" w:rsidRPr="00733FC0" w:rsidTr="00733FC0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163 098,5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163 098,5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2 590 040,4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2 378 244,0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17 000,0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899 132,9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690 539,5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1 570 290,0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1 570 290,0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103 617,5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100 414,5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1 261 451,3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970 278,6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42 300,1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41 594,7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838 471,9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556 464,6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316 023,1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307 563,1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64 656,2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64 656,2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4 404,1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4 404,1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4 404,1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4 404,1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8 187 732,4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8 159 782,0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3 596 476,1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3 499 460,3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3 259 924,1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3 325 433,9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744 071,4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729 652,0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29 059,3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29 059,3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61 945,8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61 945,8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496 255,8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514 230,8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495 231,0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495 399,5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461 427,6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461 582,7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33 803,4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33 816,8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3 859 432,7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3 884 608,4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59 362,7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59 362,7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627 862,0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627 862,1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1 977 559,3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1 981 711,6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996 710,4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1 017 433,6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197 938,4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198 238,4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287 175,3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242 114,8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236 840,0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236 840,0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45 060,5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0,0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5 274,8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5 274,8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5 000,0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5 000,0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357 794,0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394 818,0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357 794,0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394 818,0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Условно утверждаемые расходы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201 537,0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386 793,0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color w:val="000000"/>
              </w:rPr>
            </w:pPr>
            <w:r w:rsidRPr="00733FC0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color w:val="000000"/>
              </w:rPr>
            </w:pPr>
            <w:r w:rsidRPr="00733FC0">
              <w:rPr>
                <w:color w:val="000000"/>
              </w:rPr>
              <w:t>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201 537,0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color w:val="000000"/>
              </w:rPr>
            </w:pPr>
            <w:r w:rsidRPr="00733FC0">
              <w:rPr>
                <w:color w:val="000000"/>
              </w:rPr>
              <w:t>386 793,0</w:t>
            </w:r>
          </w:p>
        </w:tc>
      </w:tr>
      <w:tr w:rsidR="00733FC0" w:rsidRPr="00733FC0" w:rsidTr="00733FC0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33FC0" w:rsidRPr="00733FC0" w:rsidRDefault="00733FC0" w:rsidP="00733FC0">
            <w:pPr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center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17 857 201,5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3FC0" w:rsidRPr="00733FC0" w:rsidRDefault="00733FC0" w:rsidP="00733FC0">
            <w:pPr>
              <w:jc w:val="right"/>
              <w:rPr>
                <w:b/>
                <w:bCs/>
                <w:color w:val="000000"/>
              </w:rPr>
            </w:pPr>
            <w:r w:rsidRPr="00733FC0">
              <w:rPr>
                <w:b/>
                <w:bCs/>
                <w:color w:val="000000"/>
              </w:rPr>
              <w:t>17 505 985,5</w:t>
            </w:r>
          </w:p>
        </w:tc>
      </w:tr>
    </w:tbl>
    <w:p w:rsidR="00D40C2E" w:rsidRDefault="00D40C2E"/>
    <w:p w:rsidR="0065459C" w:rsidRPr="00F912E2" w:rsidRDefault="0065459C" w:rsidP="00273535">
      <w:pPr>
        <w:jc w:val="center"/>
      </w:pPr>
    </w:p>
    <w:p w:rsidR="00101121" w:rsidRDefault="002A2BBC" w:rsidP="002A2BBC">
      <w:r w:rsidRPr="00E51B2B">
        <w:t>Председатель</w:t>
      </w:r>
    </w:p>
    <w:p w:rsidR="00101121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 w:rsidR="00101121"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911" w:rsidP="002A2BBC">
      <w:pPr>
        <w:jc w:val="right"/>
      </w:pPr>
      <w:r>
        <w:t xml:space="preserve">Приложение № </w:t>
      </w:r>
      <w:r w:rsidR="00302B6E">
        <w:t>9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101121" w:rsidRPr="002A2911" w:rsidRDefault="00101121" w:rsidP="00101121">
      <w:pPr>
        <w:jc w:val="right"/>
      </w:pPr>
      <w:r w:rsidRPr="006074F7">
        <w:t>от</w:t>
      </w:r>
      <w:r w:rsidR="00132FA0">
        <w:t xml:space="preserve"> 25</w:t>
      </w:r>
      <w:r>
        <w:t>.</w:t>
      </w:r>
      <w:r w:rsidRPr="002A2BBC">
        <w:t>12</w:t>
      </w:r>
      <w:r>
        <w:t>.201</w:t>
      </w:r>
      <w:r w:rsidR="00A86336">
        <w:t>8</w:t>
      </w:r>
      <w:r>
        <w:t xml:space="preserve"> г. </w:t>
      </w:r>
      <w:r w:rsidRPr="006074F7">
        <w:t>№</w:t>
      </w:r>
      <w:r w:rsidR="00132FA0">
        <w:t>17/148</w:t>
      </w:r>
      <w:r>
        <w:t xml:space="preserve"> 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  <w:bCs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>на 201</w:t>
      </w:r>
      <w:r w:rsidR="00A86336">
        <w:rPr>
          <w:b/>
          <w:bCs/>
        </w:rPr>
        <w:t>9</w:t>
      </w:r>
      <w:r w:rsidRPr="00F912E2">
        <w:rPr>
          <w:b/>
          <w:bCs/>
        </w:rPr>
        <w:t xml:space="preserve"> год</w:t>
      </w:r>
    </w:p>
    <w:p w:rsidR="00856649" w:rsidRPr="00F912E2" w:rsidRDefault="00856649" w:rsidP="00F912E2">
      <w:pPr>
        <w:jc w:val="center"/>
        <w:rPr>
          <w:b/>
        </w:rPr>
      </w:pPr>
    </w:p>
    <w:p w:rsidR="00856649" w:rsidRPr="00F912E2" w:rsidRDefault="00856649" w:rsidP="00856649">
      <w:pPr>
        <w:jc w:val="right"/>
      </w:pPr>
      <w:r>
        <w:t>(тыс. руб.)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8"/>
        <w:gridCol w:w="567"/>
        <w:gridCol w:w="567"/>
        <w:gridCol w:w="567"/>
        <w:gridCol w:w="1275"/>
        <w:gridCol w:w="709"/>
        <w:gridCol w:w="1418"/>
      </w:tblGrid>
      <w:tr w:rsidR="00623477" w:rsidRPr="00311043" w:rsidTr="00141518">
        <w:trPr>
          <w:trHeight w:val="1020"/>
        </w:trPr>
        <w:tc>
          <w:tcPr>
            <w:tcW w:w="5388" w:type="dxa"/>
            <w:shd w:val="clear" w:color="auto" w:fill="auto"/>
            <w:vAlign w:val="center"/>
            <w:hideMark/>
          </w:tcPr>
          <w:p w:rsidR="00623477" w:rsidRPr="00311043" w:rsidRDefault="00623477" w:rsidP="001C2DB1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ind w:hanging="108"/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23477" w:rsidRPr="00311043" w:rsidRDefault="00856649" w:rsidP="006234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766 970,2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185 996,3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1 765,6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1 765,6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1 765,6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1 765,6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120 233,0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120 233,0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116 008,3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92 761,3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21 777,0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1 470,0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727,0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727,0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9900071960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3 497,7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9900071960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3 376,6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9900071960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121,1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117,7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117,7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9900051200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117,7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9900051200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117,7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58 800,0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58 800,0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58 800,0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58 800,0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5 080,0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380,0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Проведение общегородских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1900210140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380,0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1900210140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380,0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4 700,0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Проведение общегородских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700,0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4 000,0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200 543,1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200 543,1</w:t>
            </w:r>
          </w:p>
        </w:tc>
      </w:tr>
      <w:tr w:rsidR="00333C92" w:rsidRPr="00333C92" w:rsidTr="00141518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200 543,1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0500110260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71 990,5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0500110260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71 990,5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0500310240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2 276,0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0500310240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2 276,0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0500510730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85 676,6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0500510730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85 676,6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0500511110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40 600,0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0500511110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40 600,0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15 583,7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15 583,7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12 080,7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0200210420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12 080,7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0200210420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12 080,7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3 503,0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1200120170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3 503,0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1200120170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3 503,0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Реализация проектов инициативного бюджетирования "Твой Кузбасс-твоя инициатива" в Кемеровской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99000S3420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99000S3420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330,0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330,0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330,0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330,0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330,0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10 844,1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5 070,0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07001L4970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07001L4970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5 774,1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5 774,1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1900111130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5 774,1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1900111130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5 774,1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9900010920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5 000,0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9900010920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348 573,0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348 573,0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2000000000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348 573,0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2000610090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348 573,0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2000610090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730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348 573,0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Администрация Центрального района г.Новокузнецка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35 066,5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34 566,5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34 566,5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34 566,5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33 243,5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28 883,0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4 347,5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13,0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1 323,0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1 323,0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Комитет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2 141 197,0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2 141 197,0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112 447,9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82 023,9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по  сносу аварийных муниципальных объектов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0420110490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39 751,9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0420110490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39 751,9</w:t>
            </w:r>
          </w:p>
        </w:tc>
      </w:tr>
      <w:tr w:rsidR="00333C92" w:rsidRPr="00333C92" w:rsidTr="00141518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выплаты субсидии на возмещение  недополученных доходов, связанных с оказанием гражданам услуг по содержанию и ремонту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0430310450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42 272,0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0430310450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42 272,0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30 424,0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2300510600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30 424,0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2300510600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30 424,0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1 607 676,0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1 418 189,9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0411110600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68 531,5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0411110600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68 531,5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0411910600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4 731,4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0411910600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4 731,4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0430111040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1 103 427,0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0430111040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1 103 427,0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0430210610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241 500,0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0430210610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241 500,0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184 481,1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2300210600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134 538,6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2300210600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134 538,6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2300310600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49 942,5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2300310600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49 942,5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5 005,0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5 005,0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9900011050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5 005,0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362 954,1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2200000000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362 954,1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2210111150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25 200,0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2210111150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25 200,0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221F255550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182 813,3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221F255550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182 813,3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222F255550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154 940,8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222F255550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154 940,8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58 119,0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58 119,0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0440110020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23 788,2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0440110020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22 370,2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0440110020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1 390,0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0440110020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28,0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0440210560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34 330,8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0440210560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34 330,8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345 700,8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63 907,5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63 907,5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21 763,6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19 118,1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18 510,6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357,5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250,0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1000110190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145,5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1000110190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145,5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1000410100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2 500,0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1000410100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2 500,0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42 143,9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9900010880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4 542,4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9900010880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4 542,4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9900011170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37 601,5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9900011170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37 601,5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82 541,7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82 541,7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82 241,7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Создание и поддержание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1100172110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1 517,5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1100172110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1 517,5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1100210180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80 724,2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1100210180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80 724,2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1200710180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1200710180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199 251,6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25 522,9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25 522,9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0700571660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25 522,9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0700571660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25 522,9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173 728,7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173 728,7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0700471850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121 624,9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0700471850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121 624,9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07004R0820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52 103,8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07004R0820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52 103,8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52 811,1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52 811,1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52 811,1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52 811,1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0201410020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52 229,7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0201410020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48 255,3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0201410020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3 009,4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0201410020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965,0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0201410190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581,4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0201410190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581,4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Администрация Орджоникидзевского района г.Новокузнецка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25 886,9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25 346,9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25 346,9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25 346,9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24 329,5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21 408,5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2 887,0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34,0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1 017,4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1 017,4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440,0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440,0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440,0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440,0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440,0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Комитет по делам молодежи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8 086,6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8 086,6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4 418,3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4 418,3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141518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Создание вр</w:t>
            </w:r>
            <w:r w:rsidR="00141518">
              <w:rPr>
                <w:color w:val="000000"/>
              </w:rPr>
              <w:t>еменных рабочих мест, трудоустройство</w:t>
            </w:r>
            <w:r w:rsidRPr="00333C92">
              <w:rPr>
                <w:color w:val="000000"/>
              </w:rPr>
              <w:t xml:space="preserve"> несовершеннолетних граждан в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174,0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174,0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1410170490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530,5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1410170490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530,5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Реализация мер в области  государственной молодёжной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14102S0490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116,9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14102S0490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116,9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1420210810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3 596,9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1420210810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3 596,9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3 668,3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3 668,3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3 668,3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3 583,2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85,1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8 418 826,0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8 382 208,0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3 665 783,1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3 665 783,1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1610110750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1 626 213,2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1610110750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101 136,3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1610110750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47 187,0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1610110750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1 395 998,5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1610110750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79 369,3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1610110750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2 522,1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Создание дополнительных мест в системе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1610171760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48 249,5</w:t>
            </w:r>
          </w:p>
        </w:tc>
      </w:tr>
      <w:tr w:rsidR="00333C92" w:rsidRPr="00333C92" w:rsidTr="00141518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1610171760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48 249,5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1610171800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1 861 556,1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1610171800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129 714,5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1610171800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366,0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1610171800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1 642 063,2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1610171800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89 412,4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161Р251590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79 764,3</w:t>
            </w:r>
          </w:p>
        </w:tc>
      </w:tr>
      <w:tr w:rsidR="00333C92" w:rsidRPr="00333C92" w:rsidTr="00141518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161Р251590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79 764,3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161Р252320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50 000,0</w:t>
            </w:r>
          </w:p>
        </w:tc>
      </w:tr>
      <w:tr w:rsidR="00333C92" w:rsidRPr="00333C92" w:rsidTr="00141518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161Р252320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50 000,0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3 714 197,3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3 714 197,3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477 951,7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422 306,5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54 570,2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1 075,0</w:t>
            </w:r>
          </w:p>
        </w:tc>
      </w:tr>
      <w:tr w:rsidR="00333C92" w:rsidRPr="00333C92" w:rsidTr="00141518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1610271830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2 561 016,5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1610271830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319 867,0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1610271830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1 469,0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1610271830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2 105 212,1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1610271830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134 468,4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1610310760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18 491,2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1610310760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52,0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1610310760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17 671,0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1610310760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768,2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1610310770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9 682,0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1610310770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9 069,0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1610310770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613,0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1610371840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27 634,8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1610371840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27 634,8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1610510790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10 492,0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1610510790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8 556,0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1610510790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240,0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1610510790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1 696,0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1610571820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125 766,2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1610571820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102 056,0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1610571820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23 710,2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1610571860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285 473,0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1610571860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228 635,4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1610571860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56 837,6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1 837,0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245,0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1 511,0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81,0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1610873050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2 693,0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1610873050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1610873050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2 494,0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1610873050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191,0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161Е155200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179 389,9</w:t>
            </w:r>
          </w:p>
        </w:tc>
      </w:tr>
      <w:tr w:rsidR="00333C92" w:rsidRPr="00333C92" w:rsidTr="00141518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161Е155200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179 389,9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13 770,0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12 900,0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610,0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1620210760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260,0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531 681,3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531 681,3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1610410780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531 448,3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1610410780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450 549,2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1610410780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80 899,1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233,0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196,0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1610871930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37,0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28 703,3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28 703,3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1610171800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2 041,5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1610171800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78,5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1610171800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1 858,0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1610171800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105,0</w:t>
            </w:r>
          </w:p>
        </w:tc>
      </w:tr>
      <w:tr w:rsidR="00333C92" w:rsidRPr="00333C92" w:rsidTr="00141518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1610271830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1 752,0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1610271830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1610271830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1 601,0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1610271830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93,0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1610610800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24 909,8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1610610800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24 909,8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18 799,2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18 799,2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1620171940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10 500,0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1620171940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1620171940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16201S1940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8 299,2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16201S1940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8 299,2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423 043,8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817,0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141518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Создание временных рабочих мест, трудоустр</w:t>
            </w:r>
            <w:r w:rsidR="00141518">
              <w:rPr>
                <w:color w:val="000000"/>
              </w:rPr>
              <w:t>ойст</w:t>
            </w:r>
            <w:r w:rsidRPr="00333C92">
              <w:rPr>
                <w:color w:val="000000"/>
              </w:rPr>
              <w:t>во несовершеннолетних граждан в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817,0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59,3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757,7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422 226,8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25 826,9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24 683,5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915,4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228,0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1610710830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3 276,6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1610710830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3 276,6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1611010910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389 628,3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1611010910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258 078,0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1611010910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131 550,3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1620372000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3 495,0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1620372000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155,0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1620372000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3 180,0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1620372000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160,0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36 618,0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32 392,0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28 092,0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Социальная поддержка работников образовательных организаций и реализация мероприятий по привлечению молодых специалистов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6 850,0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586,0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92,0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5 804,0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368,0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1620472030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1 242,0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1620472030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1 242,0</w:t>
            </w:r>
          </w:p>
        </w:tc>
      </w:tr>
      <w:tr w:rsidR="00333C92" w:rsidRPr="00333C92" w:rsidTr="00141518">
        <w:trPr>
          <w:trHeight w:val="273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162Р170050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20 000,0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162Р170050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162Р170050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19 023,0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162Р170050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968,0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4 300,0</w:t>
            </w:r>
          </w:p>
        </w:tc>
      </w:tr>
      <w:tr w:rsidR="00333C92" w:rsidRPr="00333C92" w:rsidTr="00141518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1810880120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4 300,0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1810880120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140,0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1810880120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4 160,0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4 226,0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4 226,0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1810871810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4 226,0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1810871810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1810871810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4 116,0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Управление культуры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746 501,8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219 490,6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219 490,6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219 490,6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1610410780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219 490,6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1610410780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219 490,6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523 954,3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489 957,2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489 763,2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5 025,9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5 025,9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0800011100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10 295,0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0800011100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10 295,0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0810110890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72 646,8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0810110890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72 646,8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0810210900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138 105,4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0810210900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138 105,4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0820110870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241 183,0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0820110870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241 183,0</w:t>
            </w:r>
          </w:p>
        </w:tc>
      </w:tr>
      <w:tr w:rsidR="00333C92" w:rsidRPr="00333C92" w:rsidTr="00141518">
        <w:trPr>
          <w:trHeight w:val="273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0830370420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22 507,0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0830370420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6 400,0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0830370420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16 107,0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194,0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Создание вр</w:t>
            </w:r>
            <w:r w:rsidR="00141518">
              <w:rPr>
                <w:color w:val="000000"/>
              </w:rPr>
              <w:t>еменных рабочих мест, трудоустройст</w:t>
            </w:r>
            <w:r w:rsidRPr="00333C92">
              <w:rPr>
                <w:color w:val="000000"/>
              </w:rPr>
              <w:t>во несовершеннолетних граждан в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194,0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38,7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155,3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33 997,1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33 997,1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0830110020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5 678,0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0830110020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5 266,1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0830110020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411,9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0830110910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9 501,8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0830110910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9 389,1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0830110910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112,7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0830210910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18 817,3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0830210910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18 817,3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3 056,9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3 056,9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3 000,0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Социальная поддержка работников образовательных организаций и реализация мероприятий по привлечению молодых специалистов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1620372010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3 000,0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56,9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1810170430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56,9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1810170430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56,9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271 469,9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271 469,9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266 134,4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266 134,4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1500510840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263 334,4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1500510840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263 334,4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150Р550810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2 800,0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150Р550810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2 800,0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5 335,5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5 335,5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1500310020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5 335,5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1500310020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5 249,8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1500310020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60,7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1500310020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25,0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3 538 116,9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3 343,4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3 343,4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3 343,4</w:t>
            </w:r>
          </w:p>
        </w:tc>
      </w:tr>
      <w:tr w:rsidR="00333C92" w:rsidRPr="00333C92" w:rsidTr="00141518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N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1810710170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2 235,0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1810710170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1810710170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2 225,0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1810720400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1 108,4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1810720400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1810720400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1 103,4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16 200,0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16 200,0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16 200,0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топливно-энергетической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1810210250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16 200,0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1810210250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16 200,0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44 618,1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406,0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406,0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1810911020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1810911020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50,0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1810970160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1810970160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170,0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1810970170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126,0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1810970170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126,0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1830170280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1830170280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44 212,1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30 332,2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1620110820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5 150,3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1620110820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5 150,3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1620171940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18 537,0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1620171940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637,0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1620171940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17 900,0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16201S1940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6 644,9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16201S1940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6 644,9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13 879,9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1800010820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13 879,9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1800010820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13 879,9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3 473 955,4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59 362,7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59 362,7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1810510990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59 362,7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1810510990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295,7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1810510990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59 067,0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633 477,0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330,0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Создание временных рабочих мест, трудоустр-во несовершеннолетних граждан в учреждениях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330,0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1410120110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330,0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633 147,0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1810911020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20 843,2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1810911020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4 975,0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1810911020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15 203,7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1810911020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664,5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1810970160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313 928,5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1810970160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11 541,0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1810970160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2 811,2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1810970160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299 569,3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1810970160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1810970170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298 184,3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1810970170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266 257,0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1810970170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31 907,3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1810970170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20,0</w:t>
            </w:r>
          </w:p>
        </w:tc>
      </w:tr>
      <w:tr w:rsidR="00333C92" w:rsidRPr="00333C92" w:rsidTr="00141518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1810970190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191,0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1810970190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91,0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1810970190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1 897 973,4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5 423,1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Приобретение зданий, сооружений и жилых помещений в муниципальную собственность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0700510120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4 165,2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0700510120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4 165,2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N 5-ФЗ "О ветеранах"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0700551350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1 257,9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0700551350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1 257,9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1 892 550,3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1800011010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1 110,9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1800011010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1 110,9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18000S2000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18000S2000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300,0</w:t>
            </w:r>
          </w:p>
        </w:tc>
      </w:tr>
      <w:tr w:rsidR="00333C92" w:rsidRPr="00333C92" w:rsidTr="00141518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N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170 782,0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950,0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149 832,0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20 000,0</w:t>
            </w:r>
          </w:p>
        </w:tc>
      </w:tr>
      <w:tr w:rsidR="00333C92" w:rsidRPr="00333C92" w:rsidTr="00141518">
        <w:trPr>
          <w:trHeight w:val="178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5 598,0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5 350,0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178,0</w:t>
            </w:r>
          </w:p>
        </w:tc>
      </w:tr>
      <w:tr w:rsidR="00333C92" w:rsidRPr="00333C92" w:rsidTr="00141518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21 732,0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20 000,0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1 562,0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N 25-ОЗ "О социальной поддержке инвалидов"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67,0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0,5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66,5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N 15-ОЗ "О мерах социальной поддержки отдельных категорий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3 627,3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35,0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2 692,3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173 848,0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172 848,0</w:t>
            </w:r>
          </w:p>
        </w:tc>
      </w:tr>
      <w:tr w:rsidR="00333C92" w:rsidRPr="00333C92" w:rsidTr="00141518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204 830,9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1810170110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204 830,9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Социальная поддержка граждан, достигших возраста 70 лет, в соответствии с Законом Кемеровской области от 10 июня 2005 года N 74-ОЗ "О социальной поддержке граждан, достигших возраста 70 лет"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1810180070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636,0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1810180070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1810180070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633,0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Денежная выплата отдельным категориям граждан в соответствии с Законом Кемеровской области от 12 декабря 2006 года N 156-ОЗ "О денежной выплате отдельным категориям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1810180090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3 460,0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1810180090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36,0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1810180090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3 424,0</w:t>
            </w:r>
          </w:p>
        </w:tc>
      </w:tr>
      <w:tr w:rsidR="00333C92" w:rsidRPr="00333C92" w:rsidTr="00141518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N 82-ОЗ "О погребении и похоронном деле в Кемеровской области"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1810180110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9 062,0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1810180110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162,0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1810180110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7 900,0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1810180110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1 000,0</w:t>
            </w:r>
          </w:p>
        </w:tc>
      </w:tr>
      <w:tr w:rsidR="00333C92" w:rsidRPr="00333C92" w:rsidTr="00141518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Меры социальной поддержки по оплате жилищно-коммунальных услуг отдельных категорий граждан, оказание мер социальной поддержки которым относится к ведению субъекта Российской Федерации, в соответствии с Законом Кемеровской области от 17 января 2005 года 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1810380100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715 142,0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1810380100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4 500,0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1810380100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710 642,0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1810451370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2 100,8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1810451370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1810451370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2 090,0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Осуществление полномочия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1810452200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20 715,6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1810452200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111,5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1810452200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20 604,1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1810452500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285 354,5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1810452500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2 300,0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1810452500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283 054,5</w:t>
            </w:r>
          </w:p>
        </w:tc>
      </w:tr>
      <w:tr w:rsidR="00333C92" w:rsidRPr="00333C92" w:rsidTr="00141518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1810452800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111,3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1810452800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0,6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1810452800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110,7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1810580040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128 372,0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1810580040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1 300,0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1810580040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127 072,0</w:t>
            </w:r>
          </w:p>
        </w:tc>
      </w:tr>
      <w:tr w:rsidR="00333C92" w:rsidRPr="00333C92" w:rsidTr="00141518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1810680080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1 503,0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1810680080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1810680080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1 495,0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1810711010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6 079,7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1810711010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6 079,7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Решением НГСНД от 27 марта 2012 года N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1810785090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121,0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1810785090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1810785090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120,0</w:t>
            </w:r>
          </w:p>
        </w:tc>
      </w:tr>
      <w:tr w:rsidR="00333C92" w:rsidRPr="00333C92" w:rsidTr="00141518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Решением НГСНД от 26.02.13 N2/22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1810785100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268,7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1810785100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1810785100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267,2</w:t>
            </w:r>
          </w:p>
        </w:tc>
      </w:tr>
      <w:tr w:rsidR="00333C92" w:rsidRPr="00333C92" w:rsidTr="00141518">
        <w:trPr>
          <w:trHeight w:val="102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1810785150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1 811,2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1810785150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1810785150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1 799,2</w:t>
            </w:r>
          </w:p>
        </w:tc>
      </w:tr>
      <w:tr w:rsidR="00333C92" w:rsidRPr="00333C92" w:rsidTr="00141518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 N12/118 "О мере социальной поддержки молодым специалистам медицинских организаций государственной системы здравоохранения  Кемеровской области, расположенных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1810785160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6 861,7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1810785160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1810785160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6 831,7</w:t>
            </w:r>
          </w:p>
        </w:tc>
      </w:tr>
      <w:tr w:rsidR="00333C92" w:rsidRPr="00333C92" w:rsidTr="00141518">
        <w:trPr>
          <w:trHeight w:val="273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N 14-ОЗ "О мерах социальной поддержки отдельных категорий многодетных матерей"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1810870060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4 120,2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1810870060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21,0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1810870060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3 919,2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1810870060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180,0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Меры социальной поддержки отдельных категорий приемных родителей в соответствии с Законом Кемеровской области от 7 февраля 2013 года N 9-ОЗ "О мерах социальной поддержки отдельных категорий приемных родителей"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1810870070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76,0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1810870070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0,5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1810870070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75,5</w:t>
            </w:r>
          </w:p>
        </w:tc>
      </w:tr>
      <w:tr w:rsidR="00333C92" w:rsidRPr="00333C92" w:rsidTr="00141518">
        <w:trPr>
          <w:trHeight w:val="178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1810870100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13,5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1810870100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13,5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181Р170050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67 294,0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181Р170050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352,0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181Р170050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66 942,0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Дополнительная мера социальной поддержки семей, имеющих детей, в соответствии с Законом Кемеровской области от 25 апреля 2011 года N 51-ОЗ "О дополнительной мере социальной поддержки семей, имеющих детей"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181Р180010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57 551,0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181Р180010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57 551,0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687 180,9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687 180,9</w:t>
            </w:r>
          </w:p>
        </w:tc>
      </w:tr>
      <w:tr w:rsidR="00333C92" w:rsidRPr="00333C92" w:rsidTr="00141518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1810852700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5 569,0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1810852700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5 569,0</w:t>
            </w:r>
          </w:p>
        </w:tc>
      </w:tr>
      <w:tr w:rsidR="00333C92" w:rsidRPr="00333C92" w:rsidTr="00141518">
        <w:trPr>
          <w:trHeight w:val="153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1810853800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266 811,7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1810853800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266 811,7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детей, до достижения ребенком возраста трех лет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1810870840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707,0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1810870840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707,0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Ежемесячное пособие на ребенка в соответствии с Законом Кемеровской области от 18 ноября 2004 года N 75-ОЗ "О размере, порядке назначения и выплаты ежемесячного пособия на ребенка"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1810880050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92 615,0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1810880050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92 615,0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181Р150840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141 353,0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181Р150840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141 353,0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181Р155730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180 125,2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181Р155730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825,2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181Р155730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179 300,0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195 961,4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195 725,4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1830170280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195 725,4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1830170280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187 418,4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1830170280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8 265,0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1830170280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1830170280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36,0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236,0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236,0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236,0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Муниципальная избирательная комиссия Новокузнецкого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5 092,5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5 092,5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5 092,5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5 092,5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1 719,2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1 696,3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22,9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членов избирательной комиссии 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1 423,9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1 423,9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1 804,0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Специальные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1 804,0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145,4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145,4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Администрация Куйбышевского района г.Новокузнецка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23 347,0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22 239,0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22 239,0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22 239,0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21 491,0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20 285,5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1 138,5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67,0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292,0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292,0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9900079060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456,0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9900079060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414,0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9900079060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42,0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108,0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108,0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108,0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108,0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108,0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1 000,0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1 000,0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Администрация Новоильинского района г.Новокузнецка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20 095,8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19 645,8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19 645,8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19 645,8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19 456,8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17 681,8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1 510,0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265,0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189,0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189,0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150,0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150,0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150,0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150,0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150,0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538 210,6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322 881,3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305 437,5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305 437,5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0300010280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85 437,5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0300010280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85 437,5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(агломерации)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031R1S2620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220 000,0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031R1S2620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220 000,0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17 443,8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17 443,8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2100110020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11 539,5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2100110020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11 251,0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2100110020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285,0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2100110020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2100310600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1 879,0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2100310600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1 879,0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Строительство и реконструкция систем газоснабжения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2100372950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4 025,3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2100372950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4 025,3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141 202,8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76 646,4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76 646,4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0411771720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53 518,0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0411771720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53 518,0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04117S1720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1 483,8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04117S1720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1 483,8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0411871720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21 053,0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0411871720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21 053,0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04118S1720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591,6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04118S1720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591,6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62 056,4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62 056,4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0412010600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1 500,0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0412010600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1 500,0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Строительство и реконструкция котельных и сетей теплоснабжения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04120S2460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04120S2460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9 000,0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0412110600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46 256,4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0412110600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1 500,0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0412110600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44 756,4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Строительство и реконструкция котельных и сетей теплоснабжения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04121S2460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5 300,0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04121S2460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5 300,0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2 500,0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2 500,0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2300610280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2 500,0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2300610280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2 500,0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2 800,0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2 800,0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1610110210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2 800,0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1610110210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2 800,0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9 200,0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9 200,0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1610210210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9 200,0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1610210210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9 200,0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62 126,5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57 126,5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57 126,5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Реализация федеральной целевой программы «Развитие физической культуры и спорта в Российской Федерации на 2016 - 2020 годы» (строительство малобюджетных физкультурно-спортивных объектов шаговой доступности)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150Р554951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57 126,5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150Р554951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57 126,5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1500111000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1500111000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5 000,0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4 611,9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4 611,9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100,0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0100110740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0100110740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4 511,9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4 511,9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0100210020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4 511,9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0100210020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4 390,4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0100210020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118,5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0100210020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Комитет городского контроля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13 550,7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13 550,7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13 550,7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13 550,7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12 575,7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12 255,8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319,6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0,3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975,0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975,0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12 597,5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12 597,5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11 897,5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11 897,5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7 951,4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5 705,3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2 244,1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1 822,0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1 822,0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депутатов представительного 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2 124,1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2 124,1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700,0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18 568,8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17 874,8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17 874,8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17 874,8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17 119,5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15 754,1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1 278,4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87,0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755,3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755,3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114,0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114,0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114,0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114,0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114,0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1 791 742,7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1 400 220,8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1 400 220,8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1 390 220,8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0300010300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37 981,8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0300010300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37 981,8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0300010310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10 100,0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0300010310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10 100,0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03000S1420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330,0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03000S1420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330,0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0310110300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338 039,0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0310110300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338 039,0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0310110320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50 000,0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0310110320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50 000,0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03101S1420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03101S1420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80,0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(агломерации)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031R153931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586 845,0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031R153931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586 845,0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(агломерации)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031R172620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293 422,5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031R172620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293 422,5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(агломерации)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031R1S2620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73 422,5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031R1S2620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73 422,5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2300410300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10 000,0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2300410300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10 000,0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391 521,9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75 740,4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75 740,4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0300010700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63 260,4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0300010700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63 260,4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0310510690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12 480,0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0310510690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12 480,0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305 118,9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298 098,9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0310210660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122 591,0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0310210660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122 591,0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0310210670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1 900,0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0310210670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1 900,0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0310310630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54 924,0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0310310630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54 924,0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0310310640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94 965,9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0310310640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94 965,9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0310810690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12 525,0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0310810690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12 525,0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0310810720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11 193,0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0310810720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11 193,0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2200000000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7 020,0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222F255550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7 020,0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222F255550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7 020,0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10 662,6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10 662,6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10 445,7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10 173,9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265,8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216,9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216,9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902 973,6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902 973,6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902 973,6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902 973,6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0910110390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380 621,4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0910110390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380 621,4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0910171620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76 565,0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0910171620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76 565,0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0910210400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392 378,6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0910210400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392 378,6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7 220,4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7 195,9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0920110020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24,5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0920110100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1 506,0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0920110100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1 506,0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0920110190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145,4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0920110190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145,4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0920211080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44 536,8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0920211080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44 536,8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Администрация Заводского района г.Новокузнецка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23 050,3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21 945,3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21 945,3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21 945,3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21 364,3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18 846,3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2 422,0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96,0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581,0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9900010190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581,0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395,0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395,0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395,0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395,0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1410110720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395,0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710,0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710,0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710,0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710,0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0800010860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710,0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305 607,7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35 574,9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35 574,9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35 574,9</w:t>
            </w:r>
          </w:p>
        </w:tc>
      </w:tr>
      <w:tr w:rsidR="00333C92" w:rsidRPr="00333C92" w:rsidTr="00141518">
        <w:trPr>
          <w:trHeight w:val="76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1700310190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582,0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1700310190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582,0</w:t>
            </w:r>
          </w:p>
        </w:tc>
      </w:tr>
      <w:tr w:rsidR="00333C92" w:rsidRPr="00333C92" w:rsidTr="00141518">
        <w:trPr>
          <w:trHeight w:val="178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ими.»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1700372070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34 992,9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1700372070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33 574,1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1700372070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1 408,8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1700372070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270 032,8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3 530,0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3 530,0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1700172050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3 530,0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1700172050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1700172050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3 513,0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266 502,8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266 502,8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1700152600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11 800,0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1700152600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11 800,0</w:t>
            </w:r>
          </w:p>
        </w:tc>
      </w:tr>
      <w:tr w:rsidR="00333C92" w:rsidRPr="00333C92" w:rsidTr="00141518">
        <w:trPr>
          <w:trHeight w:val="178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 осуществление назначения и выплаты денежных средств лицам, находившимся под попечительством, лицам, являвшимся приемными родителями в соответствии с Законом Кемеровской области от 14.12.2010 № 124-ОЗ «О некоторых вопросах в сфере опеки и попечительства несовершеннолетних»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1700180130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221 726,0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1700180130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1 105,0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1700180130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176 840,0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1700180130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43 781,0</w:t>
            </w:r>
          </w:p>
        </w:tc>
      </w:tr>
      <w:tr w:rsidR="00333C92" w:rsidRPr="00333C92" w:rsidTr="00141518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13.03.2008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1700180140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2 500,0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1700180140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50,0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1700180140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2 450,0</w:t>
            </w:r>
          </w:p>
        </w:tc>
      </w:tr>
      <w:tr w:rsidR="00333C92" w:rsidRPr="00333C92" w:rsidTr="00141518">
        <w:trPr>
          <w:trHeight w:val="127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1700185050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28 969,0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1700185050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144,0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1700185050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28 825,0</w:t>
            </w:r>
          </w:p>
        </w:tc>
      </w:tr>
      <w:tr w:rsidR="00333C92" w:rsidRPr="00333C92" w:rsidTr="00141518">
        <w:trPr>
          <w:trHeight w:val="178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1700185060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804,0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1700185060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1700185060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800,0</w:t>
            </w:r>
          </w:p>
        </w:tc>
      </w:tr>
      <w:tr w:rsidR="00333C92" w:rsidRPr="00333C92" w:rsidTr="00141518">
        <w:trPr>
          <w:trHeight w:val="153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1700185070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703,8</w:t>
            </w:r>
          </w:p>
        </w:tc>
      </w:tr>
      <w:tr w:rsidR="00333C92" w:rsidRPr="00333C92" w:rsidTr="00141518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1700185070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4,0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color w:val="000000"/>
              </w:rPr>
            </w:pPr>
            <w:r w:rsidRPr="00333C9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1700185070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color w:val="000000"/>
              </w:rPr>
            </w:pPr>
            <w:r w:rsidRPr="00333C92">
              <w:rPr>
                <w:color w:val="00000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color w:val="000000"/>
              </w:rPr>
            </w:pPr>
            <w:r w:rsidRPr="00333C92">
              <w:rPr>
                <w:color w:val="000000"/>
              </w:rPr>
              <w:t>699,8</w:t>
            </w:r>
          </w:p>
        </w:tc>
      </w:tr>
      <w:tr w:rsidR="00333C92" w:rsidRPr="00333C92" w:rsidTr="00141518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333C92" w:rsidRPr="00333C92" w:rsidRDefault="00333C92" w:rsidP="00333C92">
            <w:pPr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center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3C92" w:rsidRPr="00333C92" w:rsidRDefault="00333C92" w:rsidP="00333C92">
            <w:pPr>
              <w:jc w:val="right"/>
              <w:rPr>
                <w:b/>
                <w:bCs/>
                <w:color w:val="000000"/>
              </w:rPr>
            </w:pPr>
            <w:r w:rsidRPr="00333C92">
              <w:rPr>
                <w:b/>
                <w:bCs/>
                <w:color w:val="000000"/>
              </w:rPr>
              <w:t>20 010 082,8</w:t>
            </w:r>
          </w:p>
        </w:tc>
      </w:tr>
    </w:tbl>
    <w:p w:rsidR="00D61EFE" w:rsidRDefault="00D61EFE"/>
    <w:p w:rsidR="00B51414" w:rsidRDefault="00B51414"/>
    <w:p w:rsidR="00623477" w:rsidRPr="00F912E2" w:rsidRDefault="00623477" w:rsidP="001411B8">
      <w:pPr>
        <w:jc w:val="center"/>
      </w:pPr>
    </w:p>
    <w:p w:rsidR="00101121" w:rsidRDefault="00101121" w:rsidP="002A2BBC">
      <w:r>
        <w:t>Председатель</w:t>
      </w:r>
    </w:p>
    <w:p w:rsidR="00101121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 w:rsidR="00101121">
        <w:tab/>
      </w:r>
      <w:r>
        <w:tab/>
      </w:r>
      <w:r>
        <w:tab/>
      </w:r>
      <w:r w:rsidR="00856649">
        <w:t>О.А.Масюков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911" w:rsidP="002A2BBC">
      <w:pPr>
        <w:jc w:val="right"/>
      </w:pPr>
      <w:r>
        <w:t xml:space="preserve">Приложение № </w:t>
      </w:r>
      <w:r w:rsidR="00302B6E">
        <w:t>10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101121" w:rsidRPr="002A2911" w:rsidRDefault="00101121" w:rsidP="00101121">
      <w:pPr>
        <w:jc w:val="right"/>
      </w:pPr>
      <w:r w:rsidRPr="006074F7">
        <w:t>от</w:t>
      </w:r>
      <w:r w:rsidR="00132FA0">
        <w:t xml:space="preserve"> 25</w:t>
      </w:r>
      <w:r>
        <w:t>.</w:t>
      </w:r>
      <w:r w:rsidRPr="002A2BBC">
        <w:t>12</w:t>
      </w:r>
      <w:r>
        <w:t>.201</w:t>
      </w:r>
      <w:r w:rsidR="00A86336">
        <w:t>8</w:t>
      </w:r>
      <w:r>
        <w:t xml:space="preserve"> г. </w:t>
      </w:r>
      <w:r w:rsidRPr="006074F7">
        <w:t>№</w:t>
      </w:r>
      <w:r w:rsidR="00132FA0">
        <w:t>17/148</w:t>
      </w:r>
      <w:r>
        <w:t xml:space="preserve"> </w:t>
      </w:r>
    </w:p>
    <w:p w:rsidR="002A2BBC" w:rsidRPr="002A2911" w:rsidRDefault="002A2BBC" w:rsidP="002A2BBC">
      <w:pPr>
        <w:jc w:val="right"/>
      </w:pPr>
    </w:p>
    <w:p w:rsidR="00F912E2" w:rsidRPr="00F912E2" w:rsidRDefault="00F912E2" w:rsidP="00F912E2">
      <w:pPr>
        <w:jc w:val="center"/>
        <w:rPr>
          <w:b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 xml:space="preserve">на </w:t>
      </w:r>
      <w:r>
        <w:rPr>
          <w:b/>
          <w:bCs/>
        </w:rPr>
        <w:t xml:space="preserve">плановый период </w:t>
      </w:r>
      <w:r w:rsidRPr="00F912E2">
        <w:rPr>
          <w:b/>
          <w:bCs/>
        </w:rPr>
        <w:t>20</w:t>
      </w:r>
      <w:r w:rsidR="00A86336">
        <w:rPr>
          <w:b/>
          <w:bCs/>
        </w:rPr>
        <w:t>20</w:t>
      </w:r>
      <w:r>
        <w:rPr>
          <w:b/>
          <w:bCs/>
        </w:rPr>
        <w:t xml:space="preserve"> и 20</w:t>
      </w:r>
      <w:r w:rsidR="00C552AB">
        <w:rPr>
          <w:b/>
          <w:bCs/>
        </w:rPr>
        <w:t>2</w:t>
      </w:r>
      <w:r w:rsidR="00A86336">
        <w:rPr>
          <w:b/>
          <w:bCs/>
        </w:rPr>
        <w:t>1</w:t>
      </w:r>
      <w:r w:rsidRPr="00F912E2">
        <w:rPr>
          <w:b/>
          <w:bCs/>
        </w:rPr>
        <w:t xml:space="preserve"> год</w:t>
      </w:r>
      <w:r>
        <w:rPr>
          <w:b/>
          <w:bCs/>
        </w:rPr>
        <w:t>ов</w:t>
      </w:r>
    </w:p>
    <w:p w:rsidR="002A2BBC" w:rsidRPr="00F912E2" w:rsidRDefault="00214A95" w:rsidP="002A2BBC">
      <w:pPr>
        <w:jc w:val="right"/>
      </w:pPr>
      <w:r>
        <w:t>(т</w:t>
      </w:r>
      <w:r w:rsidR="00C373A8">
        <w:t>ыс. руб.</w:t>
      </w:r>
      <w:r>
        <w:t>)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3"/>
        <w:gridCol w:w="711"/>
        <w:gridCol w:w="567"/>
        <w:gridCol w:w="709"/>
        <w:gridCol w:w="1276"/>
        <w:gridCol w:w="660"/>
        <w:gridCol w:w="48"/>
        <w:gridCol w:w="1276"/>
        <w:gridCol w:w="1276"/>
      </w:tblGrid>
      <w:tr w:rsidR="00623477" w:rsidRPr="00C47D32" w:rsidTr="00333C92">
        <w:trPr>
          <w:trHeight w:val="1020"/>
        </w:trPr>
        <w:tc>
          <w:tcPr>
            <w:tcW w:w="4393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DA61D2" w:rsidP="00A86336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20</w:t>
            </w:r>
            <w:r w:rsidR="00623477" w:rsidRPr="00C47D32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DA61D2" w:rsidP="00A86336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20</w:t>
            </w:r>
            <w:r w:rsidR="00A57816">
              <w:rPr>
                <w:b/>
                <w:bCs/>
                <w:color w:val="000000"/>
              </w:rPr>
              <w:t>2</w:t>
            </w:r>
            <w:r w:rsidR="00A86336">
              <w:rPr>
                <w:b/>
                <w:bCs/>
                <w:color w:val="000000"/>
              </w:rPr>
              <w:t>1</w:t>
            </w:r>
            <w:r w:rsidR="00623477" w:rsidRPr="00C47D32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922 547,1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1 142 112,6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172 606,9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172 795,4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1 765,6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1 765,6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1 765,6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1 765,6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1 765,6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1 765,6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1 765,6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1 765,6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111 918,0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112 098,0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111 918,0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112 098,0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108 420,3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108 600,3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92 757,8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92 757,8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14 912,5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15 092,5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750,0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9900071960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3 497,7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3 497,7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9900071960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3 376,6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3 376,6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9900071960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121,1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131,8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131,8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9900051200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131,8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9900051200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131,8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58 800,0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58 800,0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58 800,0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870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58 800,0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163 098,5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163 098,5</w:t>
            </w:r>
          </w:p>
        </w:tc>
      </w:tr>
      <w:tr w:rsidR="00141518" w:rsidRPr="00141518" w:rsidTr="00141518">
        <w:trPr>
          <w:trHeight w:val="273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163 098,5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163 098,5</w:t>
            </w:r>
          </w:p>
        </w:tc>
      </w:tr>
      <w:tr w:rsidR="00141518" w:rsidRPr="00141518" w:rsidTr="00141518">
        <w:trPr>
          <w:trHeight w:val="102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163 098,5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163 098,5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0500110260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69 348,5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69 348,5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0500110260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69 348,5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69 348,5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0500510730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58 750,0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0500510730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58 750,0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0500511110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35 000,0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0500511110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35 000,0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15 583,7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12 380,7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15 583,7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12 380,7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12 080,7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12 080,7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0200210420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12 080,7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12 080,7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0200210420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12 080,7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12 080,7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1200120170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1200120170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7 227,0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07001L4970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07001L4970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2 227,0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2 227,0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1900111130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2 227,0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1900111130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630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2 227,0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9900010920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9900010920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357 794,0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394 818,0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357 794,0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394 818,0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2000000000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357 794,0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394 818,0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2000610090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357 794,0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394 818,0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2000610090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730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357 794,0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394 818,0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201 537,0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386 793,0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201 537,0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386 793,0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201 537,0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386 793,0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9900011030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201 537,0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386 793,0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9900011030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880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201 537,0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386 793,0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Администрация Центрального района г.Новокузнецка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30 227,7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30 605,7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29 727,7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30 105,7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29 727,7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30 105,7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29 727,7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30 105,7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29 538,7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29 538,7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28 882,2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28 882,2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650,0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6,5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567,0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360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567,0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1410110720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1410110720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0800010860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0800010860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Комитет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950 719,6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668 006,9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950 719,6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668 006,9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42 300,1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41 594,7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42 300,1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41 594,7</w:t>
            </w:r>
          </w:p>
        </w:tc>
      </w:tr>
      <w:tr w:rsidR="00141518" w:rsidRPr="00141518" w:rsidTr="00141518">
        <w:trPr>
          <w:trHeight w:val="127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выплаты субсидии на возмещение  недополученных доходов, связанных с оказанием гражданам услуг по содержанию и ремонту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0430310450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42 300,1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41 594,7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0430310450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42 300,1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41 594,7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801 251,9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519 244,6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796 251,9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514 244,6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Строительство и реконструкция объектов систем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0412272480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22 500,0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0412272480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410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22 500,0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0430111040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410 930,5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238 344,6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0430111040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410 930,5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238 344,6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0430210610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385 321,4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253 400,0</w:t>
            </w:r>
          </w:p>
        </w:tc>
      </w:tr>
      <w:tr w:rsidR="00141518" w:rsidRPr="00141518" w:rsidTr="00141518">
        <w:trPr>
          <w:trHeight w:val="41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0430210610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385 321,4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253 400,0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9900011050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9900011050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5 000,0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52 786,3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52 786,3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2200000000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52 786,3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52 786,3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Мероприятия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2210111150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25 200,0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2210111150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25 200,0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221F255550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27 586,3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27 586,3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221F255550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27 586,3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27 586,3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54 381,3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54 381,3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54 381,3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54 381,3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0440110020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21 834,2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21 834,2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0440110020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21 806,2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21 806,2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0440110020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0440210560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32 547,1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32 547,1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0440210560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32 547,1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32 547,1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292 187,3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254 585,8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60 769,5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23 168,0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60 769,5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23 168,0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18 655,6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18 655,6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1000110020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18 510,6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18 510,6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1000110020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18 510,6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18 510,6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1000110190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145,0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1000110190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360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145,0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42 113,9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4 512,4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9900010880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4 512,4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4 512,4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9900010880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4 512,4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4 512,4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9900011170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37 601,5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9900011170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37 601,5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76 782,2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76 782,2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76 782,2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76 782,2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76 482,2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76 482,2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1100210180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76 482,2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76 482,2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1100210180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76 482,2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76 482,2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1200710180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1200710180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154 635,6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154 635,6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33 544,6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33 544,6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33 544,6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33 544,6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0700571660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33 544,6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33 544,6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0700571660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410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33 544,6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33 544,6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121 091,0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121 091,0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121 091,0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121 091,0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0700471850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66 902,9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66 902,9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0700471850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410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66 902,9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66 902,9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07004R0820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54 188,1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54 188,1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07004R0820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410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54 188,1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54 188,1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50 074,7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49 929,4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50 074,7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49 929,4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50 074,7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49 929,4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50 074,7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49 929,4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0201410020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49 493,3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49 493,3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0201410020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48 255,3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48 255,3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0201410020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750,0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0201410020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488,0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0201410190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436,1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0201410190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360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436,1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Администрация Орджоникидзевского района г.Новокузнецка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22 483,2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22 483,2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21 943,2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21 943,2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21 943,2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21 943,2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21 943,2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21 943,2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21 943,2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21 943,2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21 407,7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21 407,7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510,0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1410110720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1410110720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440,0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440,0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440,0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0800010860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440,0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0800010860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440,0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Комитет по делам молодежи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7 971,6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7 971,6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7 971,6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7 971,6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4 333,9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4 333,9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4 333,9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4 333,9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Создание временных рабочих мест, трудоустр-во несовершеннолетних граждан в учреждениях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1410120110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174,0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1410120110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174,0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1410170490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530,5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1410170490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530,5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Реализация мер в области  государственной молодёжной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14102S0490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111,7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14102S0490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111,7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1420210810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3 517,7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3 517,7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1420210810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3 517,7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3 517,7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3 637,7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3 637,7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3 637,7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3 637,7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1420110020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3 637,7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3 637,7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1420110020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3 582,7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3 582,7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1420110020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7 922 586,6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7 894 636,2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7 885 968,6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7 858 018,2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3 596 476,1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3 499 460,3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3 596 476,1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3 499 460,3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1610110750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1 633 714,4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1 564 649,0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1610110750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101 127,3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101 127,3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1610110750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41 147,0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34 629,0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1610110750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1 415 242,4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1 362 862,2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1610110750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73 201,6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66 030,5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1610110750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2 996,1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1610171800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1 861 556,1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1 861 556,1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1610171800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129 714,5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129 714,5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1610171800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366,0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1610171800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1 642 063,2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1 642 063,2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1610171800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89 412,4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89 412,4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161Р252320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101 205,6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73 255,2</w:t>
            </w:r>
          </w:p>
        </w:tc>
      </w:tr>
      <w:tr w:rsidR="00141518" w:rsidRPr="00141518" w:rsidTr="00141518">
        <w:trPr>
          <w:trHeight w:val="127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161Р252320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460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101 205,6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73 255,2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3 259 924,1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3 325 433,9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3 259 924,1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3 325 433,9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1610210760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222 568,1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292 295,4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1610210760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188 616,8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287 574,4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1610210760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33 114,8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4 283,5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1610210760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630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836,5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437,5</w:t>
            </w:r>
          </w:p>
        </w:tc>
      </w:tr>
      <w:tr w:rsidR="00141518" w:rsidRPr="00141518" w:rsidTr="00141518">
        <w:trPr>
          <w:trHeight w:val="102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1610271830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2 561 016,5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2 561 016,5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1610271830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319 867,0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319 867,0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1610271830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1 469,0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1 469,0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1610271830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2 105 212,1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2 105 212,1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1610271830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134 468,4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134 468,4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1610310760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14 270,5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17 801,0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1610310760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52,0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1610310760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13 110,3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17 749,0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1610310760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1 108,2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1610310770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7 731,0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2 060,0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1610310770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6 650,5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2 060,0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1610310770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1 080,5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1610371840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27 634,8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27 634,8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1610371840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27 634,8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27 634,8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1610510790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10 873,0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8 796,0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1610510790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8 556,0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8 556,0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1610510790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360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1610510790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2 077,0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1610571820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125 766,2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125 766,2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1610571820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102 056,0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102 056,0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1610571820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23 710,2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23 710,2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1610571860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285 473,0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285 473,0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1610571860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228 635,4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228 635,4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1610571860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56 837,6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56 837,6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1610871930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1 898,0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1 898,0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1610871930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1610871930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1 572,0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1 572,0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1610871930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81,0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1610873050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2 693,0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2 693,0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1610873050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1610873050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2 494,0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2 494,0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1610873050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191,0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525 022,8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510 603,4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525 022,8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510 603,4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1610410780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524 750,8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510 331,4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1610410780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443 842,2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430 598,8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1610410780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80 908,7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79 732,7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1610871930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272,0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1610871930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1610871930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37,0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28 703,3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28 703,3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28 703,3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28 703,3</w:t>
            </w:r>
          </w:p>
        </w:tc>
      </w:tr>
      <w:tr w:rsidR="00141518" w:rsidRPr="00141518" w:rsidTr="00141518">
        <w:trPr>
          <w:trHeight w:val="273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1610171800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2 041,5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2 041,5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1610171800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78,5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1610171800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1 858,0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1 858,0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1610171800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105,0</w:t>
            </w:r>
          </w:p>
        </w:tc>
      </w:tr>
      <w:tr w:rsidR="00141518" w:rsidRPr="00141518" w:rsidTr="00141518">
        <w:trPr>
          <w:trHeight w:val="102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1610271830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1 752,0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1 752,0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1610271830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1610271830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1 601,0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1 601,0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1610271830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93,0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1610610800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24 909,8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24 909,8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1610610800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24 909,8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24 909,8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18 799,2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18 799,2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18 799,2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18 799,2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1620171940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10 500,0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1620171940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10 000,0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1620171940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16201S1940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8 299,2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8 299,2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16201S1940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8 299,2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8 299,2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457 043,2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475 018,2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817,0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Создание временных рабочих мест, трудоустр-во несовершеннолетних граждан в учреждениях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1410120110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817,0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1410120110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59,3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1410120110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757,7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757,7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456 226,2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474 201,2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25 843,5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24 681,5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24 681,5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24 681,5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1610710830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3 306,4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2 995,4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1610710830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3 306,4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2 995,4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1611010910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423 581,3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443 029,3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1611010910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293 666,3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313 149,3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1611010910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129 915,1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129 880,1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1620372000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3 495,0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3 495,0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1620372000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1620372000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3 180,0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1620372000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36 618,0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36 618,0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32 392,0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32 392,0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28 092,0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28 092,0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Социальная поддержка работников образовательных организаций и реализация мероприятий по привлечению молодых специалистов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1620372010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6 850,0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1620372010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586,0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1620372010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360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92,0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1620372010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5 804,0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5 804,0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1620372010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368,0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1620472030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1 242,0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1 242,0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1620472030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1 242,0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1 242,0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162Р170050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20 000,0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162Р170050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162Р170050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19 023,0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19 023,0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162Р170050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968,0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4 300,0</w:t>
            </w:r>
          </w:p>
        </w:tc>
      </w:tr>
      <w:tr w:rsidR="00141518" w:rsidRPr="00141518" w:rsidTr="00141518">
        <w:trPr>
          <w:trHeight w:val="102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1810880120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4 300,0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1810880120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140,0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1810880120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4 160,0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4 226,0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4 226,0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1810871810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4 226,0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1810871810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1810871810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4 116,0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4 116,0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Управление культуры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713 906,5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714 075,0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219 048,6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219 048,6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219 048,6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219 048,6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219 048,6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219 048,6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1610410780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219 048,6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219 048,6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1610410780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219 048,6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219 048,6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491 801,0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491 969,5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457 997,6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458 152,7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457 803,6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457 958,7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0800010860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0800010860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0810110890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71 023,4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71 068,0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0810110890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71 023,4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71 068,0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0810210900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128 717,9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128 828,5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0810210900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128 717,9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128 828,5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0820110870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235 505,3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235 505,3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0820110870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235 505,3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235 505,3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0830370420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22 507,0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22 507,0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0830370420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6 400,0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0830370420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16 107,0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16 107,0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194,0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Создание временных рабочих мест, трудоустр</w:t>
            </w:r>
            <w:r>
              <w:rPr>
                <w:color w:val="000000"/>
              </w:rPr>
              <w:t>ойст</w:t>
            </w:r>
            <w:r w:rsidRPr="00141518">
              <w:rPr>
                <w:color w:val="000000"/>
              </w:rPr>
              <w:t>во несовершеннолетних граждан в учреждениях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1410120110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194,0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1410120110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38,7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1410120110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155,3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33 803,4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33 816,8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33 803,4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33 816,8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0830110020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5 545,8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5 557,0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0830110020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5 265,6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5 265,6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0830110020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291,4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0830110910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9 441,1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9 443,2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0830110910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9 388,1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9 388,1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0830110910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55,1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0830210910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18 816,5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18 816,5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0830210910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18 816,5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18 816,5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3 056,9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3 056,9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3 056,9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3 056,9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3 000,0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Социальная поддержка работников образовательных организаций и реализация мероприятий по привлечению молодых специалистов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1620372010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3 000,0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1620372010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3 000,0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56,9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1810170430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56,9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1810170430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56,9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242 114,8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242 114,8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242 114,8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242 114,8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236 840,0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236 840,0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1500000000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236 840,0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236 840,0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1500510840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236 840,0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236 840,0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1500510840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236 840,0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236 840,0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5 274,8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5 274,8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1500000000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5 274,8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5 274,8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1500310020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5 274,8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5 274,8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1500310020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5 249,8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5 249,8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1500310020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3 447 543,5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3 471 488,1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3 412,4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3 481,4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3 412,4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3 481,4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3 412,4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3 481,4</w:t>
            </w:r>
          </w:p>
        </w:tc>
      </w:tr>
      <w:tr w:rsidR="00141518" w:rsidRPr="00141518" w:rsidTr="00141518">
        <w:trPr>
          <w:trHeight w:val="102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N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1810710170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2 235,0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2 235,0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1810710170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1810710170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2 225,0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1810720400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1 177,4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1 246,4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1810720400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1810720400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330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1 241,4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17 000,0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17 000,0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17 000,0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Мероприятия в топливно-энергетической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1810210250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17 000,0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1810210250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17 000,0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39 168,7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39 168,7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356,0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356,0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1810911020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1810911020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50,0</w:t>
            </w:r>
          </w:p>
        </w:tc>
      </w:tr>
      <w:tr w:rsidR="00141518" w:rsidRPr="00141518" w:rsidTr="00141518">
        <w:trPr>
          <w:trHeight w:val="273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1810970160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1810970160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170,0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1810970170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126,0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1810970170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126,0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1830170280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1830170280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38 812,7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38 812,7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25 181,7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25 181,7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1620171940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18 537,0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18 537,0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1620171940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637,0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1620171940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17 900,0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16201S1940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6 644,7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6 644,7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16201S1940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6 644,7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6 644,7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13 631,0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13 631,0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1800010820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13 631,0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13 631,0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1800010820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13 631,0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13 631,0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3 387 962,4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3 411 838,1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59 362,7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59 362,7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59 362,7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59 362,7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1810510990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59 362,7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59 362,7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1810510990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295,7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1810510990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59 067,0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59 067,0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627 862,0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627 862,1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Создание временных рабочих мест, трудоустр-во несовершеннолетних граждан в учреждениях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1410120110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1410120110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627 532,0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627 532,1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1810911020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15 228,2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15 228,3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1810911020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4 975,4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4 975,4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1810911020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9 763,0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9 763,0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1810911020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489,8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489,9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1810970160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313 928,5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313 928,5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1810970160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11 541,0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11 541,0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1810970160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2 231,0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2 231,0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1810970160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300 149,5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300 149,5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1810970160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1810970170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298 184,3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298 184,3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1810970170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266 257,0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266 257,0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1810970170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31 907,3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31 907,3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1810970170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20,0</w:t>
            </w:r>
          </w:p>
        </w:tc>
      </w:tr>
      <w:tr w:rsidR="00141518" w:rsidRPr="00141518" w:rsidTr="00141518">
        <w:trPr>
          <w:trHeight w:val="102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1810970190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191,0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1810970190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179,0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1810970190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1 900 035,8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1 904 188,1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9 724,0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12 868,7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Приобретение зданий, сооружений и жилых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0700510120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5 950,3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5 950,3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0700510120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410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5 950,3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5 950,3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N 5-ФЗ "О ветеранах"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0700551350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3 773,7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6 918,4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0700551350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410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3 773,7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6 918,4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1 890 311,8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1 891 319,4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1800011010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1 206,2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1 206,2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1800011010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1 206,2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1 206,2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18000S2000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18000S2000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</w:tr>
      <w:tr w:rsidR="00141518" w:rsidRPr="00141518" w:rsidTr="00141518">
        <w:trPr>
          <w:trHeight w:val="102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N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170 782,0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170 782,0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950,0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149 832,0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149 832,0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20 000,0</w:t>
            </w:r>
          </w:p>
        </w:tc>
      </w:tr>
      <w:tr w:rsidR="00141518" w:rsidRPr="00141518" w:rsidTr="00141518">
        <w:trPr>
          <w:trHeight w:val="178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5 598,0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5 598,0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5 350,0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178,0</w:t>
            </w:r>
          </w:p>
        </w:tc>
      </w:tr>
      <w:tr w:rsidR="00141518" w:rsidRPr="00141518" w:rsidTr="00141518">
        <w:trPr>
          <w:trHeight w:val="127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21 732,0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21 732,0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20 000,0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1 562,0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1 562,0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N 25-ОЗ "О социальной поддержке инвалидов"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67,0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66,5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N 15-ОЗ "О мерах социальной поддержки отдельных категорий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3 627,3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3 627,3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2 692,3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2 692,3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173 848,0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173 848,0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1 000,0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1810170090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172 848,0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172 848,0</w:t>
            </w:r>
          </w:p>
        </w:tc>
      </w:tr>
      <w:tr w:rsidR="00141518" w:rsidRPr="00141518" w:rsidTr="00141518">
        <w:trPr>
          <w:trHeight w:val="102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204 830,9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204 830,9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1810170110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204 830,9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204 830,9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Социальная поддержка граждан, достигших возраста 70 лет, в соответствии с Законом Кемеровской области от 10 июня 2005 года N 74-ОЗ "О социальной поддержке граждан, достигших возраста 70 лет"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1810180070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636,0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1810180070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1810180070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633,0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Денежная выплата отдельным категориям граждан в соответствии с Законом Кемеровской области от 12 декабря 2006 года N 156-ОЗ "О денежной выплате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1810180090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3 460,0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1810180090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36,0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1810180090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3 424,0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3 424,0</w:t>
            </w:r>
          </w:p>
        </w:tc>
      </w:tr>
      <w:tr w:rsidR="00141518" w:rsidRPr="00141518" w:rsidTr="00141518">
        <w:trPr>
          <w:trHeight w:val="41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N 82-ОЗ "О погребении и похоронном деле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1810180110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9 062,0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9 062,0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1810180110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162,0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1810180110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7 900,0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1810180110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1 000,0</w:t>
            </w:r>
          </w:p>
        </w:tc>
      </w:tr>
      <w:tr w:rsidR="00141518" w:rsidRPr="00141518" w:rsidTr="00141518">
        <w:trPr>
          <w:trHeight w:val="102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Меры социальной поддержки по оплате жилищно-коммунальных услуг отдельных категорий граждан, оказание мер социальной поддержки которым относится к ведению субъекта Российской Федерации, в соответствии с Законом Кемеровской области от 17 января 2005 года N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1810380100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715 142,0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715 142,0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1810380100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4 500,0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1810380100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710 642,0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710 642,0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1810451370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2 332,5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2 476,2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1810451370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12,3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1810451370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2 320,9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2 463,9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Осуществление полномочия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1810452200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21 485,9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22 349,9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1810452200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132,0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1810452200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21 363,9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22 217,9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1810452500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285 351,7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285 351,7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1810452500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2 300,0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1810452500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283 051,7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283 051,7</w:t>
            </w:r>
          </w:p>
        </w:tc>
      </w:tr>
      <w:tr w:rsidR="00141518" w:rsidRPr="00141518" w:rsidTr="00141518">
        <w:trPr>
          <w:trHeight w:val="127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1810452800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111,3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1810452800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1810452800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110,7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1810580040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128 372,0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128 372,0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1810580040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1 300,0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1810580040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127 072,0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127 072,0</w:t>
            </w:r>
          </w:p>
        </w:tc>
      </w:tr>
      <w:tr w:rsidR="00141518" w:rsidRPr="00141518" w:rsidTr="00141518">
        <w:trPr>
          <w:trHeight w:val="102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1810680080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1 503,0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1810680080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1810680080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1 495,0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1 495,0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1810711010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6 079,8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6 079,7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1810711010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6 079,8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6 079,7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Выплаты в соответствии с Решением НГСНД от 27 марта 2012 года N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1810785090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121,0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1810785090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1810785090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120,0</w:t>
            </w:r>
          </w:p>
        </w:tc>
      </w:tr>
      <w:tr w:rsidR="00141518" w:rsidRPr="00141518" w:rsidTr="00141518">
        <w:trPr>
          <w:trHeight w:val="102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Выплаты в соответствии с Решением НГСНД от 26.02.13 N2/22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1810785100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268,7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1810785100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1810785100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267,2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267,2</w:t>
            </w:r>
          </w:p>
        </w:tc>
      </w:tr>
      <w:tr w:rsidR="00141518" w:rsidRPr="00141518" w:rsidTr="00141518">
        <w:trPr>
          <w:trHeight w:val="102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1810785150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1 805,0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1 805,0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1810785150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1810785150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1 793,0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1 793,0</w:t>
            </w:r>
          </w:p>
        </w:tc>
      </w:tr>
      <w:tr w:rsidR="00141518" w:rsidRPr="00141518" w:rsidTr="00141518">
        <w:trPr>
          <w:trHeight w:val="127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 N12/118 "О мере социальной поддержки молодым специалистам медицинских организаций государственной системы здравоохранения  Кемеровской области, расположенных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1810785160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3 534,8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1810785160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1810785160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3 519,8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3 519,8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N 14-ОЗ "О мерах социальной поддержки отдельных категорий многодетных матерей"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1810870060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4 120,2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4 120,2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1810870060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1810870060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3 919,2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3 919,2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1810870060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180,0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Меры социальной поддержки отдельных категорий приемных родителей в соответствии с Законом Кемеровской области от 7 февраля 2013 года N 9-ОЗ "О мерах социальной поддержки отдельных категорий приемных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1810870070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76,0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1810870070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1810870070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75,5</w:t>
            </w:r>
          </w:p>
        </w:tc>
      </w:tr>
      <w:tr w:rsidR="00141518" w:rsidRPr="00141518" w:rsidTr="00141518">
        <w:trPr>
          <w:trHeight w:val="178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1810870100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13,5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1810870100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13,5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181Р170050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67 294,0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67 294,0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181Р170050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352,0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181Р170050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66 942,0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66 942,0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Дополнительная мера социальной поддержки семей, имеющих детей, в соответствии с Законом Кемеровской области от 25 апреля 2011 года N 51-ОЗ "О дополнительной мере социальной поддержки семей, имеющих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181Р180010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57 551,0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57 551,0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181Р180010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57 551,0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57 551,0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604 690,6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624 413,8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604 690,6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624 413,8</w:t>
            </w:r>
          </w:p>
        </w:tc>
      </w:tr>
      <w:tr w:rsidR="00141518" w:rsidRPr="00141518" w:rsidTr="00141518">
        <w:trPr>
          <w:trHeight w:val="127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1810852700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5 805,3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6 026,9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1810852700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5 805,3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6 026,9</w:t>
            </w:r>
          </w:p>
        </w:tc>
      </w:tr>
      <w:tr w:rsidR="00141518" w:rsidRPr="00141518" w:rsidTr="00141518">
        <w:trPr>
          <w:trHeight w:val="153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1810853800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278 081,0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288 756,0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1810853800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278 081,0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288 756,0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детей, до достижения ребенком возраста трех лет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1810870840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765,0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1810870840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765,0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Ежемесячное пособие на ребенка в соответствии с Законом Кемеровской области от 18 ноября 2004 года N 75-ОЗ "О размере, порядке назначения и выплаты ежемесячного пособия на ребенка"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1810880050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92 615,0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92 615,0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1810880050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92 615,0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92 615,0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181Р150840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25 998,0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181Р150840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25 998,0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181Р155730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202 454,3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210 252,9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181Р155730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1 004,3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1 046,0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181Р155730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201 450,0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209 206,9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196 011,4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196 011,4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195 775,4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195 775,4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1830170280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195 775,4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195 775,4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1830170280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187 418,4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187 418,4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1830170280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8 315,0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8 315,0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1830170280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830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1830170280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36,0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236,0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236,0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236,0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Муниципальная избирательная комиссия Новокузнецкого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4 924,0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19 175,2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4 924,0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19 175,2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4 924,0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19 175,2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4 924,0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19 175,2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1 696,3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1 696,3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1 696,3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1 696,3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членов избирательной комиссии 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1 423,9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1 423,9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1 423,9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1 423,9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1 803,8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16 055,0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880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1 803,8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16 055,0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Администрация Куйбышевского района г.Новокузнецка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22 602,1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22 602,1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21 494,1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21 494,1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21 494,1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21 494,1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21 494,1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21 494,1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20 746,1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20 746,1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20 284,5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20 284,5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410,3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410,3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51,3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292,0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360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292,0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9900079060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456,0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9900079060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414,0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9900079060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42,0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108,0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1410110720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108,0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1410110720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1 000,0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1 000,0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1 000,0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0800010860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1 000,0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0800010860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1 000,0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Администрация Новоильинского района г.Новокузнецка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19 050,4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19 050,4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18 600,4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18 600,4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18 600,4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18 600,4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18 600,4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18 600,4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18 411,4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18 411,4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17 679,9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17 679,9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591,2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140,3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140,3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189,0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360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189,0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1410110720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1410110720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0800010860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0800010860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332 562,1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256 251,6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287 501,6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256 251,6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276 250,0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245 000,0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276 250,0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245 000,0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031R1S2620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276 250,0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245 000,0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031R1S2620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410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276 250,0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245 000,0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11 251,6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11 251,6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2100000000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11 251,6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11 251,6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2100110020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11 251,6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11 251,6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2100110020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11 249,8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11 249,8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2100110020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1,8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45 060,5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45 060,5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1500000000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45 060,5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Строительство, реконструкция и капитальный ремонт объектов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1500671110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45 060,5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1500671110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410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45 060,5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4 404,1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4 404,1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4 404,1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4 404,1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4 404,1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4 404,1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4 404,1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4 404,1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0100210020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4 404,1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4 404,1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0100210020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4 389,6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4 389,6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0100210020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13,2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0100210020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1,3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Комитет городского контроля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12 426,6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12 426,6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12 426,6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12 426,6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12 426,6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12 426,6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12 426,6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12 426,6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12 286,6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12 286,6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12 255,0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12 255,0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31,5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0,1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140,0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360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140,0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12 465,4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12 465,4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12 465,4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12 465,4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11 765,4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11 765,4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11 765,4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11 765,4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7 819,3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7 819,3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5 705,3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5 705,3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2 112,0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2 112,0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1 822,0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1 822,0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1 822,0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1 822,0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депутатов представительного 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2 124,1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2 124,1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2 124,1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2 124,1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700,0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9900020400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9900020400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330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17 405,9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17 405,9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16 625,9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16 625,9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16 625,9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16 625,9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16 625,9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16 625,9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16 248,0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16 248,0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15 753,7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15 753,7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447,5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447,5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46,8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377,9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377,9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360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377,9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377,9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1410110720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1410110720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0800010860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0800010860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1 603 718,7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1 626 508,7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1 294 040,0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1 325 290,0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1 294 040,0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1 325 290,0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1 294 040,0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1 325 290,0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0300010300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35 800,0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0300010300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35 800,0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0300010310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10 100,0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0300010310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10 100,0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0310110300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300 700,0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0310110300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300 700,0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0310110320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50 000,0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0310110320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50 000,0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031R153931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586 845,0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586 845,0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031R153931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586 845,0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586 845,0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031R172620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293 422,5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293 422,5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031R172620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293 422,5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293 422,5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031R1S2620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17 172,5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48 422,5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031R1S2620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17 172,5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48 422,5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309 678,7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301 218,7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37 220,0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37 220,0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37 220,0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37 220,0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0300010700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24 740,0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24 740,0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0300010700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24 740,0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24 740,0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0310510690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12 480,0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0310510690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12 480,0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12 480,0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262 183,8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253 723,8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253 723,8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253 723,8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0310210660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118 500,0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118 500,0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0310210660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118 500,0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118 500,0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0310210670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1 900,0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0310210670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1 900,0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0310310630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27 358,4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27 358,4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0310310630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27 358,4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27 358,4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0310310640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82 580,0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82 580,0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0310310640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82 580,0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82 580,0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0310810690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12 400,0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0310810690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12 400,0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0310810720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10 985,4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10 985,4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0310810720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10 985,4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10 985,4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2200000000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222F255550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222F255550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10 274,9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10 274,9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10 274,9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10 274,9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10 274,9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10 274,9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10 173,9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10 173,9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98,0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899 132,9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690 539,5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899 132,9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690 539,5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899 132,9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690 539,5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899 132,9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690 539,5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0910110390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384 046,4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277 833,3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0910110390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384 046,4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277 833,3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0910171620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76 565,0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76 565,0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0910171620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76 565,0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76 565,0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0910210400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388 953,6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286 718,7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0910210400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388 953,6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286 718,7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0920110020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7 195,9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7 195,9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0920110020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7 195,9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7 195,9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0920110100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788,0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0920110100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788,0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0920110190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0920110190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360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0920211080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41 438,6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41 438,6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0920211080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610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41 438,6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41 438,6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Администрация Заводского района г.Новокузнецка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20 339,0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20 339,0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19 234,0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19 234,0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19 234,0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19 234,0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19 234,0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19 234,0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19 234,0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19 234,0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18 845,5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18 845,5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9900010020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53,5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395,0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395,0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395,0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1410110720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395,0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1410110720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395,0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710,0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710,0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710,0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0800010860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710,0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0800010860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710,0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305 807,7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306 807,7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35 574,9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35 574,9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35 574,9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35 574,9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35 574,9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35 574,9</w:t>
            </w:r>
          </w:p>
        </w:tc>
      </w:tr>
      <w:tr w:rsidR="00141518" w:rsidRPr="00141518" w:rsidTr="00141518">
        <w:trPr>
          <w:trHeight w:val="76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1700310190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582,0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1700310190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360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582,0</w:t>
            </w:r>
          </w:p>
        </w:tc>
      </w:tr>
      <w:tr w:rsidR="00141518" w:rsidRPr="00141518" w:rsidTr="00141518">
        <w:trPr>
          <w:trHeight w:val="178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ими.»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1700372070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34 992,9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34 992,9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1700372070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33 574,1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33 574,1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1700372070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1 408,8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1 408,8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1700372070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850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270 232,8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271 232,8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3 530,0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3 530,0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1700172050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3 530,0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1700172050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1700172050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320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3 513,0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266 702,8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267 702,8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1700000000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266 702,8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267 702,8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1700152600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13 000,0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1700152600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13 000,0</w:t>
            </w:r>
          </w:p>
        </w:tc>
      </w:tr>
      <w:tr w:rsidR="00141518" w:rsidRPr="00141518" w:rsidTr="00141518">
        <w:trPr>
          <w:trHeight w:val="178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 осуществление назначения и выплаты денежных средств лицам, находившимся под попечительством, лицам, являвшимся приемными родителями в соответствии с Законом Кемеровской области от 14.12.2010 № 124-ОЗ «О некоторых вопросах в сфере опеки и попечительства несовершеннолетних»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1700180130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221 726,0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221 726,0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1700180130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1 105,0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1700180130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176 840,0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176 840,0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1700180130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330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43 781,0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43 781,0</w:t>
            </w:r>
          </w:p>
        </w:tc>
      </w:tr>
      <w:tr w:rsidR="00141518" w:rsidRPr="00141518" w:rsidTr="00141518">
        <w:trPr>
          <w:trHeight w:val="127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13.03.2008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1700180140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2 500,0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1700180140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50,0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1700180140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2 450,0</w:t>
            </w:r>
          </w:p>
        </w:tc>
      </w:tr>
      <w:tr w:rsidR="00141518" w:rsidRPr="00141518" w:rsidTr="00141518">
        <w:trPr>
          <w:trHeight w:val="127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1700185050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28 969,0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28 969,0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1700185050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144,0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1700185050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28 825,0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28 825,0</w:t>
            </w:r>
          </w:p>
        </w:tc>
      </w:tr>
      <w:tr w:rsidR="00141518" w:rsidRPr="00141518" w:rsidTr="00141518">
        <w:trPr>
          <w:trHeight w:val="178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1700185060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804,0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1700185060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1700185060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800,0</w:t>
            </w:r>
          </w:p>
        </w:tc>
      </w:tr>
      <w:tr w:rsidR="00141518" w:rsidRPr="00141518" w:rsidTr="00141518">
        <w:trPr>
          <w:trHeight w:val="153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1700185070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703,8</w:t>
            </w:r>
          </w:p>
        </w:tc>
      </w:tr>
      <w:tr w:rsidR="00141518" w:rsidRPr="00141518" w:rsidTr="00141518">
        <w:trPr>
          <w:trHeight w:val="510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1700185070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240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4,0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color w:val="000000"/>
              </w:rPr>
            </w:pPr>
            <w:r w:rsidRPr="001415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1700185070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color w:val="000000"/>
              </w:rPr>
            </w:pPr>
            <w:r w:rsidRPr="00141518">
              <w:rPr>
                <w:color w:val="000000"/>
              </w:rPr>
              <w:t>310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699,8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color w:val="000000"/>
              </w:rPr>
            </w:pPr>
            <w:r w:rsidRPr="00141518">
              <w:rPr>
                <w:color w:val="000000"/>
              </w:rPr>
              <w:t>699,8</w:t>
            </w:r>
          </w:p>
        </w:tc>
      </w:tr>
      <w:tr w:rsidR="00141518" w:rsidRPr="00141518" w:rsidTr="00141518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141518" w:rsidRPr="00141518" w:rsidRDefault="00141518" w:rsidP="00141518">
            <w:pPr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center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 </w:t>
            </w:r>
          </w:p>
        </w:tc>
        <w:tc>
          <w:tcPr>
            <w:tcW w:w="1324" w:type="dxa"/>
            <w:gridSpan w:val="2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17 857 201,5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1518" w:rsidRPr="00141518" w:rsidRDefault="00141518" w:rsidP="00141518">
            <w:pPr>
              <w:jc w:val="right"/>
              <w:rPr>
                <w:b/>
                <w:bCs/>
                <w:color w:val="000000"/>
              </w:rPr>
            </w:pPr>
            <w:r w:rsidRPr="00141518">
              <w:rPr>
                <w:b/>
                <w:bCs/>
                <w:color w:val="000000"/>
              </w:rPr>
              <w:t>17 505 985,5</w:t>
            </w:r>
          </w:p>
        </w:tc>
      </w:tr>
    </w:tbl>
    <w:p w:rsidR="00E81A5D" w:rsidRDefault="00E81A5D"/>
    <w:p w:rsidR="00DA61D2" w:rsidRPr="00F912E2" w:rsidRDefault="00DA61D2" w:rsidP="002A2BBC">
      <w:pPr>
        <w:jc w:val="right"/>
      </w:pPr>
    </w:p>
    <w:p w:rsidR="00FA18B8" w:rsidRDefault="00FA18B8" w:rsidP="002A2BBC">
      <w:r>
        <w:t>Председатель</w:t>
      </w:r>
    </w:p>
    <w:p w:rsidR="00FA18B8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 w:rsidR="00FA18B8">
        <w:tab/>
      </w:r>
      <w:r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911" w:rsidP="002A2BBC">
      <w:pPr>
        <w:jc w:val="right"/>
      </w:pPr>
      <w:r>
        <w:t xml:space="preserve">Приложение № </w:t>
      </w:r>
      <w:r w:rsidR="000A2873">
        <w:t>1</w:t>
      </w:r>
      <w:r w:rsidR="00302B6E">
        <w:t>1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FA18B8" w:rsidRPr="002A2911" w:rsidRDefault="00FA18B8" w:rsidP="00FA18B8">
      <w:pPr>
        <w:jc w:val="right"/>
      </w:pPr>
      <w:r w:rsidRPr="006074F7">
        <w:t>от</w:t>
      </w:r>
      <w:r w:rsidR="00132FA0">
        <w:t xml:space="preserve"> 25</w:t>
      </w:r>
      <w:r>
        <w:t>.</w:t>
      </w:r>
      <w:r w:rsidRPr="002A2BBC">
        <w:t>12</w:t>
      </w:r>
      <w:r>
        <w:t>.201</w:t>
      </w:r>
      <w:r w:rsidR="00A86336">
        <w:t>8</w:t>
      </w:r>
      <w:r>
        <w:t xml:space="preserve"> г. </w:t>
      </w:r>
      <w:r w:rsidRPr="006074F7">
        <w:t>№</w:t>
      </w:r>
      <w:r w:rsidR="00132FA0">
        <w:t>17/148</w:t>
      </w:r>
    </w:p>
    <w:p w:rsidR="002D468F" w:rsidRPr="000D46BF" w:rsidRDefault="002D468F" w:rsidP="002A2BBC">
      <w:pPr>
        <w:jc w:val="right"/>
      </w:pPr>
    </w:p>
    <w:p w:rsidR="004249AE" w:rsidRDefault="004249AE" w:rsidP="004F71E3">
      <w:pPr>
        <w:jc w:val="center"/>
        <w:rPr>
          <w:b/>
        </w:rPr>
      </w:pPr>
    </w:p>
    <w:p w:rsidR="00FA18B8" w:rsidRDefault="00FA18B8" w:rsidP="004F71E3">
      <w:pPr>
        <w:jc w:val="center"/>
        <w:rPr>
          <w:b/>
        </w:rPr>
      </w:pPr>
    </w:p>
    <w:p w:rsidR="004F71E3" w:rsidRPr="005A058B" w:rsidRDefault="004F71E3" w:rsidP="004F71E3">
      <w:pPr>
        <w:jc w:val="center"/>
        <w:rPr>
          <w:b/>
        </w:rPr>
      </w:pPr>
      <w:r w:rsidRPr="005A058B">
        <w:rPr>
          <w:b/>
        </w:rPr>
        <w:t>Перечень главных администраторов источников финансирования дефицита бюджета Новокузнецкого городского округа и закрепляемые за ними коды источников финансирования дефицита бюджета Новокузнецкого городского округа</w:t>
      </w:r>
    </w:p>
    <w:p w:rsidR="00FF7343" w:rsidRPr="005A058B" w:rsidRDefault="00FF7343" w:rsidP="002A2BBC">
      <w:pPr>
        <w:jc w:val="right"/>
      </w:pPr>
    </w:p>
    <w:tbl>
      <w:tblPr>
        <w:tblW w:w="1035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268"/>
        <w:gridCol w:w="6947"/>
      </w:tblGrid>
      <w:tr w:rsidR="004F71E3" w:rsidRPr="005A058B" w:rsidTr="005A058B">
        <w:trPr>
          <w:trHeight w:val="294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71E3" w:rsidRPr="005A058B" w:rsidRDefault="004F71E3" w:rsidP="004F71E3">
            <w:pPr>
              <w:spacing w:line="276" w:lineRule="auto"/>
              <w:jc w:val="center"/>
              <w:rPr>
                <w:b/>
              </w:rPr>
            </w:pPr>
            <w:r w:rsidRPr="005A058B">
              <w:rPr>
                <w:b/>
              </w:rPr>
              <w:t xml:space="preserve">Код </w:t>
            </w:r>
          </w:p>
        </w:tc>
        <w:tc>
          <w:tcPr>
            <w:tcW w:w="6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1E3" w:rsidRPr="005A058B" w:rsidRDefault="004F71E3" w:rsidP="004F71E3">
            <w:pPr>
              <w:spacing w:line="276" w:lineRule="auto"/>
              <w:jc w:val="center"/>
              <w:rPr>
                <w:b/>
              </w:rPr>
            </w:pPr>
            <w:r w:rsidRPr="005A058B">
              <w:rPr>
                <w:b/>
              </w:rPr>
              <w:t>Наименование</w:t>
            </w:r>
            <w:r w:rsidRPr="005A058B">
              <w:rPr>
                <w:b/>
                <w:bCs/>
              </w:rPr>
              <w:t xml:space="preserve"> главного администратора источников финансирования дефицита бюджета </w:t>
            </w:r>
            <w:r w:rsidRPr="005A058B">
              <w:rPr>
                <w:b/>
              </w:rPr>
              <w:t>Новокузнецкого городского округа</w:t>
            </w:r>
            <w:r w:rsidRPr="005A058B">
              <w:rPr>
                <w:b/>
                <w:bCs/>
              </w:rPr>
              <w:t xml:space="preserve"> </w:t>
            </w:r>
          </w:p>
        </w:tc>
      </w:tr>
      <w:tr w:rsidR="004F71E3" w:rsidRPr="005A058B" w:rsidTr="005A058B">
        <w:trPr>
          <w:trHeight w:val="58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71E3" w:rsidRPr="005A058B" w:rsidRDefault="004F71E3" w:rsidP="004F71E3">
            <w:pPr>
              <w:spacing w:line="276" w:lineRule="auto"/>
              <w:jc w:val="center"/>
              <w:rPr>
                <w:b/>
              </w:rPr>
            </w:pPr>
            <w:r w:rsidRPr="005A058B">
              <w:rPr>
                <w:b/>
              </w:rPr>
              <w:t>главного администратора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71E3" w:rsidRPr="005A058B" w:rsidRDefault="004F71E3" w:rsidP="004F71E3">
            <w:pPr>
              <w:spacing w:line="276" w:lineRule="auto"/>
              <w:jc w:val="center"/>
              <w:rPr>
                <w:b/>
              </w:rPr>
            </w:pPr>
            <w:r w:rsidRPr="005A058B">
              <w:rPr>
                <w:b/>
              </w:rPr>
              <w:t>источников финансирования дефицита местного бюджета</w:t>
            </w:r>
          </w:p>
        </w:tc>
        <w:tc>
          <w:tcPr>
            <w:tcW w:w="6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1E3" w:rsidRPr="005A058B" w:rsidRDefault="004F71E3" w:rsidP="004F71E3">
            <w:pPr>
              <w:rPr>
                <w:b/>
              </w:rPr>
            </w:pP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Финансовое управление города Новокузнецка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01 05 00 00 00 0000 000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01 05 02 01 04 0000 510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Увеличение прочих остатков денежных средств бюджетов городских округов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855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01 05 02 01 04 0000 610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Уменьшение прочих остатков денежных средств бюджетов городских округов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89" w:rsidRDefault="00D65F89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Администрация города Новокузнецка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01 02 00 00 00 0000 000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Кредиты кредитных организаций в валюте Российской Федерации 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01 02 00 00 04 0000 710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01 02 00 00 04 0000 810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01 03 00 00 00 0000 000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t>Бюджетные кредиты от других бюджетов бюджетной системы Российской Федерации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01 03 01 00 04 0000 710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rPr>
                <w:bCs/>
              </w:rPr>
              <w:t xml:space="preserve">Получение кредитов от других бюджетов бюджетной системы </w:t>
            </w:r>
            <w:r>
              <w:t>Российской Федерации</w:t>
            </w:r>
            <w:r>
              <w:rPr>
                <w:bCs/>
              </w:rPr>
              <w:t xml:space="preserve"> бюджетами городских округов в валюте Российской Федерации 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01 03 01 00 04 0001 710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rPr>
                <w:bCs/>
              </w:rPr>
              <w:t xml:space="preserve">Получение кредитов от других бюджетов бюджетной системы </w:t>
            </w:r>
            <w:r>
              <w:t>Российской Федерации</w:t>
            </w:r>
            <w:r>
              <w:rPr>
                <w:bCs/>
              </w:rPr>
              <w:t xml:space="preserve"> бюджетами городских округов в валюте Российской Федерации (</w:t>
            </w:r>
            <w:r>
              <w:rPr>
                <w:rFonts w:eastAsia="Calibri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01 03 01 00 04 0002 710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rPr>
                <w:bCs/>
              </w:rPr>
              <w:t xml:space="preserve">Получение кредитов от других бюджетов бюджетной системы </w:t>
            </w:r>
            <w:r>
              <w:t>Российской Федерации</w:t>
            </w:r>
            <w:r>
              <w:rPr>
                <w:bCs/>
              </w:rPr>
              <w:t xml:space="preserve"> бюджетами городских округов в валюте Российской Федерации (</w:t>
            </w:r>
            <w:r>
              <w:rPr>
                <w:rFonts w:eastAsia="Calibri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01 03 01 00 04 0000 810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>
              <w:t>Российской Федерации</w:t>
            </w:r>
            <w:r>
              <w:rPr>
                <w:bCs/>
              </w:rPr>
              <w:t xml:space="preserve"> в валюте Российской Федерации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01 03 01 00 04 0001 810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>
              <w:t>Российской Федерации</w:t>
            </w:r>
            <w:r>
              <w:rPr>
                <w:bCs/>
              </w:rPr>
              <w:t xml:space="preserve"> в валюте Российской Федерации (</w:t>
            </w:r>
            <w:r>
              <w:rPr>
                <w:rFonts w:eastAsia="Calibri"/>
                <w:lang w:eastAsia="en-US"/>
              </w:rPr>
              <w:t>бюджетный кредит на частичное покрытие дефицита бюджета муниципального образования)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01 03 01 00 04 0002 810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>
              <w:t>Российской Федерации</w:t>
            </w:r>
            <w:r>
              <w:rPr>
                <w:bCs/>
              </w:rPr>
              <w:t xml:space="preserve"> в валюте Российской Федерации (</w:t>
            </w:r>
            <w:r>
              <w:rPr>
                <w:rFonts w:eastAsia="Calibri"/>
                <w:lang w:eastAsia="en-US"/>
              </w:rPr>
              <w:t>бюджетный кредит на покрытие временного кассового разрыва, возникающего при  исполнении бюджета муниципального образования)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lang w:val="en-US"/>
              </w:rPr>
            </w:pPr>
            <w:r>
              <w:t>90</w:t>
            </w:r>
            <w:r>
              <w:rPr>
                <w:lang w:val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rPr>
                <w:bCs/>
              </w:rPr>
              <w:t>01 06 00 00 00 0000 000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t>Иные источники внутреннего финансирования дефицитов бюджетов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</w:pPr>
            <w: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01 06 10 02 04 0000 550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t>Увеличение финансовых активов в собственности городских округов за счет средств организаций, учредителями которых являются городские округа,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89" w:rsidRDefault="00D65F89">
            <w:pPr>
              <w:spacing w:line="276" w:lineRule="auto"/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rPr>
                <w:b/>
                <w:bCs/>
              </w:rPr>
              <w:t>Комитет по управлению муниципальным имуществом города Новокузнецка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</w:pPr>
            <w: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rPr>
                <w:bCs/>
              </w:rPr>
              <w:t>01 06 00 00 00 0000 000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t>Иные источники внутреннего финансирования дефицитов бюджетов</w:t>
            </w:r>
          </w:p>
        </w:tc>
      </w:tr>
      <w:tr w:rsidR="00D65F89" w:rsidTr="005A058B">
        <w:trPr>
          <w:trHeight w:val="2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F89" w:rsidRDefault="00D65F89">
            <w:pPr>
              <w:spacing w:line="276" w:lineRule="auto"/>
            </w:pPr>
            <w:r>
              <w:t>905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01 06 01 00 04 0000 630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89" w:rsidRDefault="00D65F89">
            <w:pPr>
              <w:spacing w:line="276" w:lineRule="auto"/>
            </w:pPr>
            <w: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C552AB" w:rsidRDefault="00C552AB"/>
    <w:p w:rsidR="00FF7343" w:rsidRPr="00897E28" w:rsidRDefault="00FF7343" w:rsidP="002A2BBC">
      <w:pPr>
        <w:jc w:val="right"/>
      </w:pPr>
    </w:p>
    <w:p w:rsidR="00FF7343" w:rsidRPr="00897E28" w:rsidRDefault="00FF7343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FA18B8" w:rsidRDefault="00FA18B8" w:rsidP="002A2BBC">
      <w:r>
        <w:t>Председатель</w:t>
      </w:r>
    </w:p>
    <w:p w:rsidR="008E575B" w:rsidRDefault="002A2BBC" w:rsidP="002A2BBC">
      <w:r>
        <w:t xml:space="preserve">Новокузнецкого </w:t>
      </w:r>
      <w:r w:rsidRPr="00E51B2B">
        <w:t>городского</w:t>
      </w:r>
    </w:p>
    <w:p w:rsid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 w:rsidR="008E575B"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C552AB" w:rsidRDefault="00C552AB">
      <w:pPr>
        <w:spacing w:after="200" w:line="276" w:lineRule="auto"/>
      </w:pPr>
      <w:r>
        <w:br w:type="page"/>
      </w:r>
    </w:p>
    <w:p w:rsidR="00C552AB" w:rsidRPr="002A2BBC" w:rsidRDefault="00C552AB" w:rsidP="002A2BBC"/>
    <w:p w:rsidR="002A2BBC" w:rsidRPr="006D4B71" w:rsidRDefault="002A2BBC" w:rsidP="002A2BBC">
      <w:pPr>
        <w:jc w:val="right"/>
      </w:pPr>
      <w:r>
        <w:t>Приложение № 1</w:t>
      </w:r>
      <w:r w:rsidR="00302B6E">
        <w:t>2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8E575B" w:rsidRPr="002A2911" w:rsidRDefault="008E575B" w:rsidP="008E575B">
      <w:pPr>
        <w:jc w:val="right"/>
      </w:pPr>
      <w:r w:rsidRPr="006074F7">
        <w:t>от</w:t>
      </w:r>
      <w:r w:rsidR="00132FA0">
        <w:t xml:space="preserve"> 25</w:t>
      </w:r>
      <w:r>
        <w:t>.</w:t>
      </w:r>
      <w:r w:rsidRPr="002A2BBC">
        <w:t>12</w:t>
      </w:r>
      <w:r>
        <w:t>.201</w:t>
      </w:r>
      <w:r w:rsidR="00A86336">
        <w:t>8</w:t>
      </w:r>
      <w:r>
        <w:t xml:space="preserve">г. </w:t>
      </w:r>
      <w:r w:rsidRPr="006074F7">
        <w:t>№</w:t>
      </w:r>
      <w:r w:rsidR="00132FA0">
        <w:t>17/148</w:t>
      </w:r>
      <w:r>
        <w:t xml:space="preserve"> </w:t>
      </w:r>
    </w:p>
    <w:p w:rsidR="002A2BBC" w:rsidRPr="0084129E" w:rsidRDefault="002A2BBC" w:rsidP="002A2BBC">
      <w:pPr>
        <w:jc w:val="right"/>
      </w:pPr>
    </w:p>
    <w:p w:rsidR="00F912E2" w:rsidRDefault="00F912E2" w:rsidP="00F912E2">
      <w:pPr>
        <w:jc w:val="center"/>
        <w:rPr>
          <w:b/>
        </w:rPr>
      </w:pPr>
      <w:r w:rsidRPr="00635225">
        <w:rPr>
          <w:b/>
          <w:bCs/>
          <w:caps/>
        </w:rPr>
        <w:t>и</w:t>
      </w:r>
      <w:r w:rsidRPr="00635225">
        <w:rPr>
          <w:b/>
          <w:bCs/>
        </w:rPr>
        <w:t xml:space="preserve">сточники финансирования дефицита бюджета </w:t>
      </w: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635225">
        <w:rPr>
          <w:b/>
        </w:rPr>
        <w:t xml:space="preserve">по статьям и видам источников финансирования дефицита бюджета </w:t>
      </w:r>
      <w:r w:rsidRPr="00A7281A">
        <w:rPr>
          <w:b/>
        </w:rPr>
        <w:t>Новокузнецкого городского округа</w:t>
      </w:r>
      <w:r w:rsidRPr="00635225">
        <w:rPr>
          <w:b/>
        </w:rPr>
        <w:t xml:space="preserve"> на 20</w:t>
      </w:r>
      <w:r>
        <w:rPr>
          <w:b/>
        </w:rPr>
        <w:t>1</w:t>
      </w:r>
      <w:r w:rsidR="00A86336">
        <w:rPr>
          <w:b/>
        </w:rPr>
        <w:t>9</w:t>
      </w:r>
      <w:r w:rsidRPr="00635225">
        <w:rPr>
          <w:b/>
        </w:rPr>
        <w:t xml:space="preserve"> год</w:t>
      </w:r>
    </w:p>
    <w:p w:rsidR="00856649" w:rsidRPr="009C19B1" w:rsidRDefault="00856649" w:rsidP="00F912E2">
      <w:pPr>
        <w:jc w:val="center"/>
        <w:rPr>
          <w:b/>
        </w:rPr>
      </w:pPr>
    </w:p>
    <w:p w:rsidR="0084129E" w:rsidRPr="008E23B2" w:rsidRDefault="00856649" w:rsidP="0084129E">
      <w:pPr>
        <w:pStyle w:val="a0"/>
        <w:ind w:left="0"/>
        <w:jc w:val="right"/>
      </w:pPr>
      <w:r w:rsidRPr="00E55E6B">
        <w:t>(тыс. руб.)</w:t>
      </w: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812"/>
        <w:gridCol w:w="1276"/>
      </w:tblGrid>
      <w:tr w:rsidR="000E442A" w:rsidRPr="001D5655" w:rsidTr="00E4237C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2A" w:rsidRPr="001D5655" w:rsidRDefault="000E442A" w:rsidP="000E442A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42A" w:rsidRPr="001D5655" w:rsidRDefault="000E442A" w:rsidP="000E442A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42A" w:rsidRPr="001D5655" w:rsidRDefault="000E442A" w:rsidP="00856649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Сумма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756FD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C756FD">
              <w:rPr>
                <w:b/>
              </w:rPr>
              <w:t>900 01 02 00 00 00 0000 000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C756FD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C756FD" w:rsidP="001D56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298 317,0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756FD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492596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900 01 02 00 00 00 0000 700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C756FD" w:rsidP="001D5655">
            <w:pPr>
              <w:spacing w:line="276" w:lineRule="auto"/>
              <w:jc w:val="center"/>
            </w:pPr>
            <w:r>
              <w:t>1</w:t>
            </w:r>
            <w:r>
              <w:rPr>
                <w:b/>
              </w:rPr>
              <w:t> </w:t>
            </w:r>
            <w:r>
              <w:t>098</w:t>
            </w:r>
            <w:r>
              <w:rPr>
                <w:b/>
              </w:rPr>
              <w:t> </w:t>
            </w:r>
            <w:r>
              <w:t>317,0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756FD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492596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900 01 02 00 00 04 0000 710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C756FD" w:rsidP="00C756FD">
            <w:pPr>
              <w:spacing w:line="276" w:lineRule="auto"/>
              <w:jc w:val="center"/>
            </w:pPr>
            <w:r>
              <w:t>1</w:t>
            </w:r>
            <w:r>
              <w:rPr>
                <w:b/>
              </w:rPr>
              <w:t> </w:t>
            </w:r>
            <w:r>
              <w:t>098</w:t>
            </w:r>
            <w:r>
              <w:rPr>
                <w:b/>
              </w:rPr>
              <w:t> </w:t>
            </w:r>
            <w:r>
              <w:t>317,0</w:t>
            </w:r>
          </w:p>
        </w:tc>
      </w:tr>
      <w:tr w:rsidR="00492596" w:rsidRPr="00C756FD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900 01 02 00 00 00 0000 800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C756FD" w:rsidP="001D5655">
            <w:pPr>
              <w:spacing w:line="276" w:lineRule="auto"/>
              <w:jc w:val="center"/>
            </w:pPr>
            <w:r>
              <w:t>800</w:t>
            </w:r>
            <w:r>
              <w:rPr>
                <w:b/>
              </w:rPr>
              <w:t> </w:t>
            </w:r>
            <w:r>
              <w:t>000,0</w:t>
            </w:r>
          </w:p>
        </w:tc>
      </w:tr>
      <w:tr w:rsidR="00492596" w:rsidRPr="00C756FD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756FD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492596">
            <w:pPr>
              <w:spacing w:line="276" w:lineRule="auto"/>
              <w:jc w:val="center"/>
            </w:pP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900 01 02 00 00 04 0000 810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1D5655">
            <w:pPr>
              <w:spacing w:line="276" w:lineRule="auto"/>
              <w:jc w:val="center"/>
            </w:pPr>
          </w:p>
        </w:tc>
      </w:tr>
      <w:tr w:rsidR="00492596" w:rsidRPr="00C756FD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756FD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C756FD">
              <w:rPr>
                <w:b/>
              </w:rPr>
              <w:t>900 01 03 00 00 00 0000 000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C756FD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A77627" w:rsidP="001D56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-7 241,4</w:t>
            </w:r>
          </w:p>
        </w:tc>
      </w:tr>
      <w:tr w:rsidR="00492596" w:rsidRPr="00C756FD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756FD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1D5655">
            <w:pPr>
              <w:spacing w:line="276" w:lineRule="auto"/>
              <w:jc w:val="center"/>
            </w:pPr>
          </w:p>
        </w:tc>
      </w:tr>
      <w:tr w:rsidR="00492596" w:rsidRPr="00C756FD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900 01 03 00 00 00 0000 700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1D5655">
            <w:pPr>
              <w:spacing w:line="276" w:lineRule="auto"/>
              <w:jc w:val="center"/>
            </w:pPr>
          </w:p>
        </w:tc>
      </w:tr>
      <w:tr w:rsidR="00492596" w:rsidRPr="00C756FD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756FD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1D5655">
            <w:pPr>
              <w:spacing w:line="276" w:lineRule="auto"/>
              <w:jc w:val="center"/>
            </w:pPr>
          </w:p>
        </w:tc>
      </w:tr>
      <w:tr w:rsidR="00492596" w:rsidRPr="00C756FD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900 01 03 00 00 04 0000 710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1D5655">
            <w:pPr>
              <w:spacing w:line="276" w:lineRule="auto"/>
              <w:jc w:val="center"/>
            </w:pPr>
          </w:p>
        </w:tc>
      </w:tr>
      <w:tr w:rsidR="00492596" w:rsidRPr="00C756FD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900 01 03 00 00 00 0000 800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A77627" w:rsidP="001D5655">
            <w:pPr>
              <w:spacing w:line="276" w:lineRule="auto"/>
              <w:jc w:val="center"/>
            </w:pPr>
            <w:r>
              <w:t>7 241,4</w:t>
            </w:r>
          </w:p>
        </w:tc>
      </w:tr>
      <w:tr w:rsidR="00492596" w:rsidRPr="00C756FD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756FD" w:rsidRDefault="00492596" w:rsidP="00492596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1D5655">
            <w:pPr>
              <w:spacing w:line="276" w:lineRule="auto"/>
              <w:jc w:val="center"/>
            </w:pPr>
          </w:p>
        </w:tc>
      </w:tr>
      <w:tr w:rsidR="00492596" w:rsidRPr="00C756FD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900 01 03 00 00 04 0000 810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492596">
            <w:pPr>
              <w:spacing w:line="276" w:lineRule="auto"/>
              <w:jc w:val="center"/>
            </w:pPr>
            <w:r w:rsidRPr="00C756FD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A77627" w:rsidP="001D5655">
            <w:pPr>
              <w:spacing w:line="276" w:lineRule="auto"/>
              <w:jc w:val="center"/>
            </w:pPr>
            <w:r>
              <w:t>7 241,4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756FD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C756FD">
              <w:rPr>
                <w:b/>
              </w:rPr>
              <w:t>855 01 05 00 00 00 0000 000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C756FD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1D5655">
            <w:pPr>
              <w:spacing w:line="276" w:lineRule="auto"/>
              <w:jc w:val="center"/>
              <w:rPr>
                <w:b/>
              </w:rPr>
            </w:pPr>
            <w:r w:rsidRPr="00C756FD">
              <w:rPr>
                <w:b/>
              </w:rPr>
              <w:t>0,0</w:t>
            </w:r>
          </w:p>
        </w:tc>
      </w:tr>
      <w:tr w:rsidR="00492596" w:rsidRPr="001D5655" w:rsidTr="004925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756FD" w:rsidRDefault="00492596" w:rsidP="0049259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492596" w:rsidP="001D5655">
            <w:pPr>
              <w:spacing w:line="276" w:lineRule="auto"/>
              <w:jc w:val="center"/>
              <w:rPr>
                <w:b/>
              </w:rPr>
            </w:pPr>
            <w:r w:rsidRPr="00C756FD">
              <w:rPr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C756FD" w:rsidP="001D56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291 075,6</w:t>
            </w:r>
          </w:p>
        </w:tc>
      </w:tr>
    </w:tbl>
    <w:p w:rsidR="00C552AB" w:rsidRDefault="00C552AB"/>
    <w:p w:rsidR="002A2BBC" w:rsidRPr="00F912E2" w:rsidRDefault="002A2BBC" w:rsidP="002A2BBC">
      <w:pPr>
        <w:jc w:val="right"/>
      </w:pPr>
    </w:p>
    <w:p w:rsidR="0005566D" w:rsidRDefault="0005566D" w:rsidP="002A2BBC">
      <w:r>
        <w:t>Председатель</w:t>
      </w:r>
    </w:p>
    <w:p w:rsidR="0005566D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 w:rsidR="0005566D">
        <w:tab/>
      </w:r>
      <w:r>
        <w:tab/>
      </w:r>
      <w:r>
        <w:tab/>
      </w:r>
      <w:r>
        <w:tab/>
      </w:r>
      <w:r w:rsidR="00856649">
        <w:t>О</w:t>
      </w:r>
      <w:r w:rsidR="00856649" w:rsidRPr="00632EF8">
        <w:t xml:space="preserve">. </w:t>
      </w:r>
      <w:r w:rsidR="00856649">
        <w:t>А</w:t>
      </w:r>
      <w:r w:rsidR="00856649" w:rsidRPr="00632EF8">
        <w:t xml:space="preserve">. </w:t>
      </w:r>
      <w:r w:rsidR="00856649">
        <w:t>Масюков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302B6E">
        <w:t>3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E14770" w:rsidRPr="002A2911" w:rsidRDefault="00E14770" w:rsidP="00E14770">
      <w:pPr>
        <w:jc w:val="right"/>
      </w:pPr>
      <w:r w:rsidRPr="006074F7">
        <w:t>от</w:t>
      </w:r>
      <w:r w:rsidR="00132FA0">
        <w:t xml:space="preserve"> 25</w:t>
      </w:r>
      <w:r>
        <w:t>.</w:t>
      </w:r>
      <w:r w:rsidRPr="002A2BBC">
        <w:t>12</w:t>
      </w:r>
      <w:r>
        <w:t>.201</w:t>
      </w:r>
      <w:r w:rsidR="00A86336">
        <w:t>8</w:t>
      </w:r>
      <w:r>
        <w:t xml:space="preserve">г. </w:t>
      </w:r>
      <w:r w:rsidRPr="006074F7">
        <w:t>№</w:t>
      </w:r>
      <w:r w:rsidR="00132FA0">
        <w:t>17/148</w:t>
      </w:r>
      <w:r>
        <w:t xml:space="preserve"> </w:t>
      </w:r>
    </w:p>
    <w:p w:rsidR="002A2BBC" w:rsidRPr="0084129E" w:rsidRDefault="002A2BBC" w:rsidP="002A2BBC">
      <w:pPr>
        <w:jc w:val="right"/>
      </w:pPr>
    </w:p>
    <w:p w:rsidR="00F912E2" w:rsidRPr="008E23B2" w:rsidRDefault="00F912E2" w:rsidP="00F912E2">
      <w:pPr>
        <w:pStyle w:val="a0"/>
        <w:ind w:left="0"/>
        <w:jc w:val="center"/>
        <w:rPr>
          <w:b/>
        </w:rPr>
      </w:pPr>
      <w:r w:rsidRPr="00635225">
        <w:rPr>
          <w:b/>
        </w:rPr>
        <w:t xml:space="preserve">Источники финансирования дефицита бюджета </w:t>
      </w: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635225">
        <w:rPr>
          <w:b/>
        </w:rPr>
        <w:t xml:space="preserve">по статьям и видам источников финансирования дефицита бюджета </w:t>
      </w:r>
      <w:r w:rsidRPr="00A7281A">
        <w:rPr>
          <w:b/>
        </w:rPr>
        <w:t>Новокузнецкого городского округа</w:t>
      </w:r>
      <w:r w:rsidRPr="00635225">
        <w:rPr>
          <w:b/>
        </w:rPr>
        <w:t xml:space="preserve"> на плановый период 20</w:t>
      </w:r>
      <w:r w:rsidR="000F4D0F">
        <w:rPr>
          <w:b/>
        </w:rPr>
        <w:t>20</w:t>
      </w:r>
      <w:r w:rsidRPr="00635225">
        <w:rPr>
          <w:b/>
        </w:rPr>
        <w:t xml:space="preserve"> и 20</w:t>
      </w:r>
      <w:r w:rsidR="00C552AB">
        <w:rPr>
          <w:b/>
        </w:rPr>
        <w:t>2</w:t>
      </w:r>
      <w:r w:rsidR="000F4D0F">
        <w:rPr>
          <w:b/>
        </w:rPr>
        <w:t>1</w:t>
      </w:r>
      <w:r w:rsidRPr="00635225">
        <w:rPr>
          <w:b/>
        </w:rPr>
        <w:t xml:space="preserve"> годов</w:t>
      </w:r>
    </w:p>
    <w:p w:rsidR="0084129E" w:rsidRDefault="0084129E" w:rsidP="0084129E">
      <w:pPr>
        <w:pStyle w:val="a0"/>
        <w:ind w:left="0"/>
        <w:jc w:val="right"/>
      </w:pPr>
      <w:r w:rsidRPr="00E55E6B">
        <w:t>(тыс. руб.)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4823"/>
        <w:gridCol w:w="1414"/>
        <w:gridCol w:w="1276"/>
      </w:tblGrid>
      <w:tr w:rsidR="001D5655" w:rsidRPr="001D5655" w:rsidTr="001D5655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Наименование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1D5655" w:rsidRDefault="001D5655" w:rsidP="00A86336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20</w:t>
            </w:r>
            <w:r w:rsidR="00A86336">
              <w:rPr>
                <w:b/>
              </w:rPr>
              <w:t>20</w:t>
            </w:r>
            <w:r w:rsidRPr="001D5655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1D5655" w:rsidRDefault="001D5655" w:rsidP="00A86336">
            <w:pPr>
              <w:spacing w:line="276" w:lineRule="auto"/>
              <w:jc w:val="center"/>
              <w:rPr>
                <w:b/>
              </w:rPr>
            </w:pPr>
            <w:r w:rsidRPr="001D5655">
              <w:rPr>
                <w:b/>
              </w:rPr>
              <w:t>202</w:t>
            </w:r>
            <w:r w:rsidR="00A86336">
              <w:rPr>
                <w:b/>
              </w:rPr>
              <w:t>1</w:t>
            </w:r>
            <w:r w:rsidRPr="001D5655">
              <w:rPr>
                <w:b/>
              </w:rPr>
              <w:t xml:space="preserve"> год</w:t>
            </w:r>
          </w:p>
        </w:tc>
      </w:tr>
      <w:tr w:rsidR="001D5655" w:rsidRPr="001D5655" w:rsidTr="001D5655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C756FD" w:rsidRDefault="001D5655" w:rsidP="001D5655">
            <w:pPr>
              <w:spacing w:line="276" w:lineRule="auto"/>
              <w:rPr>
                <w:b/>
              </w:rPr>
            </w:pPr>
            <w:r w:rsidRPr="00C756FD">
              <w:rPr>
                <w:b/>
              </w:rPr>
              <w:t>900 01 02 00 00 00 0000 000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C756FD" w:rsidRDefault="001D5655" w:rsidP="001D5655">
            <w:pPr>
              <w:spacing w:line="276" w:lineRule="auto"/>
              <w:rPr>
                <w:b/>
              </w:rPr>
            </w:pPr>
            <w:r w:rsidRPr="00C756FD">
              <w:rPr>
                <w:b/>
              </w:rPr>
              <w:t>Кредиты кредитных организаций в валюте</w:t>
            </w:r>
            <w:r w:rsidRPr="00C756FD">
              <w:t xml:space="preserve"> </w:t>
            </w:r>
            <w:r w:rsidRPr="00C756FD">
              <w:rPr>
                <w:b/>
              </w:rPr>
              <w:t>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C756FD" w:rsidRDefault="00C756FD" w:rsidP="001D56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256</w:t>
            </w:r>
            <w:r w:rsidR="00F31FEA">
              <w:rPr>
                <w:b/>
              </w:rPr>
              <w:t> </w:t>
            </w:r>
            <w:r>
              <w:rPr>
                <w:b/>
              </w:rPr>
              <w:t>792,9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C756FD" w:rsidRDefault="00F31FEA" w:rsidP="001D56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271 013,5</w:t>
            </w:r>
          </w:p>
        </w:tc>
      </w:tr>
      <w:tr w:rsidR="001D5655" w:rsidRPr="00C756FD" w:rsidTr="001D5655">
        <w:trPr>
          <w:trHeight w:val="2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C756FD" w:rsidRDefault="001D5655" w:rsidP="001D5655">
            <w:pPr>
              <w:spacing w:line="276" w:lineRule="auto"/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C756FD" w:rsidRDefault="001D5655" w:rsidP="001D5655">
            <w:pPr>
              <w:spacing w:line="276" w:lineRule="auto"/>
            </w:pPr>
            <w:r w:rsidRPr="00C756FD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C756FD" w:rsidRDefault="001D5655" w:rsidP="001D5655">
            <w:pPr>
              <w:spacing w:line="276" w:lineRule="auto"/>
              <w:ind w:firstLine="719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C756FD" w:rsidRDefault="001D5655" w:rsidP="001D5655">
            <w:pPr>
              <w:spacing w:line="276" w:lineRule="auto"/>
              <w:ind w:firstLine="719"/>
              <w:jc w:val="center"/>
            </w:pPr>
          </w:p>
        </w:tc>
      </w:tr>
      <w:tr w:rsidR="001D5655" w:rsidRPr="001D5655" w:rsidTr="001D5655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C756FD" w:rsidRDefault="001D5655" w:rsidP="001D5655">
            <w:pPr>
              <w:spacing w:line="276" w:lineRule="auto"/>
            </w:pPr>
            <w:r w:rsidRPr="00C756FD">
              <w:t>900 01 02 00 00 00 0000 700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C756FD" w:rsidRDefault="001D5655" w:rsidP="001D5655">
            <w:pPr>
              <w:spacing w:line="276" w:lineRule="auto"/>
              <w:jc w:val="both"/>
            </w:pPr>
            <w:r w:rsidRPr="00C756FD">
              <w:t>Получение кредитов от кредитных организаций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C756FD" w:rsidRDefault="00F31FEA" w:rsidP="001D5655">
            <w:pPr>
              <w:spacing w:line="276" w:lineRule="auto"/>
              <w:jc w:val="center"/>
            </w:pPr>
            <w:r>
              <w:t>1 156 792,9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C756FD" w:rsidRDefault="00F31FEA" w:rsidP="001D5655">
            <w:pPr>
              <w:spacing w:line="276" w:lineRule="auto"/>
              <w:jc w:val="center"/>
            </w:pPr>
            <w:r>
              <w:t>1 871 013,5</w:t>
            </w:r>
          </w:p>
        </w:tc>
      </w:tr>
      <w:tr w:rsidR="001D5655" w:rsidRPr="00C756FD" w:rsidTr="001D5655">
        <w:trPr>
          <w:trHeight w:val="2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C756FD" w:rsidRDefault="001D5655" w:rsidP="001D5655">
            <w:pPr>
              <w:spacing w:line="276" w:lineRule="auto"/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C756FD" w:rsidRDefault="001D5655" w:rsidP="001D5655">
            <w:pPr>
              <w:spacing w:line="276" w:lineRule="auto"/>
              <w:jc w:val="both"/>
            </w:pPr>
            <w:r w:rsidRPr="00C756FD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C756FD" w:rsidRDefault="001D5655" w:rsidP="001D5655">
            <w:pPr>
              <w:spacing w:line="276" w:lineRule="auto"/>
              <w:ind w:firstLine="719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C756FD" w:rsidRDefault="001D5655" w:rsidP="001D5655">
            <w:pPr>
              <w:spacing w:line="276" w:lineRule="auto"/>
              <w:ind w:firstLine="719"/>
              <w:jc w:val="center"/>
            </w:pPr>
          </w:p>
        </w:tc>
      </w:tr>
      <w:tr w:rsidR="001D5655" w:rsidRPr="001D5655" w:rsidTr="001D5655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C756FD" w:rsidRDefault="001D5655" w:rsidP="001D5655">
            <w:pPr>
              <w:spacing w:line="276" w:lineRule="auto"/>
            </w:pPr>
            <w:r w:rsidRPr="00C756FD">
              <w:t>900 01 02 00 00 04 0000 710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C756FD" w:rsidRDefault="001D5655" w:rsidP="001D5655">
            <w:pPr>
              <w:spacing w:line="276" w:lineRule="auto"/>
              <w:jc w:val="both"/>
            </w:pPr>
            <w:r w:rsidRPr="00C756FD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C756FD" w:rsidRDefault="00F31FEA" w:rsidP="001D5655">
            <w:pPr>
              <w:spacing w:line="276" w:lineRule="auto"/>
              <w:jc w:val="center"/>
            </w:pPr>
            <w:r>
              <w:t>1 156 792,9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C756FD" w:rsidRDefault="00F31FEA" w:rsidP="001D5655">
            <w:pPr>
              <w:spacing w:line="276" w:lineRule="auto"/>
              <w:jc w:val="center"/>
            </w:pPr>
            <w:r>
              <w:t>1 871 013,5</w:t>
            </w:r>
          </w:p>
        </w:tc>
      </w:tr>
      <w:tr w:rsidR="001D5655" w:rsidRPr="001D5655" w:rsidTr="001D5655">
        <w:trPr>
          <w:trHeight w:val="74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both"/>
              <w:rPr>
                <w:lang w:val="en-US"/>
              </w:rPr>
            </w:pPr>
            <w:r w:rsidRPr="00F31FEA">
              <w:t>900</w:t>
            </w:r>
            <w:r w:rsidRPr="00F31FEA">
              <w:rPr>
                <w:lang w:val="en-US"/>
              </w:rPr>
              <w:t xml:space="preserve"> 0</w:t>
            </w:r>
            <w:r w:rsidRPr="00F31FEA">
              <w:t>1</w:t>
            </w:r>
            <w:r w:rsidRPr="00F31FEA">
              <w:rPr>
                <w:lang w:val="en-US"/>
              </w:rPr>
              <w:t xml:space="preserve"> 0</w:t>
            </w:r>
            <w:r w:rsidRPr="00F31FEA">
              <w:t>2</w:t>
            </w:r>
            <w:r w:rsidRPr="00F31FEA">
              <w:rPr>
                <w:lang w:val="en-US"/>
              </w:rPr>
              <w:t xml:space="preserve"> 0</w:t>
            </w:r>
            <w:r w:rsidRPr="00F31FEA">
              <w:t>0</w:t>
            </w:r>
            <w:r w:rsidRPr="00F31FEA">
              <w:rPr>
                <w:lang w:val="en-US"/>
              </w:rPr>
              <w:t xml:space="preserve"> 00 0</w:t>
            </w:r>
            <w:r w:rsidRPr="00F31FEA">
              <w:t>0</w:t>
            </w:r>
            <w:r w:rsidRPr="00F31FEA">
              <w:rPr>
                <w:lang w:val="en-US"/>
              </w:rPr>
              <w:t xml:space="preserve"> 0000 </w:t>
            </w:r>
            <w:r w:rsidRPr="00F31FEA">
              <w:t>800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both"/>
            </w:pPr>
            <w:r w:rsidRPr="00F31FEA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F31FEA" w:rsidRDefault="00F31FEA" w:rsidP="001D5655">
            <w:pPr>
              <w:spacing w:line="276" w:lineRule="auto"/>
              <w:jc w:val="center"/>
            </w:pPr>
            <w:r>
              <w:t>900 000,0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F31FEA" w:rsidRDefault="00F31FEA" w:rsidP="001D5655">
            <w:pPr>
              <w:spacing w:line="276" w:lineRule="auto"/>
              <w:jc w:val="center"/>
            </w:pPr>
            <w:r>
              <w:t>1 600 000,0</w:t>
            </w:r>
          </w:p>
        </w:tc>
      </w:tr>
      <w:tr w:rsidR="001D5655" w:rsidRPr="00F31FEA" w:rsidTr="001D5655">
        <w:trPr>
          <w:trHeight w:val="2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F31FEA" w:rsidRDefault="001D5655" w:rsidP="001D5655">
            <w:pPr>
              <w:spacing w:line="276" w:lineRule="auto"/>
              <w:jc w:val="both"/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both"/>
            </w:pPr>
            <w:r w:rsidRPr="00F31FEA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F31FEA" w:rsidRDefault="001D5655" w:rsidP="001D5655">
            <w:pPr>
              <w:spacing w:line="276" w:lineRule="auto"/>
              <w:ind w:firstLine="719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F31FEA" w:rsidRDefault="001D5655" w:rsidP="001D5655">
            <w:pPr>
              <w:spacing w:line="276" w:lineRule="auto"/>
              <w:ind w:firstLine="719"/>
              <w:jc w:val="center"/>
            </w:pPr>
          </w:p>
        </w:tc>
      </w:tr>
      <w:tr w:rsidR="001D5655" w:rsidRPr="001D5655" w:rsidTr="001D5655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both"/>
            </w:pPr>
            <w:r w:rsidRPr="00F31FEA">
              <w:t>900</w:t>
            </w:r>
            <w:r w:rsidRPr="00F31FEA">
              <w:rPr>
                <w:lang w:val="en-US"/>
              </w:rPr>
              <w:t xml:space="preserve"> 0</w:t>
            </w:r>
            <w:r w:rsidRPr="00F31FEA">
              <w:t>1</w:t>
            </w:r>
            <w:r w:rsidRPr="00F31FEA">
              <w:rPr>
                <w:lang w:val="en-US"/>
              </w:rPr>
              <w:t xml:space="preserve"> 0</w:t>
            </w:r>
            <w:r w:rsidRPr="00F31FEA">
              <w:t>2</w:t>
            </w:r>
            <w:r w:rsidRPr="00F31FEA">
              <w:rPr>
                <w:lang w:val="en-US"/>
              </w:rPr>
              <w:t xml:space="preserve"> 0</w:t>
            </w:r>
            <w:r w:rsidRPr="00F31FEA">
              <w:t>0</w:t>
            </w:r>
            <w:r w:rsidRPr="00F31FEA">
              <w:rPr>
                <w:lang w:val="en-US"/>
              </w:rPr>
              <w:t xml:space="preserve"> 00 0</w:t>
            </w:r>
            <w:r w:rsidRPr="00F31FEA">
              <w:t>4</w:t>
            </w:r>
            <w:r w:rsidRPr="00F31FEA">
              <w:rPr>
                <w:lang w:val="en-US"/>
              </w:rPr>
              <w:t xml:space="preserve"> 0000 </w:t>
            </w:r>
            <w:r w:rsidRPr="00F31FEA">
              <w:t>810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both"/>
            </w:pPr>
            <w:r w:rsidRPr="00F31FEA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F31FEA" w:rsidRDefault="00F31FEA" w:rsidP="001D5655">
            <w:pPr>
              <w:spacing w:line="276" w:lineRule="auto"/>
              <w:jc w:val="center"/>
            </w:pPr>
            <w:r>
              <w:t>900 000,0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F31FEA" w:rsidRDefault="00F31FEA" w:rsidP="001D5655">
            <w:pPr>
              <w:spacing w:line="276" w:lineRule="auto"/>
              <w:jc w:val="center"/>
            </w:pPr>
            <w:r>
              <w:t>1 600 000,0</w:t>
            </w: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F31FEA">
              <w:rPr>
                <w:b/>
              </w:rPr>
              <w:t>900 01 03 00 00 00 0000 000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F31FEA">
              <w:rPr>
                <w:b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F31FEA" w:rsidRDefault="00F31FEA" w:rsidP="001D5655">
            <w:pPr>
              <w:spacing w:line="276" w:lineRule="auto"/>
              <w:jc w:val="center"/>
              <w:rPr>
                <w:b/>
              </w:rPr>
            </w:pPr>
            <w:r w:rsidRPr="00F31FEA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F31FEA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F31FEA">
              <w:rPr>
                <w:b/>
              </w:rPr>
              <w:t>0,0</w:t>
            </w:r>
          </w:p>
        </w:tc>
      </w:tr>
      <w:tr w:rsidR="001D5655" w:rsidRPr="00F31FEA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F31FEA" w:rsidRDefault="001D5655" w:rsidP="001D5655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F31FEA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F31FEA" w:rsidRDefault="001D5655" w:rsidP="001D565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F31FEA" w:rsidRDefault="001D5655" w:rsidP="001D5655">
            <w:pPr>
              <w:spacing w:line="276" w:lineRule="auto"/>
              <w:jc w:val="center"/>
              <w:rPr>
                <w:b/>
              </w:rPr>
            </w:pPr>
          </w:p>
        </w:tc>
      </w:tr>
      <w:tr w:rsidR="001D5655" w:rsidRPr="00F31FEA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both"/>
            </w:pPr>
            <w:r w:rsidRPr="00F31FEA">
              <w:t>900 01 03 00 00 00 0000 700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both"/>
            </w:pPr>
            <w:r w:rsidRPr="00F31FEA">
              <w:t>Получение б</w:t>
            </w:r>
            <w:r w:rsidRPr="00F31FEA">
              <w:rPr>
                <w:color w:val="000000"/>
              </w:rPr>
              <w:t>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F31FEA" w:rsidRDefault="001D5655" w:rsidP="001D5655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F31FEA" w:rsidRDefault="001D5655" w:rsidP="001D5655">
            <w:pPr>
              <w:spacing w:line="276" w:lineRule="auto"/>
              <w:jc w:val="center"/>
            </w:pPr>
          </w:p>
        </w:tc>
      </w:tr>
      <w:tr w:rsidR="001D5655" w:rsidRPr="00F31FEA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F31FEA" w:rsidRDefault="001D5655" w:rsidP="001D5655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F31FEA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F31FEA" w:rsidRDefault="001D5655" w:rsidP="001D5655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F31FEA" w:rsidRDefault="001D5655" w:rsidP="001D5655">
            <w:pPr>
              <w:spacing w:line="276" w:lineRule="auto"/>
              <w:jc w:val="center"/>
            </w:pPr>
          </w:p>
        </w:tc>
      </w:tr>
      <w:tr w:rsidR="001D5655" w:rsidRPr="00F31FEA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both"/>
            </w:pPr>
            <w:r w:rsidRPr="00F31FEA">
              <w:t>900 01 03 00 00 04 0000 710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both"/>
            </w:pPr>
            <w:r w:rsidRPr="00F31FEA">
              <w:t xml:space="preserve">Получение </w:t>
            </w:r>
            <w:r w:rsidRPr="00F31FEA">
              <w:rPr>
                <w:color w:val="000000"/>
              </w:rPr>
              <w:t>кредитов от других бюджетов бюджетной системы Российской Федерации</w:t>
            </w:r>
            <w:r w:rsidRPr="00F31FEA">
              <w:t xml:space="preserve"> бюджетами городских округов</w:t>
            </w:r>
            <w:r w:rsidRPr="00F31FEA">
              <w:rPr>
                <w:color w:val="000000"/>
              </w:rPr>
              <w:t xml:space="preserve">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F31FEA" w:rsidRDefault="001D5655" w:rsidP="001D5655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F31FEA" w:rsidRDefault="001D5655" w:rsidP="001D5655">
            <w:pPr>
              <w:spacing w:line="276" w:lineRule="auto"/>
              <w:jc w:val="center"/>
            </w:pPr>
          </w:p>
        </w:tc>
      </w:tr>
      <w:tr w:rsidR="001D5655" w:rsidRPr="00F31FEA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both"/>
            </w:pPr>
            <w:r w:rsidRPr="00F31FEA">
              <w:t>900</w:t>
            </w:r>
            <w:r w:rsidRPr="00F31FEA">
              <w:rPr>
                <w:lang w:val="en-US"/>
              </w:rPr>
              <w:t xml:space="preserve"> 0</w:t>
            </w:r>
            <w:r w:rsidRPr="00F31FEA">
              <w:t>1</w:t>
            </w:r>
            <w:r w:rsidRPr="00F31FEA">
              <w:rPr>
                <w:lang w:val="en-US"/>
              </w:rPr>
              <w:t xml:space="preserve"> 0</w:t>
            </w:r>
            <w:r w:rsidRPr="00F31FEA">
              <w:t>3</w:t>
            </w:r>
            <w:r w:rsidRPr="00F31FEA">
              <w:rPr>
                <w:lang w:val="en-US"/>
              </w:rPr>
              <w:t xml:space="preserve"> 0</w:t>
            </w:r>
            <w:r w:rsidRPr="00F31FEA">
              <w:t>0</w:t>
            </w:r>
            <w:r w:rsidRPr="00F31FEA">
              <w:rPr>
                <w:lang w:val="en-US"/>
              </w:rPr>
              <w:t xml:space="preserve"> 00 0</w:t>
            </w:r>
            <w:r w:rsidRPr="00F31FEA">
              <w:t>0</w:t>
            </w:r>
            <w:r w:rsidRPr="00F31FEA">
              <w:rPr>
                <w:lang w:val="en-US"/>
              </w:rPr>
              <w:t xml:space="preserve"> 0000 </w:t>
            </w:r>
            <w:r w:rsidRPr="00F31FEA">
              <w:t>800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both"/>
            </w:pPr>
            <w:r w:rsidRPr="00F31FEA">
              <w:t>Погашение б</w:t>
            </w:r>
            <w:r w:rsidRPr="00F31FEA">
              <w:rPr>
                <w:color w:val="000000"/>
              </w:rPr>
              <w:t>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F31FEA" w:rsidRDefault="001D5655" w:rsidP="001D5655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F31FEA" w:rsidRDefault="001D5655" w:rsidP="001D5655">
            <w:pPr>
              <w:spacing w:line="276" w:lineRule="auto"/>
              <w:jc w:val="center"/>
            </w:pPr>
          </w:p>
        </w:tc>
      </w:tr>
      <w:tr w:rsidR="001D5655" w:rsidRPr="00F31FEA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F31FEA" w:rsidRDefault="001D5655" w:rsidP="001D5655">
            <w:pPr>
              <w:spacing w:line="276" w:lineRule="auto"/>
              <w:jc w:val="both"/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F31FEA">
              <w:t>в том числе: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F31FEA" w:rsidRDefault="001D5655" w:rsidP="001D5655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F31FEA" w:rsidRDefault="001D5655" w:rsidP="001D5655">
            <w:pPr>
              <w:spacing w:line="276" w:lineRule="auto"/>
              <w:jc w:val="center"/>
            </w:pPr>
          </w:p>
        </w:tc>
      </w:tr>
      <w:tr w:rsidR="001D5655" w:rsidRPr="00F31FEA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both"/>
            </w:pPr>
            <w:r w:rsidRPr="00F31FEA">
              <w:t>900</w:t>
            </w:r>
            <w:r w:rsidRPr="00F31FEA">
              <w:rPr>
                <w:lang w:val="en-US"/>
              </w:rPr>
              <w:t xml:space="preserve"> 0</w:t>
            </w:r>
            <w:r w:rsidRPr="00F31FEA">
              <w:t>1</w:t>
            </w:r>
            <w:r w:rsidRPr="00F31FEA">
              <w:rPr>
                <w:lang w:val="en-US"/>
              </w:rPr>
              <w:t xml:space="preserve"> 0</w:t>
            </w:r>
            <w:r w:rsidRPr="00F31FEA">
              <w:t>3</w:t>
            </w:r>
            <w:r w:rsidRPr="00F31FEA">
              <w:rPr>
                <w:lang w:val="en-US"/>
              </w:rPr>
              <w:t xml:space="preserve"> 0</w:t>
            </w:r>
            <w:r w:rsidRPr="00F31FEA">
              <w:t>0</w:t>
            </w:r>
            <w:r w:rsidRPr="00F31FEA">
              <w:rPr>
                <w:lang w:val="en-US"/>
              </w:rPr>
              <w:t xml:space="preserve"> 00 0</w:t>
            </w:r>
            <w:r w:rsidRPr="00F31FEA">
              <w:t>4</w:t>
            </w:r>
            <w:r w:rsidRPr="00F31FEA">
              <w:rPr>
                <w:lang w:val="en-US"/>
              </w:rPr>
              <w:t xml:space="preserve"> 0000 </w:t>
            </w:r>
            <w:r w:rsidRPr="00F31FEA">
              <w:t>810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both"/>
            </w:pPr>
            <w:r w:rsidRPr="00F31FEA">
              <w:t>Погашение бюджетами городских округов кредитов от</w:t>
            </w:r>
            <w:r w:rsidRPr="00F31FEA">
              <w:rPr>
                <w:color w:val="000000"/>
              </w:rPr>
              <w:t xml:space="preserve"> других бюджетов бюджетной системы Российской Федерации</w:t>
            </w:r>
            <w:r w:rsidRPr="00F31FEA">
              <w:t xml:space="preserve"> в валюте Российской Федерации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F31FEA" w:rsidRDefault="001D5655" w:rsidP="001D5655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F31FEA" w:rsidRDefault="001D5655" w:rsidP="001D5655">
            <w:pPr>
              <w:spacing w:line="276" w:lineRule="auto"/>
              <w:jc w:val="center"/>
            </w:pPr>
          </w:p>
        </w:tc>
      </w:tr>
      <w:tr w:rsidR="001D5655" w:rsidRPr="001D5655" w:rsidTr="001D565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F31FEA">
              <w:rPr>
                <w:b/>
              </w:rPr>
              <w:t>855 01 05 00 00 00 0000 000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both"/>
              <w:rPr>
                <w:b/>
              </w:rPr>
            </w:pPr>
            <w:r w:rsidRPr="00F31FEA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F31FEA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F31FEA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F31FEA" w:rsidRDefault="001D5655" w:rsidP="001D5655">
            <w:pPr>
              <w:spacing w:line="276" w:lineRule="auto"/>
              <w:jc w:val="center"/>
              <w:rPr>
                <w:b/>
              </w:rPr>
            </w:pPr>
            <w:r w:rsidRPr="00F31FEA">
              <w:rPr>
                <w:b/>
              </w:rPr>
              <w:t>0,0</w:t>
            </w:r>
          </w:p>
        </w:tc>
      </w:tr>
      <w:tr w:rsidR="001D5655" w:rsidRPr="001D5655" w:rsidTr="001D5655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55" w:rsidRPr="00F31FEA" w:rsidRDefault="001D5655" w:rsidP="001D5655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655" w:rsidRPr="00F31FEA" w:rsidRDefault="001D5655" w:rsidP="001D5655">
            <w:pPr>
              <w:spacing w:line="276" w:lineRule="auto"/>
              <w:jc w:val="center"/>
              <w:rPr>
                <w:b/>
                <w:bCs/>
              </w:rPr>
            </w:pPr>
            <w:r w:rsidRPr="00F31FEA">
              <w:rPr>
                <w:b/>
                <w:bCs/>
              </w:rPr>
              <w:t>ИТОГО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5655" w:rsidRPr="00F31FEA" w:rsidRDefault="00A77627" w:rsidP="001D565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256 792,9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55" w:rsidRPr="00F31FEA" w:rsidRDefault="00A77627" w:rsidP="001D56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271 013,5</w:t>
            </w:r>
          </w:p>
        </w:tc>
      </w:tr>
    </w:tbl>
    <w:p w:rsidR="001D5655" w:rsidRDefault="001D5655" w:rsidP="001D5655">
      <w:pPr>
        <w:jc w:val="center"/>
      </w:pPr>
    </w:p>
    <w:p w:rsidR="001D5655" w:rsidRDefault="001D5655"/>
    <w:p w:rsidR="00045533" w:rsidRDefault="00045533" w:rsidP="002A2BBC">
      <w:r>
        <w:t>Председатель</w:t>
      </w:r>
    </w:p>
    <w:p w:rsidR="00045533" w:rsidRDefault="002A2BBC" w:rsidP="0094181D">
      <w:r>
        <w:t xml:space="preserve">Новокузнецкого </w:t>
      </w:r>
      <w:r w:rsidRPr="00E51B2B">
        <w:t>городского</w:t>
      </w:r>
    </w:p>
    <w:p w:rsidR="00045533" w:rsidRDefault="002A2BBC" w:rsidP="0094181D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5533">
        <w:tab/>
      </w:r>
      <w:r>
        <w:tab/>
      </w:r>
      <w:r w:rsidR="00EF270C">
        <w:t>О</w:t>
      </w:r>
      <w:r w:rsidR="00EF270C" w:rsidRPr="00632EF8">
        <w:t xml:space="preserve">. </w:t>
      </w:r>
      <w:r w:rsidR="00EF270C">
        <w:t>А</w:t>
      </w:r>
      <w:r w:rsidR="00EF270C" w:rsidRPr="00632EF8">
        <w:t xml:space="preserve">. </w:t>
      </w:r>
      <w:r w:rsidR="00EF270C">
        <w:t>Масюков</w:t>
      </w:r>
    </w:p>
    <w:p w:rsidR="002A2BBC" w:rsidRDefault="002A2BBC" w:rsidP="0094181D">
      <w:r>
        <w:br w:type="page"/>
      </w:r>
    </w:p>
    <w:p w:rsidR="002A2BBC" w:rsidRPr="006D4B71" w:rsidRDefault="002A2BBC" w:rsidP="002A2BBC">
      <w:pPr>
        <w:jc w:val="right"/>
      </w:pPr>
      <w:r w:rsidRPr="00480DD6">
        <w:t>Приложение № 1</w:t>
      </w:r>
      <w:r w:rsidR="00302B6E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045533" w:rsidRPr="002A2911" w:rsidRDefault="00045533" w:rsidP="00045533">
      <w:pPr>
        <w:jc w:val="right"/>
      </w:pPr>
      <w:r w:rsidRPr="006074F7">
        <w:t>от</w:t>
      </w:r>
      <w:r w:rsidR="00132FA0">
        <w:t xml:space="preserve"> 25</w:t>
      </w:r>
      <w:r>
        <w:t>.</w:t>
      </w:r>
      <w:r w:rsidRPr="002A2BBC">
        <w:t>12</w:t>
      </w:r>
      <w:r>
        <w:t>.201</w:t>
      </w:r>
      <w:r w:rsidR="00A86336">
        <w:t>8</w:t>
      </w:r>
      <w:r>
        <w:t xml:space="preserve">г. </w:t>
      </w:r>
      <w:r w:rsidRPr="006074F7">
        <w:t>№</w:t>
      </w:r>
      <w:r w:rsidR="00132FA0">
        <w:t>17/148</w:t>
      </w:r>
      <w:r>
        <w:t xml:space="preserve"> </w:t>
      </w:r>
    </w:p>
    <w:p w:rsidR="002A2BBC" w:rsidRPr="002A2911" w:rsidRDefault="002A2BBC" w:rsidP="002A2BBC">
      <w:pPr>
        <w:jc w:val="right"/>
      </w:pPr>
    </w:p>
    <w:p w:rsidR="00F912E2" w:rsidRDefault="00F912E2" w:rsidP="00F912E2">
      <w:pPr>
        <w:jc w:val="center"/>
        <w:rPr>
          <w:b/>
        </w:rPr>
      </w:pPr>
      <w:r w:rsidRPr="001F5CAC">
        <w:rPr>
          <w:b/>
          <w:bCs/>
        </w:rPr>
        <w:t>Программа</w:t>
      </w:r>
      <w:r>
        <w:rPr>
          <w:b/>
          <w:bCs/>
        </w:rPr>
        <w:t xml:space="preserve"> </w:t>
      </w:r>
      <w:r w:rsidRPr="001F5CAC">
        <w:rPr>
          <w:b/>
        </w:rPr>
        <w:t>муниципальных внутренних заимствований</w:t>
      </w:r>
    </w:p>
    <w:p w:rsidR="00F912E2" w:rsidRDefault="00F912E2" w:rsidP="00F912E2">
      <w:pPr>
        <w:jc w:val="center"/>
        <w:rPr>
          <w:b/>
        </w:rPr>
      </w:pP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1F5CAC">
        <w:rPr>
          <w:b/>
        </w:rPr>
        <w:t>на 20</w:t>
      </w:r>
      <w:r>
        <w:rPr>
          <w:b/>
        </w:rPr>
        <w:t>1</w:t>
      </w:r>
      <w:r w:rsidR="00A86336">
        <w:rPr>
          <w:b/>
        </w:rPr>
        <w:t>9</w:t>
      </w:r>
      <w:r w:rsidRPr="001F5CAC">
        <w:rPr>
          <w:b/>
        </w:rPr>
        <w:t xml:space="preserve"> год</w:t>
      </w:r>
    </w:p>
    <w:p w:rsidR="00067389" w:rsidRDefault="00EF270C" w:rsidP="00EF270C">
      <w:pPr>
        <w:jc w:val="right"/>
        <w:rPr>
          <w:b/>
        </w:rPr>
      </w:pPr>
      <w:r>
        <w:t>(тыс. руб.)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812"/>
        <w:gridCol w:w="1276"/>
      </w:tblGrid>
      <w:tr w:rsidR="00067389" w:rsidTr="005A0360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89" w:rsidRDefault="00067389" w:rsidP="00A31EA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89" w:rsidRDefault="00067389" w:rsidP="00A31EA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89" w:rsidRDefault="00067389" w:rsidP="008566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480DD6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480DD6">
              <w:rPr>
                <w:b/>
              </w:rPr>
              <w:t>900 01 02 00 00 00 0000 000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480DD6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480DD6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480DD6" w:rsidRDefault="00480DD6" w:rsidP="009D671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298 317,0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A86336" w:rsidRDefault="009D6714" w:rsidP="009D6714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A86336" w:rsidRDefault="009D6714" w:rsidP="009D6714">
            <w:pPr>
              <w:spacing w:line="276" w:lineRule="auto"/>
              <w:jc w:val="center"/>
              <w:rPr>
                <w:highlight w:val="yellow"/>
              </w:rPr>
            </w:pPr>
            <w:r w:rsidRPr="00480DD6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A86336" w:rsidRDefault="009D6714" w:rsidP="009D6714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480DD6" w:rsidRDefault="009D6714" w:rsidP="009D6714">
            <w:pPr>
              <w:spacing w:line="276" w:lineRule="auto"/>
              <w:jc w:val="center"/>
            </w:pPr>
            <w:r w:rsidRPr="00480DD6">
              <w:t>900 01 02 00 00 00 0000 700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480DD6" w:rsidRDefault="009D6714" w:rsidP="009D6714">
            <w:pPr>
              <w:spacing w:line="276" w:lineRule="auto"/>
              <w:jc w:val="center"/>
            </w:pPr>
            <w:r w:rsidRPr="00480DD6"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480DD6" w:rsidRDefault="00480DD6" w:rsidP="009D6714">
            <w:pPr>
              <w:spacing w:line="276" w:lineRule="auto"/>
              <w:jc w:val="center"/>
            </w:pPr>
            <w:r w:rsidRPr="00480DD6">
              <w:t>1 098 317,0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A86336" w:rsidRDefault="009D6714" w:rsidP="009D6714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480DD6" w:rsidRDefault="009D6714" w:rsidP="009D6714">
            <w:pPr>
              <w:spacing w:line="276" w:lineRule="auto"/>
              <w:jc w:val="center"/>
            </w:pPr>
            <w:r w:rsidRPr="00480DD6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A86336" w:rsidRDefault="009D6714" w:rsidP="009D6714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480DD6" w:rsidRDefault="00335CAF" w:rsidP="009D6714">
            <w:pPr>
              <w:spacing w:line="276" w:lineRule="auto"/>
              <w:jc w:val="center"/>
            </w:pPr>
            <w:r w:rsidRPr="00480DD6">
              <w:t>900 01 02 00 00 04 0000 710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</w:pPr>
            <w:r w:rsidRPr="00480DD6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335CAF">
            <w:pPr>
              <w:spacing w:line="276" w:lineRule="auto"/>
              <w:jc w:val="center"/>
            </w:pPr>
            <w:r w:rsidRPr="00480DD6">
              <w:t>1 098 317,0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480DD6" w:rsidRDefault="00335CAF" w:rsidP="009D6714">
            <w:pPr>
              <w:spacing w:line="276" w:lineRule="auto"/>
              <w:jc w:val="center"/>
            </w:pPr>
            <w:r w:rsidRPr="00480DD6">
              <w:t>900 01 02 00 00 00 0000 800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</w:pPr>
            <w:r w:rsidRPr="00480DD6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</w:pPr>
            <w:r>
              <w:t>800 000,0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A86336" w:rsidRDefault="00335CAF" w:rsidP="009D6714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</w:pPr>
            <w:r w:rsidRPr="00480DD6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86336" w:rsidRDefault="00335CAF" w:rsidP="009D6714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480DD6" w:rsidRDefault="00335CAF" w:rsidP="009D6714">
            <w:pPr>
              <w:spacing w:line="276" w:lineRule="auto"/>
              <w:jc w:val="center"/>
            </w:pPr>
            <w:r w:rsidRPr="00480DD6">
              <w:t>900 01 02 00 00 04 0000 810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</w:pPr>
            <w:r w:rsidRPr="00480DD6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</w:pPr>
            <w:r>
              <w:t>800 000,0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480DD6" w:rsidRDefault="00335CAF" w:rsidP="009D6714">
            <w:pPr>
              <w:spacing w:line="276" w:lineRule="auto"/>
              <w:jc w:val="center"/>
              <w:rPr>
                <w:b/>
              </w:rPr>
            </w:pPr>
            <w:r w:rsidRPr="00480DD6">
              <w:rPr>
                <w:b/>
              </w:rPr>
              <w:t>900 01 03 00 00 00 0000 000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  <w:rPr>
                <w:b/>
              </w:rPr>
            </w:pPr>
            <w:r w:rsidRPr="00480DD6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-7 241,4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480DD6" w:rsidRDefault="00335CAF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</w:pPr>
            <w:r w:rsidRPr="00480DD6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480DD6" w:rsidRDefault="00335CAF" w:rsidP="009D6714">
            <w:pPr>
              <w:spacing w:line="276" w:lineRule="auto"/>
              <w:jc w:val="center"/>
            </w:pPr>
            <w:r w:rsidRPr="00480DD6">
              <w:t>900 01 03 00 00 00 0000 700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</w:pPr>
            <w:r w:rsidRPr="00480DD6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480DD6" w:rsidRDefault="00335CAF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</w:pPr>
            <w:r w:rsidRPr="00480DD6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480DD6" w:rsidRDefault="00335CAF" w:rsidP="009D6714">
            <w:pPr>
              <w:spacing w:line="276" w:lineRule="auto"/>
              <w:jc w:val="center"/>
            </w:pPr>
            <w:r w:rsidRPr="00480DD6">
              <w:t>900 01 03 00 00 04 0000 710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</w:pPr>
            <w:r w:rsidRPr="00480DD6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480DD6" w:rsidRDefault="00335CAF" w:rsidP="009D6714">
            <w:pPr>
              <w:spacing w:line="276" w:lineRule="auto"/>
              <w:jc w:val="center"/>
            </w:pPr>
            <w:r w:rsidRPr="00480DD6">
              <w:t>900 01 03 00 00 00 0000 800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</w:pPr>
            <w:r w:rsidRPr="00480DD6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</w:pPr>
            <w:r>
              <w:t>7 241,4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480DD6" w:rsidRDefault="00335CAF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</w:pPr>
            <w:r w:rsidRPr="00480DD6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480DD6" w:rsidRDefault="00335CAF" w:rsidP="009D6714">
            <w:pPr>
              <w:spacing w:line="276" w:lineRule="auto"/>
              <w:jc w:val="center"/>
            </w:pPr>
            <w:r w:rsidRPr="00480DD6">
              <w:t>900 01 03 00 00 04 0000 810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</w:pPr>
            <w:r w:rsidRPr="00480DD6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480DD6" w:rsidRDefault="00335CAF" w:rsidP="009D671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9D6714">
            <w:pPr>
              <w:spacing w:line="276" w:lineRule="auto"/>
              <w:jc w:val="center"/>
              <w:rPr>
                <w:b/>
              </w:rPr>
            </w:pPr>
            <w:r w:rsidRPr="00480DD6">
              <w:rPr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480DD6" w:rsidRDefault="00335CAF" w:rsidP="00335CA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291 075,6</w:t>
            </w:r>
          </w:p>
        </w:tc>
      </w:tr>
    </w:tbl>
    <w:p w:rsidR="00C552AB" w:rsidRDefault="00C552AB"/>
    <w:p w:rsidR="002A2BBC" w:rsidRPr="008E23B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2A2BBC" w:rsidRPr="00F912E2" w:rsidRDefault="002A2BBC" w:rsidP="002A2BBC">
      <w:pPr>
        <w:jc w:val="right"/>
      </w:pPr>
    </w:p>
    <w:p w:rsidR="00045533" w:rsidRDefault="002A2BBC" w:rsidP="002A2BBC">
      <w:r w:rsidRPr="00E51B2B">
        <w:t>Председатель</w:t>
      </w:r>
    </w:p>
    <w:p w:rsidR="00045533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 w:rsidR="00045533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270C">
        <w:t>О</w:t>
      </w:r>
      <w:r w:rsidR="00EF270C" w:rsidRPr="00632EF8">
        <w:t xml:space="preserve">. </w:t>
      </w:r>
      <w:r w:rsidR="00EF270C">
        <w:t>А</w:t>
      </w:r>
      <w:r w:rsidR="00EF270C" w:rsidRPr="00632EF8">
        <w:t xml:space="preserve">. </w:t>
      </w:r>
      <w:r w:rsidR="00EF270C">
        <w:t>Масюков</w:t>
      </w:r>
    </w:p>
    <w:p w:rsidR="00045533" w:rsidRDefault="00045533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302B6E">
        <w:t>5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045533" w:rsidRPr="002A2911" w:rsidRDefault="00045533" w:rsidP="00045533">
      <w:pPr>
        <w:jc w:val="right"/>
      </w:pPr>
      <w:r w:rsidRPr="006074F7">
        <w:t>от</w:t>
      </w:r>
      <w:r w:rsidR="00132FA0">
        <w:t xml:space="preserve"> 25</w:t>
      </w:r>
      <w:r>
        <w:t>.</w:t>
      </w:r>
      <w:r w:rsidRPr="002A2BBC">
        <w:t>12</w:t>
      </w:r>
      <w:r>
        <w:t>.201</w:t>
      </w:r>
      <w:r w:rsidR="00A86336">
        <w:t>8</w:t>
      </w:r>
      <w:r>
        <w:t xml:space="preserve"> г. </w:t>
      </w:r>
      <w:r w:rsidRPr="006074F7">
        <w:t>№</w:t>
      </w:r>
      <w:r w:rsidR="00132FA0">
        <w:t>17/148</w:t>
      </w:r>
      <w:r>
        <w:t xml:space="preserve"> </w:t>
      </w:r>
    </w:p>
    <w:p w:rsidR="002A2BBC" w:rsidRPr="002A2911" w:rsidRDefault="002A2BBC" w:rsidP="002A2BBC">
      <w:pPr>
        <w:jc w:val="right"/>
      </w:pPr>
    </w:p>
    <w:p w:rsidR="00576F5B" w:rsidRDefault="00F912E2" w:rsidP="00F912E2">
      <w:pPr>
        <w:jc w:val="center"/>
        <w:rPr>
          <w:b/>
        </w:rPr>
      </w:pPr>
      <w:r w:rsidRPr="001F5CAC">
        <w:rPr>
          <w:b/>
          <w:bCs/>
        </w:rPr>
        <w:t>Программа</w:t>
      </w:r>
      <w:r w:rsidR="00576F5B">
        <w:rPr>
          <w:b/>
          <w:bCs/>
        </w:rPr>
        <w:t xml:space="preserve"> </w:t>
      </w:r>
      <w:r w:rsidRPr="001F5CAC">
        <w:rPr>
          <w:b/>
        </w:rPr>
        <w:t xml:space="preserve">муниципальных внутренних заимствований </w:t>
      </w:r>
    </w:p>
    <w:p w:rsidR="002A2BBC" w:rsidRPr="00576F5B" w:rsidRDefault="00F912E2" w:rsidP="00F912E2">
      <w:pPr>
        <w:jc w:val="center"/>
      </w:pP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635225">
        <w:rPr>
          <w:b/>
        </w:rPr>
        <w:t>на плановый период 20</w:t>
      </w:r>
      <w:r w:rsidR="00A86336">
        <w:rPr>
          <w:b/>
        </w:rPr>
        <w:t>20</w:t>
      </w:r>
      <w:r w:rsidRPr="00635225">
        <w:rPr>
          <w:b/>
        </w:rPr>
        <w:t xml:space="preserve"> и 20</w:t>
      </w:r>
      <w:r w:rsidR="00A348B7">
        <w:rPr>
          <w:b/>
        </w:rPr>
        <w:t>2</w:t>
      </w:r>
      <w:r w:rsidR="00A86336">
        <w:rPr>
          <w:b/>
        </w:rPr>
        <w:t>1</w:t>
      </w:r>
      <w:r w:rsidRPr="00635225">
        <w:rPr>
          <w:b/>
        </w:rPr>
        <w:t xml:space="preserve"> годов</w:t>
      </w:r>
    </w:p>
    <w:p w:rsidR="00D30398" w:rsidRDefault="00D30398" w:rsidP="00D30398">
      <w:pPr>
        <w:jc w:val="right"/>
      </w:pPr>
      <w:r w:rsidRPr="00E55E6B">
        <w:t>(тыс. руб.)</w:t>
      </w:r>
    </w:p>
    <w:tbl>
      <w:tblPr>
        <w:tblW w:w="100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7"/>
        <w:gridCol w:w="4482"/>
        <w:gridCol w:w="1559"/>
        <w:gridCol w:w="1421"/>
      </w:tblGrid>
      <w:tr w:rsidR="00D30398" w:rsidTr="005A0360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98" w:rsidRDefault="00D30398" w:rsidP="00A31EA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398" w:rsidRDefault="00D30398" w:rsidP="00A31EA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398" w:rsidRDefault="00D30398" w:rsidP="000F4D0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F4D0F">
              <w:rPr>
                <w:b/>
              </w:rPr>
              <w:t>20</w:t>
            </w:r>
            <w:r>
              <w:rPr>
                <w:b/>
              </w:rPr>
              <w:t xml:space="preserve"> год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98" w:rsidRDefault="00D30398" w:rsidP="000F4D0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A348B7">
              <w:rPr>
                <w:b/>
              </w:rPr>
              <w:t>2</w:t>
            </w:r>
            <w:r w:rsidR="000F4D0F">
              <w:rPr>
                <w:b/>
              </w:rPr>
              <w:t>1</w:t>
            </w:r>
            <w:r>
              <w:rPr>
                <w:b/>
              </w:rPr>
              <w:t xml:space="preserve"> год</w:t>
            </w:r>
          </w:p>
        </w:tc>
      </w:tr>
      <w:tr w:rsidR="009D6714" w:rsidRPr="00A86336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335CAF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335CAF">
              <w:rPr>
                <w:b/>
              </w:rPr>
              <w:t>900 01 02 00 00 00 0000 000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335CAF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335CAF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335CAF" w:rsidRDefault="00335CAF" w:rsidP="009D671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256 792,9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335CAF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335CAF">
              <w:rPr>
                <w:b/>
              </w:rPr>
              <w:t>2</w:t>
            </w:r>
            <w:r w:rsidR="00335CAF">
              <w:rPr>
                <w:b/>
              </w:rPr>
              <w:t>71 013,5</w:t>
            </w:r>
          </w:p>
        </w:tc>
      </w:tr>
      <w:tr w:rsidR="009D6714" w:rsidRPr="00A86336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335CAF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335CAF" w:rsidRDefault="009D6714" w:rsidP="009D6714">
            <w:pPr>
              <w:spacing w:line="276" w:lineRule="auto"/>
              <w:jc w:val="center"/>
            </w:pPr>
            <w:r w:rsidRPr="00335CAF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335CAF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335CAF" w:rsidRDefault="009D6714" w:rsidP="009D6714">
            <w:pPr>
              <w:spacing w:line="276" w:lineRule="auto"/>
              <w:jc w:val="center"/>
            </w:pPr>
          </w:p>
        </w:tc>
      </w:tr>
      <w:tr w:rsidR="009D6714" w:rsidRPr="00A86336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335CAF" w:rsidRDefault="009D6714" w:rsidP="009D6714">
            <w:pPr>
              <w:spacing w:line="276" w:lineRule="auto"/>
              <w:jc w:val="center"/>
            </w:pPr>
            <w:r w:rsidRPr="00335CAF">
              <w:t>900 01 02 00 00 00 0000 700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335CAF" w:rsidRDefault="009D6714" w:rsidP="009D6714">
            <w:pPr>
              <w:spacing w:line="276" w:lineRule="auto"/>
              <w:jc w:val="center"/>
            </w:pPr>
            <w:r w:rsidRPr="00335CAF"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335CAF" w:rsidRDefault="00335CAF" w:rsidP="009D6714">
            <w:pPr>
              <w:spacing w:line="276" w:lineRule="auto"/>
              <w:jc w:val="center"/>
            </w:pPr>
            <w:r>
              <w:t>1 156 792,9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335CAF" w:rsidRDefault="00335CAF" w:rsidP="009D6714">
            <w:pPr>
              <w:spacing w:line="276" w:lineRule="auto"/>
              <w:jc w:val="center"/>
            </w:pPr>
            <w:r>
              <w:t>1 871 013,5</w:t>
            </w:r>
          </w:p>
        </w:tc>
      </w:tr>
      <w:tr w:rsidR="009D6714" w:rsidRPr="00A86336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335CAF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335CAF" w:rsidRDefault="009D6714" w:rsidP="009D6714">
            <w:pPr>
              <w:spacing w:line="276" w:lineRule="auto"/>
              <w:jc w:val="center"/>
            </w:pPr>
            <w:r w:rsidRPr="00335CAF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335CAF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335CAF" w:rsidRDefault="009D6714" w:rsidP="009D6714">
            <w:pPr>
              <w:spacing w:line="276" w:lineRule="auto"/>
              <w:jc w:val="center"/>
            </w:pPr>
          </w:p>
        </w:tc>
      </w:tr>
      <w:tr w:rsidR="009D6714" w:rsidRPr="00A86336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335CAF" w:rsidRDefault="009D6714" w:rsidP="009D6714">
            <w:pPr>
              <w:spacing w:line="276" w:lineRule="auto"/>
              <w:jc w:val="center"/>
            </w:pPr>
            <w:r w:rsidRPr="00335CAF">
              <w:t>900 01 02 00 00 04 0000 710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335CAF" w:rsidRDefault="009D6714" w:rsidP="009D6714">
            <w:pPr>
              <w:spacing w:line="276" w:lineRule="auto"/>
              <w:jc w:val="center"/>
            </w:pPr>
            <w:r w:rsidRPr="00335CAF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335CAF" w:rsidRDefault="00335CAF" w:rsidP="00335CAF">
            <w:pPr>
              <w:spacing w:line="276" w:lineRule="auto"/>
              <w:jc w:val="center"/>
            </w:pPr>
            <w:r>
              <w:t>1 156 792,9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335CAF" w:rsidRDefault="00335CAF" w:rsidP="009D6714">
            <w:pPr>
              <w:spacing w:line="276" w:lineRule="auto"/>
              <w:jc w:val="center"/>
            </w:pPr>
            <w:r>
              <w:t>1 871 013,5</w:t>
            </w:r>
          </w:p>
        </w:tc>
      </w:tr>
      <w:tr w:rsidR="009D6714" w:rsidRPr="00A86336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335CAF" w:rsidRDefault="009D6714" w:rsidP="009D6714">
            <w:pPr>
              <w:spacing w:line="276" w:lineRule="auto"/>
              <w:jc w:val="center"/>
            </w:pPr>
            <w:r w:rsidRPr="00335CAF">
              <w:t>900 01 02 00 00 00 0000 800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335CAF" w:rsidRDefault="009D6714" w:rsidP="009D6714">
            <w:pPr>
              <w:spacing w:line="276" w:lineRule="auto"/>
              <w:jc w:val="center"/>
            </w:pPr>
            <w:r w:rsidRPr="00335CAF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335CAF" w:rsidRDefault="006632F2" w:rsidP="009D6714">
            <w:pPr>
              <w:spacing w:line="276" w:lineRule="auto"/>
              <w:jc w:val="center"/>
            </w:pPr>
            <w:r>
              <w:t>900 000,0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335CAF" w:rsidRDefault="006632F2" w:rsidP="009D6714">
            <w:pPr>
              <w:spacing w:line="276" w:lineRule="auto"/>
              <w:jc w:val="center"/>
            </w:pPr>
            <w:r>
              <w:t>1 600 000,0</w:t>
            </w:r>
          </w:p>
        </w:tc>
      </w:tr>
      <w:tr w:rsidR="009D6714" w:rsidRPr="00A86336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9D6714" w:rsidP="009D6714">
            <w:pPr>
              <w:spacing w:line="276" w:lineRule="auto"/>
              <w:jc w:val="center"/>
            </w:pPr>
            <w:r w:rsidRPr="006632F2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9D6714" w:rsidP="009D6714">
            <w:pPr>
              <w:spacing w:line="276" w:lineRule="auto"/>
              <w:jc w:val="center"/>
            </w:pPr>
          </w:p>
        </w:tc>
      </w:tr>
      <w:tr w:rsidR="009D6714" w:rsidRPr="00A86336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9D6714" w:rsidP="009D6714">
            <w:pPr>
              <w:spacing w:line="276" w:lineRule="auto"/>
              <w:jc w:val="center"/>
            </w:pPr>
            <w:r w:rsidRPr="006632F2">
              <w:t>900 01 02 00 00 04 0000 810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9D6714" w:rsidP="009D6714">
            <w:pPr>
              <w:spacing w:line="276" w:lineRule="auto"/>
              <w:jc w:val="center"/>
            </w:pPr>
            <w:r w:rsidRPr="006632F2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6632F2" w:rsidP="009D6714">
            <w:pPr>
              <w:spacing w:line="276" w:lineRule="auto"/>
              <w:jc w:val="center"/>
            </w:pPr>
            <w:r>
              <w:t>900 000,0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6632F2" w:rsidP="009D6714">
            <w:pPr>
              <w:spacing w:line="276" w:lineRule="auto"/>
              <w:jc w:val="center"/>
            </w:pPr>
            <w:r>
              <w:t>1 600 000,0</w:t>
            </w:r>
          </w:p>
        </w:tc>
      </w:tr>
      <w:tr w:rsidR="009D6714" w:rsidRPr="00A86336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6632F2">
              <w:rPr>
                <w:b/>
              </w:rPr>
              <w:t>900 01 03 00 00 00 0000 000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6632F2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6632F2" w:rsidP="009D671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6632F2">
              <w:rPr>
                <w:b/>
              </w:rPr>
              <w:t>0,0</w:t>
            </w:r>
          </w:p>
        </w:tc>
      </w:tr>
      <w:tr w:rsidR="009D6714" w:rsidRPr="00A86336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9D6714" w:rsidP="009D6714">
            <w:pPr>
              <w:spacing w:line="276" w:lineRule="auto"/>
              <w:jc w:val="center"/>
            </w:pPr>
            <w:r w:rsidRPr="006632F2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9D6714" w:rsidP="009D6714">
            <w:pPr>
              <w:spacing w:line="276" w:lineRule="auto"/>
              <w:jc w:val="center"/>
            </w:pPr>
          </w:p>
        </w:tc>
      </w:tr>
      <w:tr w:rsidR="009D6714" w:rsidRPr="006632F2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9D6714" w:rsidP="009D6714">
            <w:pPr>
              <w:spacing w:line="276" w:lineRule="auto"/>
              <w:jc w:val="center"/>
            </w:pPr>
            <w:r w:rsidRPr="006632F2">
              <w:t>900 01 03 00 00 00 0000 700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9D6714" w:rsidP="009D6714">
            <w:pPr>
              <w:spacing w:line="276" w:lineRule="auto"/>
              <w:jc w:val="center"/>
            </w:pPr>
            <w:r w:rsidRPr="006632F2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9D6714" w:rsidP="009D6714">
            <w:pPr>
              <w:spacing w:line="276" w:lineRule="auto"/>
              <w:jc w:val="center"/>
            </w:pPr>
          </w:p>
        </w:tc>
      </w:tr>
      <w:tr w:rsidR="009D6714" w:rsidRPr="006632F2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9D6714" w:rsidP="009D6714">
            <w:pPr>
              <w:spacing w:line="276" w:lineRule="auto"/>
              <w:jc w:val="center"/>
            </w:pPr>
            <w:r w:rsidRPr="006632F2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9D6714" w:rsidP="009D6714">
            <w:pPr>
              <w:spacing w:line="276" w:lineRule="auto"/>
              <w:jc w:val="center"/>
            </w:pPr>
          </w:p>
        </w:tc>
      </w:tr>
      <w:tr w:rsidR="009D6714" w:rsidRPr="00A86336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9D6714" w:rsidP="009D6714">
            <w:pPr>
              <w:spacing w:line="276" w:lineRule="auto"/>
              <w:jc w:val="center"/>
            </w:pPr>
            <w:r w:rsidRPr="006632F2">
              <w:t>900 01 03 00 00 04 0000 710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9D6714" w:rsidP="009D6714">
            <w:pPr>
              <w:spacing w:line="276" w:lineRule="auto"/>
              <w:jc w:val="center"/>
            </w:pPr>
            <w:r w:rsidRPr="006632F2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9D6714" w:rsidP="009D6714">
            <w:pPr>
              <w:spacing w:line="276" w:lineRule="auto"/>
              <w:jc w:val="center"/>
            </w:pPr>
          </w:p>
        </w:tc>
      </w:tr>
      <w:tr w:rsidR="009D6714" w:rsidRPr="00A86336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9D6714" w:rsidP="009D6714">
            <w:pPr>
              <w:spacing w:line="276" w:lineRule="auto"/>
              <w:jc w:val="center"/>
            </w:pPr>
            <w:r w:rsidRPr="006632F2">
              <w:t>900 01 03 00 00 00 0000 800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9D6714" w:rsidP="009D6714">
            <w:pPr>
              <w:spacing w:line="276" w:lineRule="auto"/>
              <w:jc w:val="center"/>
            </w:pPr>
            <w:r w:rsidRPr="006632F2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9D6714" w:rsidP="009D6714">
            <w:pPr>
              <w:spacing w:line="276" w:lineRule="auto"/>
              <w:jc w:val="center"/>
            </w:pPr>
          </w:p>
        </w:tc>
      </w:tr>
      <w:tr w:rsidR="009D6714" w:rsidRPr="00A86336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9D6714" w:rsidP="009D6714">
            <w:pPr>
              <w:spacing w:line="276" w:lineRule="auto"/>
              <w:jc w:val="center"/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9D6714" w:rsidP="009D6714">
            <w:pPr>
              <w:spacing w:line="276" w:lineRule="auto"/>
              <w:jc w:val="center"/>
            </w:pPr>
            <w:r w:rsidRPr="006632F2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9D6714" w:rsidP="009D6714">
            <w:pPr>
              <w:spacing w:line="276" w:lineRule="auto"/>
              <w:jc w:val="center"/>
            </w:pPr>
          </w:p>
        </w:tc>
      </w:tr>
      <w:tr w:rsidR="009D6714" w:rsidRPr="00A86336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9D6714" w:rsidP="009D6714">
            <w:pPr>
              <w:spacing w:line="276" w:lineRule="auto"/>
              <w:jc w:val="center"/>
            </w:pPr>
            <w:r w:rsidRPr="006632F2">
              <w:t>900 01 03 00 00 04 0000 810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9D6714" w:rsidP="009D6714">
            <w:pPr>
              <w:spacing w:line="276" w:lineRule="auto"/>
              <w:jc w:val="center"/>
            </w:pPr>
            <w:r w:rsidRPr="006632F2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9D6714" w:rsidP="009D67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9D6714" w:rsidP="009D6714">
            <w:pPr>
              <w:spacing w:line="276" w:lineRule="auto"/>
              <w:jc w:val="center"/>
            </w:pPr>
          </w:p>
        </w:tc>
      </w:tr>
      <w:tr w:rsidR="009D6714" w:rsidRPr="00622B0E" w:rsidTr="009D67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6632F2" w:rsidRDefault="009D6714" w:rsidP="009D671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6632F2">
              <w:rPr>
                <w:b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6632F2" w:rsidRDefault="006632F2" w:rsidP="006632F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256</w:t>
            </w:r>
            <w:r>
              <w:t> </w:t>
            </w:r>
            <w:r>
              <w:rPr>
                <w:b/>
              </w:rPr>
              <w:t>792,9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9D6714" w:rsidRDefault="006632F2" w:rsidP="009D671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271 013,5</w:t>
            </w:r>
          </w:p>
        </w:tc>
      </w:tr>
    </w:tbl>
    <w:p w:rsidR="00A348B7" w:rsidRDefault="00A348B7"/>
    <w:p w:rsidR="00D30398" w:rsidRPr="00576F5B" w:rsidRDefault="00D30398" w:rsidP="00D30398">
      <w:pPr>
        <w:jc w:val="right"/>
      </w:pPr>
    </w:p>
    <w:p w:rsidR="00C911DC" w:rsidRDefault="00C911DC" w:rsidP="002A2BBC">
      <w:r>
        <w:t>Председатель</w:t>
      </w:r>
    </w:p>
    <w:p w:rsidR="00C911DC" w:rsidRDefault="002A2BBC" w:rsidP="002A2BBC">
      <w:r>
        <w:t xml:space="preserve">Новокузнецкого </w:t>
      </w:r>
      <w:r w:rsidRPr="00E51B2B">
        <w:t>городского</w:t>
      </w:r>
    </w:p>
    <w:p w:rsid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 w:rsidR="00C911DC">
        <w:tab/>
      </w:r>
      <w:r>
        <w:tab/>
      </w:r>
      <w:r>
        <w:tab/>
      </w:r>
      <w:r>
        <w:tab/>
      </w:r>
      <w:r>
        <w:tab/>
      </w:r>
      <w:r w:rsidR="00EF270C">
        <w:t>О</w:t>
      </w:r>
      <w:r w:rsidR="00EF270C" w:rsidRPr="00632EF8">
        <w:t xml:space="preserve">. </w:t>
      </w:r>
      <w:r w:rsidR="00EF270C">
        <w:t>А</w:t>
      </w:r>
      <w:r w:rsidR="00EF270C" w:rsidRPr="00632EF8">
        <w:t xml:space="preserve">. </w:t>
      </w:r>
      <w:r w:rsidR="00EF270C">
        <w:t>Масюков</w:t>
      </w:r>
    </w:p>
    <w:p w:rsidR="00564B5C" w:rsidRDefault="00564B5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302B6E">
        <w:t>6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C911DC" w:rsidRPr="002A2911" w:rsidRDefault="00C911DC" w:rsidP="00C911DC">
      <w:pPr>
        <w:jc w:val="right"/>
      </w:pPr>
      <w:r w:rsidRPr="006074F7">
        <w:t>от</w:t>
      </w:r>
      <w:r w:rsidRPr="004948BB">
        <w:t xml:space="preserve"> </w:t>
      </w:r>
      <w:r w:rsidR="00132FA0">
        <w:t>25</w:t>
      </w:r>
      <w:r>
        <w:t>.</w:t>
      </w:r>
      <w:r w:rsidRPr="002A2BBC">
        <w:t>12</w:t>
      </w:r>
      <w:r>
        <w:t>.201</w:t>
      </w:r>
      <w:r w:rsidR="00A86336">
        <w:t>8</w:t>
      </w:r>
      <w:r>
        <w:t xml:space="preserve"> г. </w:t>
      </w:r>
      <w:r w:rsidRPr="006074F7">
        <w:t>№</w:t>
      </w:r>
      <w:r w:rsidR="00132FA0">
        <w:t>17/148</w:t>
      </w:r>
      <w:r>
        <w:t xml:space="preserve"> </w:t>
      </w:r>
    </w:p>
    <w:p w:rsidR="00516367" w:rsidRDefault="00516367" w:rsidP="00576F5B">
      <w:pPr>
        <w:pStyle w:val="a6"/>
        <w:jc w:val="center"/>
        <w:rPr>
          <w:b/>
          <w:sz w:val="20"/>
        </w:rPr>
      </w:pPr>
    </w:p>
    <w:p w:rsidR="00576F5B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</w:p>
    <w:p w:rsidR="00576F5B" w:rsidRPr="00FA3319" w:rsidRDefault="002D468F" w:rsidP="00576F5B">
      <w:pPr>
        <w:pStyle w:val="a6"/>
        <w:jc w:val="center"/>
        <w:rPr>
          <w:b/>
          <w:sz w:val="20"/>
        </w:rPr>
      </w:pPr>
      <w:r>
        <w:rPr>
          <w:b/>
          <w:sz w:val="20"/>
        </w:rPr>
        <w:t>муниципальных</w:t>
      </w:r>
      <w:r w:rsidR="00576F5B" w:rsidRPr="00093DD3">
        <w:rPr>
          <w:b/>
          <w:sz w:val="20"/>
        </w:rPr>
        <w:t xml:space="preserve"> программ </w:t>
      </w:r>
      <w:r w:rsidR="00B40D11">
        <w:rPr>
          <w:b/>
          <w:sz w:val="20"/>
        </w:rPr>
        <w:t xml:space="preserve">Новокузнецкого городского округа </w:t>
      </w:r>
      <w:r w:rsidR="00576F5B" w:rsidRPr="00093DD3">
        <w:rPr>
          <w:b/>
          <w:sz w:val="20"/>
        </w:rPr>
        <w:t>на 20</w:t>
      </w:r>
      <w:r w:rsidR="00001C29">
        <w:rPr>
          <w:b/>
          <w:sz w:val="20"/>
        </w:rPr>
        <w:t>1</w:t>
      </w:r>
      <w:r w:rsidR="00A86336">
        <w:rPr>
          <w:b/>
          <w:sz w:val="20"/>
        </w:rPr>
        <w:t>9</w:t>
      </w:r>
      <w:r w:rsidR="00576F5B" w:rsidRPr="00093DD3">
        <w:rPr>
          <w:b/>
          <w:sz w:val="20"/>
        </w:rPr>
        <w:t xml:space="preserve"> год</w:t>
      </w:r>
    </w:p>
    <w:p w:rsidR="00AF192C" w:rsidRPr="00576F5B" w:rsidRDefault="00EF270C" w:rsidP="00214A95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222"/>
        <w:gridCol w:w="1276"/>
      </w:tblGrid>
      <w:tr w:rsidR="002069E3" w:rsidRPr="0014613E" w:rsidTr="00516367">
        <w:trPr>
          <w:trHeight w:val="425"/>
        </w:trPr>
        <w:tc>
          <w:tcPr>
            <w:tcW w:w="709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8222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2069E3" w:rsidRPr="0014613E" w:rsidRDefault="00EF270C" w:rsidP="00EF27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516367" w:rsidRPr="00516367" w:rsidTr="00516367">
        <w:trPr>
          <w:trHeight w:val="462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4 611,9</w:t>
            </w:r>
          </w:p>
        </w:tc>
      </w:tr>
      <w:tr w:rsidR="00516367" w:rsidRPr="00516367" w:rsidTr="00516367">
        <w:trPr>
          <w:trHeight w:val="425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2.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64 891,8</w:t>
            </w:r>
          </w:p>
        </w:tc>
      </w:tr>
      <w:tr w:rsidR="00516367" w:rsidRPr="00516367" w:rsidTr="00516367">
        <w:trPr>
          <w:trHeight w:val="319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3.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2 080 160,2</w:t>
            </w:r>
          </w:p>
        </w:tc>
      </w:tr>
      <w:tr w:rsidR="00516367" w:rsidRPr="00516367" w:rsidTr="00516367">
        <w:trPr>
          <w:trHeight w:val="425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4.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1 697 035,6</w:t>
            </w:r>
          </w:p>
        </w:tc>
      </w:tr>
      <w:tr w:rsidR="00516367" w:rsidRPr="00516367" w:rsidTr="00516367">
        <w:trPr>
          <w:trHeight w:val="844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5.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200 543,1</w:t>
            </w:r>
          </w:p>
        </w:tc>
      </w:tr>
      <w:tr w:rsidR="00516367" w:rsidRPr="00516367" w:rsidTr="00516367">
        <w:trPr>
          <w:trHeight w:val="348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6.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209 674,7</w:t>
            </w:r>
          </w:p>
        </w:tc>
      </w:tr>
      <w:tr w:rsidR="00516367" w:rsidRPr="00516367" w:rsidTr="00516367">
        <w:trPr>
          <w:trHeight w:val="396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7.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527 520,3</w:t>
            </w:r>
          </w:p>
        </w:tc>
      </w:tr>
      <w:tr w:rsidR="00516367" w:rsidRPr="00516367" w:rsidTr="00516367">
        <w:trPr>
          <w:trHeight w:val="575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8.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902 973,6</w:t>
            </w:r>
          </w:p>
        </w:tc>
      </w:tr>
      <w:tr w:rsidR="00516367" w:rsidRPr="00516367" w:rsidTr="00516367">
        <w:trPr>
          <w:trHeight w:val="356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9.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21 763,6</w:t>
            </w:r>
          </w:p>
        </w:tc>
      </w:tr>
      <w:tr w:rsidR="00516367" w:rsidRPr="00516367" w:rsidTr="00516367">
        <w:trPr>
          <w:trHeight w:val="551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10.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82 241,7</w:t>
            </w:r>
          </w:p>
        </w:tc>
      </w:tr>
      <w:tr w:rsidR="00516367" w:rsidRPr="00516367" w:rsidTr="00516367">
        <w:trPr>
          <w:trHeight w:val="415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11.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3 803,0</w:t>
            </w:r>
          </w:p>
        </w:tc>
      </w:tr>
      <w:tr w:rsidR="00516367" w:rsidRPr="00516367" w:rsidTr="00516367">
        <w:trPr>
          <w:trHeight w:val="510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12.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10 394,6</w:t>
            </w:r>
          </w:p>
        </w:tc>
      </w:tr>
      <w:tr w:rsidR="00516367" w:rsidRPr="00516367" w:rsidTr="00516367">
        <w:trPr>
          <w:trHeight w:val="329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13.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333 596,4</w:t>
            </w:r>
          </w:p>
        </w:tc>
      </w:tr>
      <w:tr w:rsidR="00516367" w:rsidRPr="00516367" w:rsidTr="00516367">
        <w:trPr>
          <w:trHeight w:val="421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14.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8 674 305,8</w:t>
            </w:r>
          </w:p>
        </w:tc>
      </w:tr>
      <w:tr w:rsidR="00516367" w:rsidRPr="00516367" w:rsidTr="00516367">
        <w:trPr>
          <w:trHeight w:val="371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15.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305 607,7</w:t>
            </w:r>
          </w:p>
        </w:tc>
      </w:tr>
      <w:tr w:rsidR="00516367" w:rsidRPr="00516367" w:rsidTr="00516367">
        <w:trPr>
          <w:trHeight w:val="372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16.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3 510 378,5</w:t>
            </w:r>
          </w:p>
        </w:tc>
      </w:tr>
      <w:tr w:rsidR="00516367" w:rsidRPr="00516367" w:rsidTr="00516367">
        <w:trPr>
          <w:trHeight w:val="342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17.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6 154,1</w:t>
            </w:r>
          </w:p>
        </w:tc>
      </w:tr>
      <w:tr w:rsidR="00516367" w:rsidRPr="00516367" w:rsidTr="00516367">
        <w:trPr>
          <w:trHeight w:val="336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18.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348 573,0</w:t>
            </w:r>
          </w:p>
        </w:tc>
      </w:tr>
      <w:tr w:rsidR="00516367" w:rsidRPr="00516367" w:rsidTr="00516367">
        <w:trPr>
          <w:trHeight w:val="441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19.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17 443,8</w:t>
            </w:r>
          </w:p>
        </w:tc>
      </w:tr>
      <w:tr w:rsidR="00516367" w:rsidRPr="00516367" w:rsidTr="00516367">
        <w:trPr>
          <w:trHeight w:val="416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20.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369 974,1</w:t>
            </w:r>
          </w:p>
        </w:tc>
      </w:tr>
      <w:tr w:rsidR="00516367" w:rsidRPr="00516367" w:rsidTr="00516367">
        <w:trPr>
          <w:trHeight w:val="311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21.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227 405,1</w:t>
            </w:r>
          </w:p>
        </w:tc>
      </w:tr>
      <w:tr w:rsidR="00516367" w:rsidRPr="00516367" w:rsidTr="00516367">
        <w:trPr>
          <w:trHeight w:val="255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b/>
                <w:bCs/>
                <w:color w:val="000000"/>
              </w:rPr>
            </w:pPr>
            <w:r w:rsidRPr="00516367">
              <w:rPr>
                <w:b/>
                <w:bCs/>
                <w:color w:val="000000"/>
              </w:rPr>
              <w:t> 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b/>
                <w:bCs/>
                <w:color w:val="000000"/>
              </w:rPr>
            </w:pPr>
            <w:r w:rsidRPr="00516367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b/>
                <w:bCs/>
                <w:color w:val="000000"/>
              </w:rPr>
            </w:pPr>
            <w:r w:rsidRPr="00516367">
              <w:rPr>
                <w:b/>
                <w:bCs/>
                <w:color w:val="000000"/>
              </w:rPr>
              <w:t>19 599 052,6</w:t>
            </w:r>
          </w:p>
        </w:tc>
      </w:tr>
    </w:tbl>
    <w:p w:rsidR="002A2BBC" w:rsidRPr="00576F5B" w:rsidRDefault="002A2BBC" w:rsidP="002A2BBC">
      <w:pPr>
        <w:jc w:val="right"/>
      </w:pPr>
    </w:p>
    <w:p w:rsidR="00C911DC" w:rsidRDefault="00C911DC" w:rsidP="002A2BBC">
      <w:r>
        <w:t>Председатель</w:t>
      </w:r>
    </w:p>
    <w:p w:rsidR="00C911DC" w:rsidRDefault="002A2BBC" w:rsidP="002A2BBC">
      <w:r>
        <w:t xml:space="preserve">Новокузнецкого </w:t>
      </w:r>
      <w:r w:rsidRPr="00E51B2B">
        <w:t>городского</w:t>
      </w:r>
    </w:p>
    <w:p w:rsidR="00001C29" w:rsidRDefault="002A2BBC" w:rsidP="00E97927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 w:rsidR="00C911DC">
        <w:tab/>
      </w:r>
      <w:r>
        <w:tab/>
      </w:r>
      <w:r>
        <w:tab/>
      </w:r>
      <w:r>
        <w:tab/>
      </w:r>
      <w:r w:rsidR="00EF270C">
        <w:t>О</w:t>
      </w:r>
      <w:r w:rsidR="00EF270C" w:rsidRPr="00632EF8">
        <w:t xml:space="preserve">. </w:t>
      </w:r>
      <w:r w:rsidR="00EF270C">
        <w:t>А</w:t>
      </w:r>
      <w:r w:rsidR="00EF270C" w:rsidRPr="00632EF8">
        <w:t xml:space="preserve">. </w:t>
      </w:r>
      <w:r w:rsidR="00EF270C">
        <w:t>Масюков</w:t>
      </w:r>
      <w:r w:rsidR="00001C29"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302B6E">
        <w:t>7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C801F8" w:rsidRPr="002A2911" w:rsidRDefault="00C801F8" w:rsidP="00C801F8">
      <w:pPr>
        <w:jc w:val="right"/>
      </w:pPr>
      <w:r w:rsidRPr="006074F7">
        <w:t>от</w:t>
      </w:r>
      <w:r w:rsidR="00132FA0">
        <w:t xml:space="preserve"> 25</w:t>
      </w:r>
      <w:r>
        <w:t>.</w:t>
      </w:r>
      <w:r w:rsidRPr="002A2BBC">
        <w:t>12</w:t>
      </w:r>
      <w:r>
        <w:t>.201</w:t>
      </w:r>
      <w:r w:rsidR="00A86336">
        <w:t>8</w:t>
      </w:r>
      <w:r>
        <w:t xml:space="preserve"> г. </w:t>
      </w:r>
      <w:r w:rsidRPr="006074F7">
        <w:t>№</w:t>
      </w:r>
      <w:r w:rsidR="00132FA0">
        <w:t>17/148</w:t>
      </w:r>
    </w:p>
    <w:p w:rsidR="002A2BBC" w:rsidRPr="002A2911" w:rsidRDefault="002A2BBC" w:rsidP="002A2BBC">
      <w:pPr>
        <w:jc w:val="right"/>
      </w:pPr>
    </w:p>
    <w:p w:rsidR="00576F5B" w:rsidRPr="003173D1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  <w:r w:rsidR="002D468F">
        <w:rPr>
          <w:b/>
          <w:sz w:val="20"/>
        </w:rPr>
        <w:t>муниципальных</w:t>
      </w:r>
      <w:r w:rsidRPr="00093DD3">
        <w:rPr>
          <w:b/>
          <w:sz w:val="20"/>
        </w:rPr>
        <w:t xml:space="preserve"> программ </w:t>
      </w:r>
    </w:p>
    <w:p w:rsidR="00576F5B" w:rsidRDefault="000F4D0F" w:rsidP="00576F5B">
      <w:pPr>
        <w:pStyle w:val="a6"/>
        <w:jc w:val="center"/>
        <w:rPr>
          <w:b/>
          <w:sz w:val="20"/>
        </w:rPr>
      </w:pPr>
      <w:r>
        <w:rPr>
          <w:b/>
          <w:sz w:val="20"/>
        </w:rPr>
        <w:t xml:space="preserve">Новокузнецкого городского округа </w:t>
      </w:r>
      <w:r w:rsidR="00576F5B" w:rsidRPr="00093DD3">
        <w:rPr>
          <w:b/>
          <w:sz w:val="20"/>
        </w:rPr>
        <w:t xml:space="preserve">на </w:t>
      </w:r>
      <w:r w:rsidR="00576F5B">
        <w:rPr>
          <w:b/>
          <w:sz w:val="20"/>
        </w:rPr>
        <w:t xml:space="preserve">плановый период </w:t>
      </w:r>
      <w:r w:rsidR="00576F5B" w:rsidRPr="00093DD3">
        <w:rPr>
          <w:b/>
          <w:sz w:val="20"/>
        </w:rPr>
        <w:t>20</w:t>
      </w:r>
      <w:r>
        <w:rPr>
          <w:b/>
          <w:sz w:val="20"/>
        </w:rPr>
        <w:t>20</w:t>
      </w:r>
      <w:r w:rsidR="00576F5B">
        <w:rPr>
          <w:b/>
          <w:sz w:val="20"/>
        </w:rPr>
        <w:t xml:space="preserve"> и 20</w:t>
      </w:r>
      <w:r w:rsidR="00A348B7">
        <w:rPr>
          <w:b/>
          <w:sz w:val="20"/>
        </w:rPr>
        <w:t>2</w:t>
      </w:r>
      <w:r>
        <w:rPr>
          <w:b/>
          <w:sz w:val="20"/>
        </w:rPr>
        <w:t>1</w:t>
      </w:r>
      <w:r w:rsidR="00576F5B" w:rsidRPr="00093DD3">
        <w:rPr>
          <w:b/>
          <w:sz w:val="20"/>
        </w:rPr>
        <w:t xml:space="preserve"> год</w:t>
      </w:r>
      <w:r w:rsidR="00576F5B">
        <w:rPr>
          <w:b/>
          <w:sz w:val="20"/>
        </w:rPr>
        <w:t>ов</w:t>
      </w:r>
    </w:p>
    <w:p w:rsidR="001E5022" w:rsidRPr="001E5022" w:rsidRDefault="001E5022" w:rsidP="001E5022">
      <w:pPr>
        <w:jc w:val="right"/>
      </w:pPr>
      <w:r>
        <w:t>(тыс. руб.)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663"/>
        <w:gridCol w:w="1559"/>
        <w:gridCol w:w="1418"/>
      </w:tblGrid>
      <w:tr w:rsidR="002069E3" w:rsidRPr="0014613E" w:rsidTr="00516367">
        <w:trPr>
          <w:trHeight w:val="510"/>
        </w:trPr>
        <w:tc>
          <w:tcPr>
            <w:tcW w:w="709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6663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069E3" w:rsidRPr="0014613E" w:rsidRDefault="002069E3" w:rsidP="00A8633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20</w:t>
            </w:r>
            <w:r w:rsidRPr="0014613E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2069E3" w:rsidRPr="0014613E" w:rsidRDefault="002069E3" w:rsidP="00A8633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A348B7">
              <w:rPr>
                <w:b/>
                <w:bCs/>
                <w:color w:val="000000"/>
              </w:rPr>
              <w:t>2</w:t>
            </w:r>
            <w:r w:rsidR="00A86336">
              <w:rPr>
                <w:b/>
                <w:bCs/>
                <w:color w:val="000000"/>
              </w:rPr>
              <w:t>1</w:t>
            </w:r>
            <w:r w:rsidRPr="0014613E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516367" w:rsidRPr="00516367" w:rsidTr="00516367">
        <w:trPr>
          <w:trHeight w:val="765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4 404,1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4 404,1</w:t>
            </w:r>
          </w:p>
        </w:tc>
      </w:tr>
      <w:tr w:rsidR="00516367" w:rsidRPr="00516367" w:rsidTr="00516367">
        <w:trPr>
          <w:trHeight w:val="510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2.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62 155,4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62 010,1</w:t>
            </w:r>
          </w:p>
        </w:tc>
      </w:tr>
      <w:tr w:rsidR="00516367" w:rsidRPr="00516367" w:rsidTr="00516367">
        <w:trPr>
          <w:trHeight w:val="510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3.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1 871 508,7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1 871 508,7</w:t>
            </w:r>
          </w:p>
        </w:tc>
      </w:tr>
      <w:tr w:rsidR="00516367" w:rsidRPr="00516367" w:rsidTr="00516367">
        <w:trPr>
          <w:trHeight w:val="510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4.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892 933,3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610 220,6</w:t>
            </w:r>
          </w:p>
        </w:tc>
      </w:tr>
      <w:tr w:rsidR="00516367" w:rsidRPr="00516367" w:rsidTr="00516367">
        <w:trPr>
          <w:trHeight w:val="1020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5.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163 098,5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163 098,5</w:t>
            </w:r>
          </w:p>
        </w:tc>
      </w:tr>
      <w:tr w:rsidR="00516367" w:rsidRPr="00516367" w:rsidTr="00516367">
        <w:trPr>
          <w:trHeight w:val="510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6.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169 359,6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172 504,3</w:t>
            </w:r>
          </w:p>
        </w:tc>
      </w:tr>
      <w:tr w:rsidR="00516367" w:rsidRPr="00516367" w:rsidTr="00516367">
        <w:trPr>
          <w:trHeight w:val="510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7.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495 037,0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495 205,5</w:t>
            </w:r>
          </w:p>
        </w:tc>
      </w:tr>
      <w:tr w:rsidR="00516367" w:rsidRPr="00516367" w:rsidTr="00516367">
        <w:trPr>
          <w:trHeight w:val="765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8.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899 132,9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690 539,5</w:t>
            </w:r>
          </w:p>
        </w:tc>
      </w:tr>
      <w:tr w:rsidR="00516367" w:rsidRPr="00516367" w:rsidTr="00516367">
        <w:trPr>
          <w:trHeight w:val="510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9.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18 655,6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18 655,6</w:t>
            </w:r>
          </w:p>
        </w:tc>
      </w:tr>
      <w:tr w:rsidR="00516367" w:rsidRPr="00516367" w:rsidTr="00516367">
        <w:trPr>
          <w:trHeight w:val="765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10.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76 482,2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76 482,2</w:t>
            </w:r>
          </w:p>
        </w:tc>
      </w:tr>
      <w:tr w:rsidR="00516367" w:rsidRPr="00516367" w:rsidTr="00516367">
        <w:trPr>
          <w:trHeight w:val="510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11.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3 803,0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600,0</w:t>
            </w:r>
          </w:p>
        </w:tc>
      </w:tr>
      <w:tr w:rsidR="00516367" w:rsidRPr="00516367" w:rsidTr="00516367">
        <w:trPr>
          <w:trHeight w:val="510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12.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10 365,6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10 365,6</w:t>
            </w:r>
          </w:p>
        </w:tc>
      </w:tr>
      <w:tr w:rsidR="00516367" w:rsidRPr="00516367" w:rsidTr="00516367">
        <w:trPr>
          <w:trHeight w:val="510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13.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287 175,3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242 114,8</w:t>
            </w:r>
          </w:p>
        </w:tc>
      </w:tr>
      <w:tr w:rsidR="00516367" w:rsidRPr="00516367" w:rsidTr="00516367">
        <w:trPr>
          <w:trHeight w:val="510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14.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8 160 473,9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8 132 523,5</w:t>
            </w:r>
          </w:p>
        </w:tc>
      </w:tr>
      <w:tr w:rsidR="00516367" w:rsidRPr="00516367" w:rsidTr="00516367">
        <w:trPr>
          <w:trHeight w:val="510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15.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305 807,7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306 807,7</w:t>
            </w:r>
          </w:p>
        </w:tc>
      </w:tr>
      <w:tr w:rsidR="00516367" w:rsidRPr="00516367" w:rsidTr="00516367">
        <w:trPr>
          <w:trHeight w:val="510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16.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3 420 654,7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3 441 454,6</w:t>
            </w:r>
          </w:p>
        </w:tc>
      </w:tr>
      <w:tr w:rsidR="00516367" w:rsidRPr="00516367" w:rsidTr="00516367">
        <w:trPr>
          <w:trHeight w:val="510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17.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1 927,0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2 227,0</w:t>
            </w:r>
          </w:p>
        </w:tc>
      </w:tr>
      <w:tr w:rsidR="00516367" w:rsidRPr="00516367" w:rsidTr="00516367">
        <w:trPr>
          <w:trHeight w:val="510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18.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357 794,0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394 818,0</w:t>
            </w:r>
          </w:p>
        </w:tc>
      </w:tr>
      <w:tr w:rsidR="00516367" w:rsidRPr="00516367" w:rsidTr="00516367">
        <w:trPr>
          <w:trHeight w:val="510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19.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11 251,6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11 251,6</w:t>
            </w:r>
          </w:p>
        </w:tc>
      </w:tr>
      <w:tr w:rsidR="00516367" w:rsidRPr="00516367" w:rsidTr="00516367">
        <w:trPr>
          <w:trHeight w:val="765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20.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2018-2022 годы"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61 246,3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52 786,3</w:t>
            </w:r>
          </w:p>
        </w:tc>
      </w:tr>
      <w:tr w:rsidR="00516367" w:rsidRPr="00516367" w:rsidTr="00516367">
        <w:trPr>
          <w:trHeight w:val="510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color w:val="000000"/>
              </w:rPr>
            </w:pPr>
            <w:r w:rsidRPr="00516367">
              <w:rPr>
                <w:color w:val="000000"/>
              </w:rPr>
              <w:t>21.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color w:val="000000"/>
              </w:rPr>
            </w:pPr>
            <w:r w:rsidRPr="00516367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color w:val="000000"/>
              </w:rPr>
            </w:pPr>
            <w:r w:rsidRPr="00516367">
              <w:rPr>
                <w:color w:val="000000"/>
              </w:rPr>
              <w:t>0,0</w:t>
            </w:r>
          </w:p>
        </w:tc>
      </w:tr>
      <w:tr w:rsidR="00516367" w:rsidRPr="00516367" w:rsidTr="00516367">
        <w:trPr>
          <w:trHeight w:val="255"/>
        </w:trPr>
        <w:tc>
          <w:tcPr>
            <w:tcW w:w="70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center"/>
              <w:rPr>
                <w:b/>
                <w:bCs/>
                <w:color w:val="000000"/>
              </w:rPr>
            </w:pPr>
            <w:r w:rsidRPr="00516367">
              <w:rPr>
                <w:b/>
                <w:bCs/>
                <w:color w:val="000000"/>
              </w:rPr>
              <w:t> </w:t>
            </w:r>
          </w:p>
        </w:tc>
        <w:tc>
          <w:tcPr>
            <w:tcW w:w="6663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rPr>
                <w:b/>
                <w:bCs/>
                <w:color w:val="000000"/>
              </w:rPr>
            </w:pPr>
            <w:r w:rsidRPr="00516367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b/>
                <w:bCs/>
                <w:color w:val="000000"/>
              </w:rPr>
            </w:pPr>
            <w:r w:rsidRPr="00516367">
              <w:rPr>
                <w:b/>
                <w:bCs/>
                <w:color w:val="000000"/>
              </w:rPr>
              <w:t>17 273 266,4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6367" w:rsidRPr="00516367" w:rsidRDefault="00516367" w:rsidP="00516367">
            <w:pPr>
              <w:jc w:val="right"/>
              <w:rPr>
                <w:b/>
                <w:bCs/>
                <w:color w:val="000000"/>
              </w:rPr>
            </w:pPr>
            <w:r w:rsidRPr="00516367">
              <w:rPr>
                <w:b/>
                <w:bCs/>
                <w:color w:val="000000"/>
              </w:rPr>
              <w:t>16 759 578,2</w:t>
            </w:r>
          </w:p>
        </w:tc>
      </w:tr>
    </w:tbl>
    <w:p w:rsidR="00A017EA" w:rsidRDefault="00A017EA"/>
    <w:p w:rsidR="002069E3" w:rsidRPr="002A2911" w:rsidRDefault="002069E3" w:rsidP="00AF192C">
      <w:pPr>
        <w:jc w:val="center"/>
      </w:pPr>
    </w:p>
    <w:p w:rsidR="00C801F8" w:rsidRDefault="00C801F8" w:rsidP="002A2BBC">
      <w:r>
        <w:t>Председатель</w:t>
      </w:r>
    </w:p>
    <w:p w:rsidR="00C801F8" w:rsidRDefault="002A2BBC" w:rsidP="000D46BF">
      <w:r>
        <w:t xml:space="preserve">Новокузнецкого </w:t>
      </w:r>
      <w:r w:rsidRPr="00E51B2B">
        <w:t>городского</w:t>
      </w:r>
    </w:p>
    <w:p w:rsidR="002A2BBC" w:rsidRDefault="002A2BBC" w:rsidP="000D46BF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 w:rsidR="00C801F8">
        <w:tab/>
      </w:r>
      <w:r>
        <w:tab/>
      </w:r>
      <w:r>
        <w:tab/>
      </w:r>
      <w:r w:rsidR="00EF270C">
        <w:t>О</w:t>
      </w:r>
      <w:r w:rsidRPr="00632EF8">
        <w:t xml:space="preserve">. </w:t>
      </w:r>
      <w:r w:rsidR="00EF270C">
        <w:t>А</w:t>
      </w:r>
      <w:r w:rsidRPr="00632EF8">
        <w:t xml:space="preserve">. </w:t>
      </w:r>
      <w:r w:rsidR="00EF270C">
        <w:t>Масюков</w:t>
      </w:r>
    </w:p>
    <w:p w:rsidR="002A2BBC" w:rsidRPr="002A2BBC" w:rsidRDefault="002A2BBC"/>
    <w:sectPr w:rsidR="002A2BBC" w:rsidRPr="002A2BBC" w:rsidSect="00A676FD">
      <w:footerReference w:type="default" r:id="rId31"/>
      <w:headerReference w:type="first" r:id="rId32"/>
      <w:pgSz w:w="11906" w:h="16838" w:code="9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181" w:rsidRDefault="00D52181" w:rsidP="009913EE">
      <w:r>
        <w:separator/>
      </w:r>
    </w:p>
  </w:endnote>
  <w:endnote w:type="continuationSeparator" w:id="0">
    <w:p w:rsidR="00D52181" w:rsidRDefault="00D52181" w:rsidP="00991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590878"/>
      <w:docPartObj>
        <w:docPartGallery w:val="Page Numbers (Bottom of Page)"/>
        <w:docPartUnique/>
      </w:docPartObj>
    </w:sdtPr>
    <w:sdtEndPr/>
    <w:sdtContent>
      <w:p w:rsidR="00D52181" w:rsidRDefault="00132FA0">
        <w:pPr>
          <w:pStyle w:val="ac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B280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52181" w:rsidRDefault="00D5218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181" w:rsidRDefault="00D52181" w:rsidP="009913EE">
      <w:r>
        <w:separator/>
      </w:r>
    </w:p>
  </w:footnote>
  <w:footnote w:type="continuationSeparator" w:id="0">
    <w:p w:rsidR="00D52181" w:rsidRDefault="00D52181" w:rsidP="00991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181" w:rsidRPr="00DF4C68" w:rsidRDefault="00D52181" w:rsidP="00DF4C68">
    <w:pPr>
      <w:pStyle w:val="a8"/>
      <w:jc w:val="right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300D4"/>
    <w:multiLevelType w:val="hybridMultilevel"/>
    <w:tmpl w:val="FA649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" w15:restartNumberingAfterBreak="0">
    <w:nsid w:val="02BC11A0"/>
    <w:multiLevelType w:val="hybridMultilevel"/>
    <w:tmpl w:val="85A0B1C8"/>
    <w:lvl w:ilvl="0" w:tplc="69A2E34C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E574C87"/>
    <w:multiLevelType w:val="hybridMultilevel"/>
    <w:tmpl w:val="3466A6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770F62"/>
    <w:multiLevelType w:val="hybridMultilevel"/>
    <w:tmpl w:val="BA6077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15C96"/>
    <w:multiLevelType w:val="hybridMultilevel"/>
    <w:tmpl w:val="8062C9C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14950D0"/>
    <w:multiLevelType w:val="multilevel"/>
    <w:tmpl w:val="8C68FD9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1D8529B3"/>
    <w:multiLevelType w:val="hybridMultilevel"/>
    <w:tmpl w:val="5C9EAC14"/>
    <w:lvl w:ilvl="0" w:tplc="A7B8C48A">
      <w:start w:val="3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73B2F5B"/>
    <w:multiLevelType w:val="hybridMultilevel"/>
    <w:tmpl w:val="078E2BCE"/>
    <w:lvl w:ilvl="0" w:tplc="0BB8E12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265EEB"/>
    <w:multiLevelType w:val="hybridMultilevel"/>
    <w:tmpl w:val="F66AE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3" w15:restartNumberingAfterBreak="0">
    <w:nsid w:val="63CA7AF7"/>
    <w:multiLevelType w:val="hybridMultilevel"/>
    <w:tmpl w:val="31283448"/>
    <w:lvl w:ilvl="0" w:tplc="42784FE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E27BCE"/>
    <w:multiLevelType w:val="hybridMultilevel"/>
    <w:tmpl w:val="BA9A4A22"/>
    <w:lvl w:ilvl="0" w:tplc="42784FEA">
      <w:start w:val="1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1"/>
  </w:num>
  <w:num w:numId="2">
    <w:abstractNumId w:val="15"/>
  </w:num>
  <w:num w:numId="3">
    <w:abstractNumId w:val="16"/>
  </w:num>
  <w:num w:numId="4">
    <w:abstractNumId w:val="8"/>
  </w:num>
  <w:num w:numId="5">
    <w:abstractNumId w:val="10"/>
  </w:num>
  <w:num w:numId="6">
    <w:abstractNumId w:val="12"/>
  </w:num>
  <w:num w:numId="7">
    <w:abstractNumId w:val="2"/>
  </w:num>
  <w:num w:numId="8">
    <w:abstractNumId w:val="7"/>
  </w:num>
  <w:num w:numId="9">
    <w:abstractNumId w:val="6"/>
  </w:num>
  <w:num w:numId="10">
    <w:abstractNumId w:val="9"/>
  </w:num>
  <w:num w:numId="11">
    <w:abstractNumId w:val="5"/>
  </w:num>
  <w:num w:numId="12">
    <w:abstractNumId w:val="4"/>
  </w:num>
  <w:num w:numId="13">
    <w:abstractNumId w:val="0"/>
  </w:num>
  <w:num w:numId="14">
    <w:abstractNumId w:val="13"/>
  </w:num>
  <w:num w:numId="15">
    <w:abstractNumId w:val="3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BE0"/>
    <w:rsid w:val="00000114"/>
    <w:rsid w:val="00001C29"/>
    <w:rsid w:val="00007335"/>
    <w:rsid w:val="00017A53"/>
    <w:rsid w:val="0002162D"/>
    <w:rsid w:val="00023012"/>
    <w:rsid w:val="00024A99"/>
    <w:rsid w:val="00025C57"/>
    <w:rsid w:val="00026E20"/>
    <w:rsid w:val="000303D8"/>
    <w:rsid w:val="00034D8C"/>
    <w:rsid w:val="0003687A"/>
    <w:rsid w:val="000452AD"/>
    <w:rsid w:val="00045533"/>
    <w:rsid w:val="000466C6"/>
    <w:rsid w:val="00050D2A"/>
    <w:rsid w:val="00051CF7"/>
    <w:rsid w:val="000524A8"/>
    <w:rsid w:val="00054BAC"/>
    <w:rsid w:val="0005566D"/>
    <w:rsid w:val="00060EC9"/>
    <w:rsid w:val="00064882"/>
    <w:rsid w:val="00064FED"/>
    <w:rsid w:val="00067389"/>
    <w:rsid w:val="00067C6A"/>
    <w:rsid w:val="000705B3"/>
    <w:rsid w:val="0007333A"/>
    <w:rsid w:val="00074AE9"/>
    <w:rsid w:val="00077C49"/>
    <w:rsid w:val="00084D7C"/>
    <w:rsid w:val="00084DD8"/>
    <w:rsid w:val="00090F6E"/>
    <w:rsid w:val="00094268"/>
    <w:rsid w:val="000951FE"/>
    <w:rsid w:val="00095208"/>
    <w:rsid w:val="00097312"/>
    <w:rsid w:val="000A0092"/>
    <w:rsid w:val="000A2873"/>
    <w:rsid w:val="000A4EFC"/>
    <w:rsid w:val="000D05E8"/>
    <w:rsid w:val="000D1750"/>
    <w:rsid w:val="000D46BF"/>
    <w:rsid w:val="000D565E"/>
    <w:rsid w:val="000D6528"/>
    <w:rsid w:val="000D6DED"/>
    <w:rsid w:val="000E2EB1"/>
    <w:rsid w:val="000E442A"/>
    <w:rsid w:val="000E4692"/>
    <w:rsid w:val="000E4D8D"/>
    <w:rsid w:val="000E6AC2"/>
    <w:rsid w:val="000F0370"/>
    <w:rsid w:val="000F1635"/>
    <w:rsid w:val="000F23CC"/>
    <w:rsid w:val="000F4393"/>
    <w:rsid w:val="000F4D0F"/>
    <w:rsid w:val="000F5384"/>
    <w:rsid w:val="000F5B80"/>
    <w:rsid w:val="00100A9B"/>
    <w:rsid w:val="00101121"/>
    <w:rsid w:val="0010239D"/>
    <w:rsid w:val="00102BDA"/>
    <w:rsid w:val="00103A87"/>
    <w:rsid w:val="0010660F"/>
    <w:rsid w:val="00107534"/>
    <w:rsid w:val="00111F63"/>
    <w:rsid w:val="00113023"/>
    <w:rsid w:val="001132D0"/>
    <w:rsid w:val="00120AFE"/>
    <w:rsid w:val="00124A08"/>
    <w:rsid w:val="00132EC1"/>
    <w:rsid w:val="00132FA0"/>
    <w:rsid w:val="00133E4A"/>
    <w:rsid w:val="00135175"/>
    <w:rsid w:val="00140FC0"/>
    <w:rsid w:val="001411B8"/>
    <w:rsid w:val="00141518"/>
    <w:rsid w:val="001436F9"/>
    <w:rsid w:val="00144042"/>
    <w:rsid w:val="0014613E"/>
    <w:rsid w:val="00147E15"/>
    <w:rsid w:val="00153443"/>
    <w:rsid w:val="00154964"/>
    <w:rsid w:val="001616A5"/>
    <w:rsid w:val="00162774"/>
    <w:rsid w:val="00164DDB"/>
    <w:rsid w:val="00167952"/>
    <w:rsid w:val="00167D62"/>
    <w:rsid w:val="0017013B"/>
    <w:rsid w:val="00173B1C"/>
    <w:rsid w:val="00174AEE"/>
    <w:rsid w:val="00181D4D"/>
    <w:rsid w:val="001867B1"/>
    <w:rsid w:val="0019106D"/>
    <w:rsid w:val="00192640"/>
    <w:rsid w:val="0019360F"/>
    <w:rsid w:val="001955E3"/>
    <w:rsid w:val="001A6173"/>
    <w:rsid w:val="001B3D57"/>
    <w:rsid w:val="001B413D"/>
    <w:rsid w:val="001B5F71"/>
    <w:rsid w:val="001B5FAF"/>
    <w:rsid w:val="001B65D5"/>
    <w:rsid w:val="001B6827"/>
    <w:rsid w:val="001C0DFE"/>
    <w:rsid w:val="001C2DB1"/>
    <w:rsid w:val="001D5655"/>
    <w:rsid w:val="001D6B70"/>
    <w:rsid w:val="001E268D"/>
    <w:rsid w:val="001E5022"/>
    <w:rsid w:val="001E776D"/>
    <w:rsid w:val="001F1799"/>
    <w:rsid w:val="001F7596"/>
    <w:rsid w:val="00203232"/>
    <w:rsid w:val="002069E3"/>
    <w:rsid w:val="0020777D"/>
    <w:rsid w:val="00214A56"/>
    <w:rsid w:val="00214A95"/>
    <w:rsid w:val="002155CB"/>
    <w:rsid w:val="00215722"/>
    <w:rsid w:val="0022274B"/>
    <w:rsid w:val="00227B8B"/>
    <w:rsid w:val="00227FA5"/>
    <w:rsid w:val="002351E6"/>
    <w:rsid w:val="00235D19"/>
    <w:rsid w:val="00240CBF"/>
    <w:rsid w:val="00240D07"/>
    <w:rsid w:val="00244117"/>
    <w:rsid w:val="002525A4"/>
    <w:rsid w:val="00254781"/>
    <w:rsid w:val="002600A8"/>
    <w:rsid w:val="00261106"/>
    <w:rsid w:val="00264934"/>
    <w:rsid w:val="0026515C"/>
    <w:rsid w:val="00267162"/>
    <w:rsid w:val="00270106"/>
    <w:rsid w:val="0027070E"/>
    <w:rsid w:val="00273535"/>
    <w:rsid w:val="00274FDB"/>
    <w:rsid w:val="00284A5E"/>
    <w:rsid w:val="002940CD"/>
    <w:rsid w:val="002952F9"/>
    <w:rsid w:val="002A2911"/>
    <w:rsid w:val="002A2BBC"/>
    <w:rsid w:val="002A443F"/>
    <w:rsid w:val="002A737A"/>
    <w:rsid w:val="002B3A2D"/>
    <w:rsid w:val="002B60FB"/>
    <w:rsid w:val="002C10B5"/>
    <w:rsid w:val="002C19AE"/>
    <w:rsid w:val="002C3EB9"/>
    <w:rsid w:val="002C5BA6"/>
    <w:rsid w:val="002C6018"/>
    <w:rsid w:val="002D24EB"/>
    <w:rsid w:val="002D468F"/>
    <w:rsid w:val="002E3927"/>
    <w:rsid w:val="002F687C"/>
    <w:rsid w:val="00302B6E"/>
    <w:rsid w:val="00302C25"/>
    <w:rsid w:val="00303CCE"/>
    <w:rsid w:val="00307CBB"/>
    <w:rsid w:val="00310253"/>
    <w:rsid w:val="00313658"/>
    <w:rsid w:val="00314242"/>
    <w:rsid w:val="0031628F"/>
    <w:rsid w:val="003317A4"/>
    <w:rsid w:val="00333C92"/>
    <w:rsid w:val="00334103"/>
    <w:rsid w:val="00334E2A"/>
    <w:rsid w:val="00335CAF"/>
    <w:rsid w:val="00337440"/>
    <w:rsid w:val="003416BC"/>
    <w:rsid w:val="003452DE"/>
    <w:rsid w:val="00350666"/>
    <w:rsid w:val="003514D5"/>
    <w:rsid w:val="003522EE"/>
    <w:rsid w:val="003661CE"/>
    <w:rsid w:val="00370119"/>
    <w:rsid w:val="00377B16"/>
    <w:rsid w:val="00380DA7"/>
    <w:rsid w:val="003843A7"/>
    <w:rsid w:val="00385F85"/>
    <w:rsid w:val="003877C2"/>
    <w:rsid w:val="00390FCA"/>
    <w:rsid w:val="003B245B"/>
    <w:rsid w:val="003B2F9F"/>
    <w:rsid w:val="003B60C9"/>
    <w:rsid w:val="003C07A5"/>
    <w:rsid w:val="003C3A39"/>
    <w:rsid w:val="003C7F36"/>
    <w:rsid w:val="003F037F"/>
    <w:rsid w:val="003F29B6"/>
    <w:rsid w:val="003F4005"/>
    <w:rsid w:val="003F4009"/>
    <w:rsid w:val="003F6F3E"/>
    <w:rsid w:val="0040043B"/>
    <w:rsid w:val="004007F1"/>
    <w:rsid w:val="00400EFB"/>
    <w:rsid w:val="00403FB3"/>
    <w:rsid w:val="00404D6F"/>
    <w:rsid w:val="00414B07"/>
    <w:rsid w:val="00414D9C"/>
    <w:rsid w:val="004227A0"/>
    <w:rsid w:val="00422E6A"/>
    <w:rsid w:val="004249AE"/>
    <w:rsid w:val="00425273"/>
    <w:rsid w:val="00425DC7"/>
    <w:rsid w:val="004303FB"/>
    <w:rsid w:val="004308EC"/>
    <w:rsid w:val="00433E11"/>
    <w:rsid w:val="00447B21"/>
    <w:rsid w:val="00450B7D"/>
    <w:rsid w:val="004536AF"/>
    <w:rsid w:val="00453AAA"/>
    <w:rsid w:val="00455C11"/>
    <w:rsid w:val="00456BD9"/>
    <w:rsid w:val="00480DD6"/>
    <w:rsid w:val="0048599C"/>
    <w:rsid w:val="00487FBA"/>
    <w:rsid w:val="0049043F"/>
    <w:rsid w:val="004910A9"/>
    <w:rsid w:val="00492596"/>
    <w:rsid w:val="00493509"/>
    <w:rsid w:val="004944A3"/>
    <w:rsid w:val="00494F97"/>
    <w:rsid w:val="004A1B2F"/>
    <w:rsid w:val="004A768C"/>
    <w:rsid w:val="004B08B7"/>
    <w:rsid w:val="004B096A"/>
    <w:rsid w:val="004B2A11"/>
    <w:rsid w:val="004C70CE"/>
    <w:rsid w:val="004E6F6A"/>
    <w:rsid w:val="004F0D30"/>
    <w:rsid w:val="004F0F76"/>
    <w:rsid w:val="004F10CC"/>
    <w:rsid w:val="004F2546"/>
    <w:rsid w:val="004F32B2"/>
    <w:rsid w:val="004F71E3"/>
    <w:rsid w:val="004F7426"/>
    <w:rsid w:val="00505FB8"/>
    <w:rsid w:val="005073FA"/>
    <w:rsid w:val="00511148"/>
    <w:rsid w:val="00512948"/>
    <w:rsid w:val="005156A4"/>
    <w:rsid w:val="00516367"/>
    <w:rsid w:val="0052536A"/>
    <w:rsid w:val="00526695"/>
    <w:rsid w:val="0053231A"/>
    <w:rsid w:val="00532AB7"/>
    <w:rsid w:val="005403C0"/>
    <w:rsid w:val="005407B8"/>
    <w:rsid w:val="00544045"/>
    <w:rsid w:val="00546675"/>
    <w:rsid w:val="005506A1"/>
    <w:rsid w:val="00551497"/>
    <w:rsid w:val="00554A85"/>
    <w:rsid w:val="00557BF5"/>
    <w:rsid w:val="00561F86"/>
    <w:rsid w:val="00562A33"/>
    <w:rsid w:val="00563376"/>
    <w:rsid w:val="0056403E"/>
    <w:rsid w:val="00564B5C"/>
    <w:rsid w:val="00565FCE"/>
    <w:rsid w:val="0056701F"/>
    <w:rsid w:val="005677B9"/>
    <w:rsid w:val="00575AB1"/>
    <w:rsid w:val="00576DAD"/>
    <w:rsid w:val="00576F5B"/>
    <w:rsid w:val="0058017A"/>
    <w:rsid w:val="00581527"/>
    <w:rsid w:val="005819C2"/>
    <w:rsid w:val="00582E93"/>
    <w:rsid w:val="00583BFF"/>
    <w:rsid w:val="00584BD6"/>
    <w:rsid w:val="00587238"/>
    <w:rsid w:val="0059475B"/>
    <w:rsid w:val="0059543E"/>
    <w:rsid w:val="005A0360"/>
    <w:rsid w:val="005A058B"/>
    <w:rsid w:val="005A2D4A"/>
    <w:rsid w:val="005A2DD9"/>
    <w:rsid w:val="005A5526"/>
    <w:rsid w:val="005B2989"/>
    <w:rsid w:val="005B2FAD"/>
    <w:rsid w:val="005B421B"/>
    <w:rsid w:val="005B7C40"/>
    <w:rsid w:val="005C1358"/>
    <w:rsid w:val="005C1C88"/>
    <w:rsid w:val="005C35B3"/>
    <w:rsid w:val="005C42BC"/>
    <w:rsid w:val="005D5ED2"/>
    <w:rsid w:val="005E03D0"/>
    <w:rsid w:val="005E42E1"/>
    <w:rsid w:val="005F0966"/>
    <w:rsid w:val="005F3B5E"/>
    <w:rsid w:val="005F5E46"/>
    <w:rsid w:val="005F5FA9"/>
    <w:rsid w:val="005F723E"/>
    <w:rsid w:val="00600A98"/>
    <w:rsid w:val="00602D7C"/>
    <w:rsid w:val="00606151"/>
    <w:rsid w:val="006067FF"/>
    <w:rsid w:val="00613942"/>
    <w:rsid w:val="006178F0"/>
    <w:rsid w:val="00621335"/>
    <w:rsid w:val="00623477"/>
    <w:rsid w:val="0062715F"/>
    <w:rsid w:val="006307EE"/>
    <w:rsid w:val="00630B5B"/>
    <w:rsid w:val="0063505C"/>
    <w:rsid w:val="006371CD"/>
    <w:rsid w:val="00637879"/>
    <w:rsid w:val="0064044D"/>
    <w:rsid w:val="00644106"/>
    <w:rsid w:val="0064500A"/>
    <w:rsid w:val="00645024"/>
    <w:rsid w:val="00645A98"/>
    <w:rsid w:val="00645CC1"/>
    <w:rsid w:val="00651D56"/>
    <w:rsid w:val="0065459C"/>
    <w:rsid w:val="0065591D"/>
    <w:rsid w:val="00656B3B"/>
    <w:rsid w:val="00661459"/>
    <w:rsid w:val="006632F2"/>
    <w:rsid w:val="00666FFB"/>
    <w:rsid w:val="006679CF"/>
    <w:rsid w:val="00673F97"/>
    <w:rsid w:val="006807FF"/>
    <w:rsid w:val="0068341C"/>
    <w:rsid w:val="00697CDC"/>
    <w:rsid w:val="006A0040"/>
    <w:rsid w:val="006A1B22"/>
    <w:rsid w:val="006A541E"/>
    <w:rsid w:val="006A5C96"/>
    <w:rsid w:val="006B366D"/>
    <w:rsid w:val="006B557C"/>
    <w:rsid w:val="006C7C19"/>
    <w:rsid w:val="006D4B71"/>
    <w:rsid w:val="006D6340"/>
    <w:rsid w:val="006F2146"/>
    <w:rsid w:val="006F358A"/>
    <w:rsid w:val="006F3FAE"/>
    <w:rsid w:val="006F57EE"/>
    <w:rsid w:val="00701C85"/>
    <w:rsid w:val="00704163"/>
    <w:rsid w:val="007057A9"/>
    <w:rsid w:val="00711321"/>
    <w:rsid w:val="00711693"/>
    <w:rsid w:val="00711CDB"/>
    <w:rsid w:val="0071467D"/>
    <w:rsid w:val="00714817"/>
    <w:rsid w:val="00717ED4"/>
    <w:rsid w:val="007256C0"/>
    <w:rsid w:val="00730BE0"/>
    <w:rsid w:val="00733FC0"/>
    <w:rsid w:val="00734286"/>
    <w:rsid w:val="00734F69"/>
    <w:rsid w:val="00736010"/>
    <w:rsid w:val="007377C7"/>
    <w:rsid w:val="00741DE7"/>
    <w:rsid w:val="0074580C"/>
    <w:rsid w:val="00747054"/>
    <w:rsid w:val="00750723"/>
    <w:rsid w:val="00751A36"/>
    <w:rsid w:val="00751B62"/>
    <w:rsid w:val="00752A92"/>
    <w:rsid w:val="00753260"/>
    <w:rsid w:val="007606A0"/>
    <w:rsid w:val="00764ED3"/>
    <w:rsid w:val="00766BC9"/>
    <w:rsid w:val="007674F1"/>
    <w:rsid w:val="00767E35"/>
    <w:rsid w:val="0077408C"/>
    <w:rsid w:val="00774705"/>
    <w:rsid w:val="007822FF"/>
    <w:rsid w:val="00784D64"/>
    <w:rsid w:val="00787671"/>
    <w:rsid w:val="00790318"/>
    <w:rsid w:val="007911BA"/>
    <w:rsid w:val="007A2ADE"/>
    <w:rsid w:val="007B280A"/>
    <w:rsid w:val="007B350F"/>
    <w:rsid w:val="007B4190"/>
    <w:rsid w:val="007C21FB"/>
    <w:rsid w:val="007C2213"/>
    <w:rsid w:val="007C402D"/>
    <w:rsid w:val="007D36D6"/>
    <w:rsid w:val="007D4675"/>
    <w:rsid w:val="007D55FD"/>
    <w:rsid w:val="007E21C6"/>
    <w:rsid w:val="007E44D4"/>
    <w:rsid w:val="007E58EB"/>
    <w:rsid w:val="007E5FCC"/>
    <w:rsid w:val="007E678E"/>
    <w:rsid w:val="007F2BCA"/>
    <w:rsid w:val="007F30C8"/>
    <w:rsid w:val="007F32B0"/>
    <w:rsid w:val="007F3EBB"/>
    <w:rsid w:val="007F408B"/>
    <w:rsid w:val="007F5807"/>
    <w:rsid w:val="007F65A1"/>
    <w:rsid w:val="007F67D7"/>
    <w:rsid w:val="007F6A86"/>
    <w:rsid w:val="007F7789"/>
    <w:rsid w:val="007F7F3D"/>
    <w:rsid w:val="0080327F"/>
    <w:rsid w:val="00803935"/>
    <w:rsid w:val="00804F57"/>
    <w:rsid w:val="00805D89"/>
    <w:rsid w:val="00806561"/>
    <w:rsid w:val="00807A32"/>
    <w:rsid w:val="008174E8"/>
    <w:rsid w:val="008231AE"/>
    <w:rsid w:val="0082411F"/>
    <w:rsid w:val="00825366"/>
    <w:rsid w:val="008263A0"/>
    <w:rsid w:val="00827841"/>
    <w:rsid w:val="00827F41"/>
    <w:rsid w:val="00834E84"/>
    <w:rsid w:val="00835436"/>
    <w:rsid w:val="00836097"/>
    <w:rsid w:val="00837668"/>
    <w:rsid w:val="00840891"/>
    <w:rsid w:val="0084129E"/>
    <w:rsid w:val="008417EE"/>
    <w:rsid w:val="00843AD5"/>
    <w:rsid w:val="00845449"/>
    <w:rsid w:val="008507DE"/>
    <w:rsid w:val="00853381"/>
    <w:rsid w:val="00856649"/>
    <w:rsid w:val="00856E71"/>
    <w:rsid w:val="00860A7D"/>
    <w:rsid w:val="00860D2D"/>
    <w:rsid w:val="00861966"/>
    <w:rsid w:val="008642A0"/>
    <w:rsid w:val="00867CC5"/>
    <w:rsid w:val="0087016F"/>
    <w:rsid w:val="00870ABD"/>
    <w:rsid w:val="0087264B"/>
    <w:rsid w:val="00883023"/>
    <w:rsid w:val="0089168B"/>
    <w:rsid w:val="00892BA5"/>
    <w:rsid w:val="0089628D"/>
    <w:rsid w:val="008971EC"/>
    <w:rsid w:val="00897913"/>
    <w:rsid w:val="00897A68"/>
    <w:rsid w:val="00897E28"/>
    <w:rsid w:val="008A0782"/>
    <w:rsid w:val="008A26FA"/>
    <w:rsid w:val="008A4F03"/>
    <w:rsid w:val="008A6DF1"/>
    <w:rsid w:val="008B13B7"/>
    <w:rsid w:val="008B39CC"/>
    <w:rsid w:val="008C2067"/>
    <w:rsid w:val="008C5DCC"/>
    <w:rsid w:val="008D24FF"/>
    <w:rsid w:val="008D4469"/>
    <w:rsid w:val="008E23B2"/>
    <w:rsid w:val="008E575B"/>
    <w:rsid w:val="008F5112"/>
    <w:rsid w:val="008F61B2"/>
    <w:rsid w:val="00903AED"/>
    <w:rsid w:val="0090558E"/>
    <w:rsid w:val="009058CF"/>
    <w:rsid w:val="00913D92"/>
    <w:rsid w:val="00914703"/>
    <w:rsid w:val="00914CDE"/>
    <w:rsid w:val="009206C9"/>
    <w:rsid w:val="0092224E"/>
    <w:rsid w:val="00926BAA"/>
    <w:rsid w:val="009311F7"/>
    <w:rsid w:val="00931FA4"/>
    <w:rsid w:val="00935B5B"/>
    <w:rsid w:val="0093664B"/>
    <w:rsid w:val="009402F2"/>
    <w:rsid w:val="009410D9"/>
    <w:rsid w:val="0094181D"/>
    <w:rsid w:val="009478A4"/>
    <w:rsid w:val="0095487B"/>
    <w:rsid w:val="00961388"/>
    <w:rsid w:val="00961787"/>
    <w:rsid w:val="00961C5B"/>
    <w:rsid w:val="00974DF9"/>
    <w:rsid w:val="009913EE"/>
    <w:rsid w:val="00993FC8"/>
    <w:rsid w:val="00997B7C"/>
    <w:rsid w:val="009A0679"/>
    <w:rsid w:val="009A18DD"/>
    <w:rsid w:val="009A1DFF"/>
    <w:rsid w:val="009A2793"/>
    <w:rsid w:val="009A37D6"/>
    <w:rsid w:val="009A6ABE"/>
    <w:rsid w:val="009B3F26"/>
    <w:rsid w:val="009B520F"/>
    <w:rsid w:val="009C10A1"/>
    <w:rsid w:val="009C11E9"/>
    <w:rsid w:val="009C2685"/>
    <w:rsid w:val="009C3F05"/>
    <w:rsid w:val="009D0959"/>
    <w:rsid w:val="009D4FCB"/>
    <w:rsid w:val="009D6714"/>
    <w:rsid w:val="009D720C"/>
    <w:rsid w:val="009D7486"/>
    <w:rsid w:val="009E17EE"/>
    <w:rsid w:val="009E6FC2"/>
    <w:rsid w:val="009F063E"/>
    <w:rsid w:val="009F1067"/>
    <w:rsid w:val="009F435C"/>
    <w:rsid w:val="00A017EA"/>
    <w:rsid w:val="00A027B4"/>
    <w:rsid w:val="00A11D92"/>
    <w:rsid w:val="00A22939"/>
    <w:rsid w:val="00A23F9E"/>
    <w:rsid w:val="00A26717"/>
    <w:rsid w:val="00A276D5"/>
    <w:rsid w:val="00A31EAE"/>
    <w:rsid w:val="00A348B7"/>
    <w:rsid w:val="00A36621"/>
    <w:rsid w:val="00A40D9E"/>
    <w:rsid w:val="00A4712E"/>
    <w:rsid w:val="00A477A4"/>
    <w:rsid w:val="00A47DDA"/>
    <w:rsid w:val="00A505F4"/>
    <w:rsid w:val="00A56EA6"/>
    <w:rsid w:val="00A57816"/>
    <w:rsid w:val="00A57BA0"/>
    <w:rsid w:val="00A60FB5"/>
    <w:rsid w:val="00A652B8"/>
    <w:rsid w:val="00A676FD"/>
    <w:rsid w:val="00A723E1"/>
    <w:rsid w:val="00A77627"/>
    <w:rsid w:val="00A805EE"/>
    <w:rsid w:val="00A82382"/>
    <w:rsid w:val="00A823C6"/>
    <w:rsid w:val="00A82696"/>
    <w:rsid w:val="00A82D07"/>
    <w:rsid w:val="00A86336"/>
    <w:rsid w:val="00A911A1"/>
    <w:rsid w:val="00A97911"/>
    <w:rsid w:val="00AA06CF"/>
    <w:rsid w:val="00AA38BF"/>
    <w:rsid w:val="00AA3F78"/>
    <w:rsid w:val="00AA4633"/>
    <w:rsid w:val="00AA63DA"/>
    <w:rsid w:val="00AB2457"/>
    <w:rsid w:val="00AB327C"/>
    <w:rsid w:val="00AB51F3"/>
    <w:rsid w:val="00AB6D47"/>
    <w:rsid w:val="00AC0AA9"/>
    <w:rsid w:val="00AC1059"/>
    <w:rsid w:val="00AC1E58"/>
    <w:rsid w:val="00AC2040"/>
    <w:rsid w:val="00AC3506"/>
    <w:rsid w:val="00AD1477"/>
    <w:rsid w:val="00AD3118"/>
    <w:rsid w:val="00AD79BF"/>
    <w:rsid w:val="00AE2077"/>
    <w:rsid w:val="00AE3751"/>
    <w:rsid w:val="00AE5DE7"/>
    <w:rsid w:val="00AF0012"/>
    <w:rsid w:val="00AF192C"/>
    <w:rsid w:val="00AF50CA"/>
    <w:rsid w:val="00B11098"/>
    <w:rsid w:val="00B110F1"/>
    <w:rsid w:val="00B130B7"/>
    <w:rsid w:val="00B2046B"/>
    <w:rsid w:val="00B27AE6"/>
    <w:rsid w:val="00B4062B"/>
    <w:rsid w:val="00B40D11"/>
    <w:rsid w:val="00B41221"/>
    <w:rsid w:val="00B51414"/>
    <w:rsid w:val="00B51AEE"/>
    <w:rsid w:val="00B5393F"/>
    <w:rsid w:val="00B616D1"/>
    <w:rsid w:val="00B616F4"/>
    <w:rsid w:val="00B62C0C"/>
    <w:rsid w:val="00B72CFB"/>
    <w:rsid w:val="00B82E97"/>
    <w:rsid w:val="00B83A84"/>
    <w:rsid w:val="00B8672C"/>
    <w:rsid w:val="00B909BD"/>
    <w:rsid w:val="00B9444F"/>
    <w:rsid w:val="00B950CB"/>
    <w:rsid w:val="00B95638"/>
    <w:rsid w:val="00B96BDD"/>
    <w:rsid w:val="00B97AF0"/>
    <w:rsid w:val="00BA00B3"/>
    <w:rsid w:val="00BA06A4"/>
    <w:rsid w:val="00BA1B0C"/>
    <w:rsid w:val="00BA504F"/>
    <w:rsid w:val="00BA593E"/>
    <w:rsid w:val="00BA5E2C"/>
    <w:rsid w:val="00BA71C7"/>
    <w:rsid w:val="00BB0001"/>
    <w:rsid w:val="00BB0834"/>
    <w:rsid w:val="00BB1D7E"/>
    <w:rsid w:val="00BB3F9F"/>
    <w:rsid w:val="00BC4C3C"/>
    <w:rsid w:val="00BC5A73"/>
    <w:rsid w:val="00BD2693"/>
    <w:rsid w:val="00BD682B"/>
    <w:rsid w:val="00BE42D1"/>
    <w:rsid w:val="00BE4E05"/>
    <w:rsid w:val="00BF07CB"/>
    <w:rsid w:val="00BF179C"/>
    <w:rsid w:val="00BF63C9"/>
    <w:rsid w:val="00C00B2B"/>
    <w:rsid w:val="00C035CD"/>
    <w:rsid w:val="00C038A0"/>
    <w:rsid w:val="00C10990"/>
    <w:rsid w:val="00C1289E"/>
    <w:rsid w:val="00C15D12"/>
    <w:rsid w:val="00C174D1"/>
    <w:rsid w:val="00C17AF6"/>
    <w:rsid w:val="00C25F0B"/>
    <w:rsid w:val="00C26831"/>
    <w:rsid w:val="00C33694"/>
    <w:rsid w:val="00C34EA1"/>
    <w:rsid w:val="00C373A8"/>
    <w:rsid w:val="00C37F86"/>
    <w:rsid w:val="00C4133B"/>
    <w:rsid w:val="00C43A24"/>
    <w:rsid w:val="00C47D32"/>
    <w:rsid w:val="00C50222"/>
    <w:rsid w:val="00C50BA5"/>
    <w:rsid w:val="00C50FEB"/>
    <w:rsid w:val="00C552AB"/>
    <w:rsid w:val="00C55842"/>
    <w:rsid w:val="00C57478"/>
    <w:rsid w:val="00C63CC0"/>
    <w:rsid w:val="00C6532D"/>
    <w:rsid w:val="00C67EAC"/>
    <w:rsid w:val="00C707BC"/>
    <w:rsid w:val="00C718A9"/>
    <w:rsid w:val="00C72DC2"/>
    <w:rsid w:val="00C73567"/>
    <w:rsid w:val="00C756FD"/>
    <w:rsid w:val="00C801F8"/>
    <w:rsid w:val="00C82F19"/>
    <w:rsid w:val="00C86F2E"/>
    <w:rsid w:val="00C90F3E"/>
    <w:rsid w:val="00C911DC"/>
    <w:rsid w:val="00C930C5"/>
    <w:rsid w:val="00C94658"/>
    <w:rsid w:val="00CA3241"/>
    <w:rsid w:val="00CA3E51"/>
    <w:rsid w:val="00CA54B8"/>
    <w:rsid w:val="00CA5D7F"/>
    <w:rsid w:val="00CA69E2"/>
    <w:rsid w:val="00CB293C"/>
    <w:rsid w:val="00CC01C2"/>
    <w:rsid w:val="00CC0BA0"/>
    <w:rsid w:val="00CD00AC"/>
    <w:rsid w:val="00CD1AE7"/>
    <w:rsid w:val="00CD5A9C"/>
    <w:rsid w:val="00CD6665"/>
    <w:rsid w:val="00CE1666"/>
    <w:rsid w:val="00CE2011"/>
    <w:rsid w:val="00CE6011"/>
    <w:rsid w:val="00CF17EF"/>
    <w:rsid w:val="00CF3801"/>
    <w:rsid w:val="00CF4EE8"/>
    <w:rsid w:val="00CF5BCF"/>
    <w:rsid w:val="00D02081"/>
    <w:rsid w:val="00D1270D"/>
    <w:rsid w:val="00D134DE"/>
    <w:rsid w:val="00D13FB0"/>
    <w:rsid w:val="00D14630"/>
    <w:rsid w:val="00D2328A"/>
    <w:rsid w:val="00D24502"/>
    <w:rsid w:val="00D25136"/>
    <w:rsid w:val="00D25AB6"/>
    <w:rsid w:val="00D2673C"/>
    <w:rsid w:val="00D30398"/>
    <w:rsid w:val="00D30D99"/>
    <w:rsid w:val="00D32069"/>
    <w:rsid w:val="00D365F5"/>
    <w:rsid w:val="00D36B0B"/>
    <w:rsid w:val="00D378AE"/>
    <w:rsid w:val="00D40C2E"/>
    <w:rsid w:val="00D452BE"/>
    <w:rsid w:val="00D512FA"/>
    <w:rsid w:val="00D52181"/>
    <w:rsid w:val="00D61199"/>
    <w:rsid w:val="00D61EFE"/>
    <w:rsid w:val="00D63EBD"/>
    <w:rsid w:val="00D65F89"/>
    <w:rsid w:val="00D70094"/>
    <w:rsid w:val="00D76293"/>
    <w:rsid w:val="00D81DCA"/>
    <w:rsid w:val="00D82FAD"/>
    <w:rsid w:val="00D934B8"/>
    <w:rsid w:val="00DA2885"/>
    <w:rsid w:val="00DA61D2"/>
    <w:rsid w:val="00DB310E"/>
    <w:rsid w:val="00DC21A2"/>
    <w:rsid w:val="00DC3FD5"/>
    <w:rsid w:val="00DC5204"/>
    <w:rsid w:val="00DC57BD"/>
    <w:rsid w:val="00DC7CC7"/>
    <w:rsid w:val="00DD12F0"/>
    <w:rsid w:val="00DD26D4"/>
    <w:rsid w:val="00DD37A7"/>
    <w:rsid w:val="00DD4FFE"/>
    <w:rsid w:val="00DD5999"/>
    <w:rsid w:val="00DD692C"/>
    <w:rsid w:val="00DD74D6"/>
    <w:rsid w:val="00DD7A9E"/>
    <w:rsid w:val="00DD7BF0"/>
    <w:rsid w:val="00DE33C5"/>
    <w:rsid w:val="00DE5CEA"/>
    <w:rsid w:val="00DF3795"/>
    <w:rsid w:val="00DF4C68"/>
    <w:rsid w:val="00DF71D0"/>
    <w:rsid w:val="00E00A6D"/>
    <w:rsid w:val="00E06DA2"/>
    <w:rsid w:val="00E14770"/>
    <w:rsid w:val="00E165D8"/>
    <w:rsid w:val="00E238BA"/>
    <w:rsid w:val="00E246DE"/>
    <w:rsid w:val="00E25248"/>
    <w:rsid w:val="00E2684A"/>
    <w:rsid w:val="00E3234F"/>
    <w:rsid w:val="00E4237C"/>
    <w:rsid w:val="00E503E6"/>
    <w:rsid w:val="00E50E9D"/>
    <w:rsid w:val="00E574AD"/>
    <w:rsid w:val="00E6059A"/>
    <w:rsid w:val="00E617A6"/>
    <w:rsid w:val="00E646FA"/>
    <w:rsid w:val="00E6788E"/>
    <w:rsid w:val="00E678BF"/>
    <w:rsid w:val="00E74E3D"/>
    <w:rsid w:val="00E75813"/>
    <w:rsid w:val="00E7715D"/>
    <w:rsid w:val="00E77769"/>
    <w:rsid w:val="00E81A5D"/>
    <w:rsid w:val="00E82CA9"/>
    <w:rsid w:val="00E834D5"/>
    <w:rsid w:val="00E83933"/>
    <w:rsid w:val="00E87F0A"/>
    <w:rsid w:val="00E90114"/>
    <w:rsid w:val="00E91A87"/>
    <w:rsid w:val="00E934F6"/>
    <w:rsid w:val="00E93ADC"/>
    <w:rsid w:val="00E956B7"/>
    <w:rsid w:val="00E96CF5"/>
    <w:rsid w:val="00E97927"/>
    <w:rsid w:val="00EA064D"/>
    <w:rsid w:val="00EA06F3"/>
    <w:rsid w:val="00EA396E"/>
    <w:rsid w:val="00EA7E4E"/>
    <w:rsid w:val="00EB7119"/>
    <w:rsid w:val="00EB7F53"/>
    <w:rsid w:val="00ED1AFC"/>
    <w:rsid w:val="00ED6ACC"/>
    <w:rsid w:val="00EE7A42"/>
    <w:rsid w:val="00EF1F26"/>
    <w:rsid w:val="00EF270C"/>
    <w:rsid w:val="00EF712A"/>
    <w:rsid w:val="00F0126E"/>
    <w:rsid w:val="00F03D7B"/>
    <w:rsid w:val="00F04EBE"/>
    <w:rsid w:val="00F11495"/>
    <w:rsid w:val="00F11AED"/>
    <w:rsid w:val="00F1292E"/>
    <w:rsid w:val="00F208BD"/>
    <w:rsid w:val="00F21CF8"/>
    <w:rsid w:val="00F24AE4"/>
    <w:rsid w:val="00F309B2"/>
    <w:rsid w:val="00F31FEA"/>
    <w:rsid w:val="00F33D7C"/>
    <w:rsid w:val="00F343D4"/>
    <w:rsid w:val="00F35D30"/>
    <w:rsid w:val="00F4139D"/>
    <w:rsid w:val="00F413BB"/>
    <w:rsid w:val="00F51ABB"/>
    <w:rsid w:val="00F53187"/>
    <w:rsid w:val="00F53C2C"/>
    <w:rsid w:val="00F55C78"/>
    <w:rsid w:val="00F65A6D"/>
    <w:rsid w:val="00F6628A"/>
    <w:rsid w:val="00F72489"/>
    <w:rsid w:val="00F74881"/>
    <w:rsid w:val="00F74E1C"/>
    <w:rsid w:val="00F810E7"/>
    <w:rsid w:val="00F912E2"/>
    <w:rsid w:val="00F92818"/>
    <w:rsid w:val="00F9431E"/>
    <w:rsid w:val="00F949D9"/>
    <w:rsid w:val="00F95A6D"/>
    <w:rsid w:val="00F97974"/>
    <w:rsid w:val="00F97FD7"/>
    <w:rsid w:val="00FA12CE"/>
    <w:rsid w:val="00FA18B8"/>
    <w:rsid w:val="00FA1B46"/>
    <w:rsid w:val="00FA7817"/>
    <w:rsid w:val="00FB0582"/>
    <w:rsid w:val="00FB51A1"/>
    <w:rsid w:val="00FC12FF"/>
    <w:rsid w:val="00FC24D5"/>
    <w:rsid w:val="00FD094E"/>
    <w:rsid w:val="00FD17A3"/>
    <w:rsid w:val="00FD2424"/>
    <w:rsid w:val="00FD2C9B"/>
    <w:rsid w:val="00FD32D1"/>
    <w:rsid w:val="00FD40A3"/>
    <w:rsid w:val="00FD5A33"/>
    <w:rsid w:val="00FD63F8"/>
    <w:rsid w:val="00FE20C2"/>
    <w:rsid w:val="00FF1620"/>
    <w:rsid w:val="00FF22FD"/>
    <w:rsid w:val="00FF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7044FD-3F00-40F8-AEB7-FD9D7D07E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1AFC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link w:val="20"/>
    <w:qFormat/>
    <w:rsid w:val="00ED1A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ED1AFC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ED1A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1A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1A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D1AFC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link w:val="80"/>
    <w:qFormat/>
    <w:rsid w:val="00ED1AF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1AFC"/>
    <w:pPr>
      <w:keepNext/>
      <w:jc w:val="right"/>
      <w:outlineLvl w:val="8"/>
    </w:pPr>
    <w:rPr>
      <w:rFonts w:ascii="Arial" w:hAnsi="Arial" w:cs="Arial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D1AFC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ED1A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0">
    <w:name w:val="Normal Indent"/>
    <w:basedOn w:val="a"/>
    <w:rsid w:val="00730BE0"/>
    <w:pPr>
      <w:ind w:left="708"/>
    </w:pPr>
  </w:style>
  <w:style w:type="character" w:customStyle="1" w:styleId="30">
    <w:name w:val="Заголовок 3 Знак"/>
    <w:basedOn w:val="a1"/>
    <w:link w:val="3"/>
    <w:rsid w:val="00ED1A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ED1A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D1A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D1AF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ED1AFC"/>
    <w:rPr>
      <w:rFonts w:ascii="Times New Roman" w:eastAsia="Times New Roman" w:hAnsi="Times New Roman" w:cs="Times New Roman"/>
      <w:spacing w:val="-20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D1AF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D1AFC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customStyle="1" w:styleId="xl24">
    <w:name w:val="xl24"/>
    <w:basedOn w:val="a"/>
    <w:rsid w:val="00730BE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rmal">
    <w:name w:val="ConsNormal"/>
    <w:rsid w:val="0073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3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730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semiHidden/>
    <w:rsid w:val="00730BE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576F5B"/>
    <w:rPr>
      <w:sz w:val="28"/>
    </w:rPr>
  </w:style>
  <w:style w:type="character" w:customStyle="1" w:styleId="a7">
    <w:name w:val="Основной текст Знак"/>
    <w:basedOn w:val="a1"/>
    <w:link w:val="a6"/>
    <w:rsid w:val="00576F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ED1AFC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1"/>
    <w:link w:val="a8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ED1AFC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31">
    <w:name w:val="заголовок 3"/>
    <w:basedOn w:val="a"/>
    <w:next w:val="a"/>
    <w:rsid w:val="00ED1AFC"/>
    <w:pPr>
      <w:keepNext/>
    </w:pPr>
    <w:rPr>
      <w:b/>
      <w:sz w:val="28"/>
    </w:rPr>
  </w:style>
  <w:style w:type="paragraph" w:styleId="aa">
    <w:name w:val="Body Text Indent"/>
    <w:basedOn w:val="a"/>
    <w:link w:val="ab"/>
    <w:rsid w:val="00ED1AFC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ED1AF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1"/>
    <w:rsid w:val="00ED1AFC"/>
  </w:style>
  <w:style w:type="paragraph" w:customStyle="1" w:styleId="xl50">
    <w:name w:val="xl50"/>
    <w:basedOn w:val="a"/>
    <w:rsid w:val="00ED1AFC"/>
    <w:pP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styleId="af">
    <w:name w:val="Title"/>
    <w:basedOn w:val="a"/>
    <w:link w:val="af0"/>
    <w:qFormat/>
    <w:rsid w:val="00ED1AFC"/>
    <w:pPr>
      <w:autoSpaceDE w:val="0"/>
      <w:autoSpaceDN w:val="0"/>
      <w:jc w:val="center"/>
    </w:pPr>
    <w:rPr>
      <w:sz w:val="26"/>
      <w:szCs w:val="26"/>
    </w:rPr>
  </w:style>
  <w:style w:type="character" w:customStyle="1" w:styleId="af0">
    <w:name w:val="Название Знак"/>
    <w:basedOn w:val="a1"/>
    <w:link w:val="af"/>
    <w:rsid w:val="00ED1AF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caption"/>
    <w:basedOn w:val="a"/>
    <w:next w:val="a"/>
    <w:qFormat/>
    <w:rsid w:val="00ED1AFC"/>
    <w:pPr>
      <w:jc w:val="center"/>
    </w:pPr>
    <w:rPr>
      <w:sz w:val="28"/>
    </w:rPr>
  </w:style>
  <w:style w:type="paragraph" w:customStyle="1" w:styleId="ConsNonformat">
    <w:name w:val="ConsNonformat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Subtitle"/>
    <w:basedOn w:val="a"/>
    <w:link w:val="af3"/>
    <w:qFormat/>
    <w:rsid w:val="00ED1AFC"/>
    <w:pPr>
      <w:jc w:val="center"/>
    </w:pPr>
    <w:rPr>
      <w:b/>
      <w:bCs/>
      <w:sz w:val="28"/>
      <w:szCs w:val="24"/>
    </w:rPr>
  </w:style>
  <w:style w:type="character" w:customStyle="1" w:styleId="af3">
    <w:name w:val="Подзаголовок Знак"/>
    <w:basedOn w:val="a1"/>
    <w:link w:val="af2"/>
    <w:rsid w:val="00ED1A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"/>
    <w:link w:val="22"/>
    <w:rsid w:val="00ED1AF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rsid w:val="00ED1AF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ED1AFC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4">
    <w:name w:val="Body Text 3"/>
    <w:basedOn w:val="a"/>
    <w:link w:val="35"/>
    <w:rsid w:val="00ED1AF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ED1AFC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ED1AF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styleId="af4">
    <w:name w:val="Plain Text"/>
    <w:basedOn w:val="a"/>
    <w:link w:val="af5"/>
    <w:rsid w:val="00ED1AFC"/>
    <w:rPr>
      <w:rFonts w:ascii="Courier New" w:hAnsi="Courier New" w:cs="Courier New"/>
    </w:rPr>
  </w:style>
  <w:style w:type="character" w:customStyle="1" w:styleId="af5">
    <w:name w:val="Текст Знак"/>
    <w:basedOn w:val="a1"/>
    <w:link w:val="af4"/>
    <w:rsid w:val="00ED1AF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b">
    <w:name w:val="Обычн#fbй"/>
    <w:rsid w:val="00ED1AF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1">
    <w:name w:val="заголовок 6"/>
    <w:basedOn w:val="a"/>
    <w:next w:val="a"/>
    <w:rsid w:val="00ED1AFC"/>
    <w:pPr>
      <w:keepNext/>
      <w:widowControl w:val="0"/>
      <w:autoSpaceDE w:val="0"/>
      <w:autoSpaceDN w:val="0"/>
      <w:jc w:val="both"/>
    </w:pPr>
    <w:rPr>
      <w:sz w:val="28"/>
      <w:szCs w:val="28"/>
    </w:rPr>
  </w:style>
  <w:style w:type="paragraph" w:customStyle="1" w:styleId="25">
    <w:name w:val="çàãîëîâîê 2"/>
    <w:basedOn w:val="a"/>
    <w:next w:val="a"/>
    <w:rsid w:val="00ED1AFC"/>
    <w:pPr>
      <w:keepNext/>
      <w:widowControl w:val="0"/>
      <w:autoSpaceDE w:val="0"/>
      <w:autoSpaceDN w:val="0"/>
      <w:adjustRightInd w:val="0"/>
      <w:jc w:val="center"/>
    </w:pPr>
    <w:rPr>
      <w:b/>
      <w:bCs/>
      <w:caps/>
      <w:sz w:val="28"/>
      <w:szCs w:val="28"/>
    </w:rPr>
  </w:style>
  <w:style w:type="paragraph" w:customStyle="1" w:styleId="26">
    <w:name w:val="заголовок 2"/>
    <w:basedOn w:val="a"/>
    <w:next w:val="a"/>
    <w:rsid w:val="00ED1AFC"/>
    <w:pPr>
      <w:keepNext/>
      <w:widowControl w:val="0"/>
      <w:autoSpaceDE w:val="0"/>
      <w:autoSpaceDN w:val="0"/>
      <w:jc w:val="center"/>
    </w:pPr>
    <w:rPr>
      <w:b/>
      <w:bCs/>
      <w:caps/>
      <w:sz w:val="28"/>
      <w:szCs w:val="28"/>
    </w:rPr>
  </w:style>
  <w:style w:type="paragraph" w:customStyle="1" w:styleId="41">
    <w:name w:val="заголовок 4"/>
    <w:basedOn w:val="a"/>
    <w:next w:val="a"/>
    <w:rsid w:val="00ED1AFC"/>
    <w:pPr>
      <w:keepNext/>
      <w:widowControl w:val="0"/>
      <w:autoSpaceDE w:val="0"/>
      <w:autoSpaceDN w:val="0"/>
      <w:ind w:left="720"/>
      <w:jc w:val="both"/>
    </w:pPr>
    <w:rPr>
      <w:sz w:val="28"/>
      <w:szCs w:val="28"/>
    </w:rPr>
  </w:style>
  <w:style w:type="paragraph" w:customStyle="1" w:styleId="51">
    <w:name w:val="заголовок 5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sz w:val="28"/>
      <w:szCs w:val="28"/>
      <w:u w:val="single"/>
    </w:rPr>
  </w:style>
  <w:style w:type="paragraph" w:customStyle="1" w:styleId="71">
    <w:name w:val="заголовок 7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i/>
      <w:iCs/>
      <w:sz w:val="28"/>
      <w:szCs w:val="28"/>
      <w:u w:val="single"/>
    </w:rPr>
  </w:style>
  <w:style w:type="paragraph" w:customStyle="1" w:styleId="81">
    <w:name w:val="заголовок 8"/>
    <w:basedOn w:val="a"/>
    <w:next w:val="a"/>
    <w:rsid w:val="00ED1AFC"/>
    <w:pPr>
      <w:keepNext/>
      <w:widowControl w:val="0"/>
      <w:autoSpaceDE w:val="0"/>
      <w:autoSpaceDN w:val="0"/>
    </w:pPr>
    <w:rPr>
      <w:i/>
      <w:iCs/>
      <w:sz w:val="28"/>
      <w:szCs w:val="28"/>
    </w:rPr>
  </w:style>
  <w:style w:type="paragraph" w:customStyle="1" w:styleId="91">
    <w:name w:val="заголовок 9"/>
    <w:basedOn w:val="a"/>
    <w:next w:val="a"/>
    <w:rsid w:val="00ED1AFC"/>
    <w:pPr>
      <w:keepNext/>
      <w:widowControl w:val="0"/>
      <w:autoSpaceDE w:val="0"/>
      <w:autoSpaceDN w:val="0"/>
      <w:ind w:firstLine="720"/>
      <w:jc w:val="both"/>
    </w:pPr>
    <w:rPr>
      <w:i/>
      <w:iCs/>
      <w:sz w:val="28"/>
      <w:szCs w:val="28"/>
      <w:u w:val="single"/>
    </w:rPr>
  </w:style>
  <w:style w:type="character" w:customStyle="1" w:styleId="af6">
    <w:name w:val="Основной шрифт"/>
    <w:rsid w:val="00ED1AFC"/>
  </w:style>
  <w:style w:type="character" w:customStyle="1" w:styleId="af7">
    <w:name w:val="номер страницы"/>
    <w:basedOn w:val="af6"/>
    <w:rsid w:val="00ED1AFC"/>
    <w:rPr>
      <w:sz w:val="20"/>
      <w:szCs w:val="20"/>
    </w:rPr>
  </w:style>
  <w:style w:type="paragraph" w:customStyle="1" w:styleId="af8">
    <w:name w:val="текст примечания"/>
    <w:basedOn w:val="fb"/>
    <w:rsid w:val="00ED1AFC"/>
  </w:style>
  <w:style w:type="paragraph" w:customStyle="1" w:styleId="xl54">
    <w:name w:val="xl54"/>
    <w:basedOn w:val="a"/>
    <w:rsid w:val="00ED1AFC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5">
    <w:name w:val="xl2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26">
    <w:name w:val="xl26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31">
    <w:name w:val="xl3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2">
    <w:name w:val="xl3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3">
    <w:name w:val="xl3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1">
    <w:name w:val="xl4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3">
    <w:name w:val="xl4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5">
    <w:name w:val="xl4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8">
    <w:name w:val="xl48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9">
    <w:name w:val="xl4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2">
    <w:name w:val="xl5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53">
    <w:name w:val="xl5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5">
    <w:name w:val="xl5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8">
    <w:name w:val="xl5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9">
    <w:name w:val="xl59"/>
    <w:basedOn w:val="a"/>
    <w:rsid w:val="00ED1AFC"/>
    <w:pPr>
      <w:spacing w:before="100" w:beforeAutospacing="1" w:after="100" w:afterAutospacing="1"/>
      <w:jc w:val="right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0">
    <w:name w:val="xl6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a"/>
    <w:rsid w:val="00ED1A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a"/>
    <w:rsid w:val="00ED1A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a"/>
    <w:rsid w:val="00ED1A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7">
    <w:name w:val="xl67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8">
    <w:name w:val="xl68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9">
    <w:name w:val="xl69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1">
    <w:name w:val="xl71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2">
    <w:name w:val="xl72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font5">
    <w:name w:val="font5"/>
    <w:basedOn w:val="a"/>
    <w:rsid w:val="00ED1AFC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a"/>
    <w:rsid w:val="00ED1AFC"/>
    <w:pPr>
      <w:pBdr>
        <w:lef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75">
    <w:name w:val="xl75"/>
    <w:basedOn w:val="a"/>
    <w:rsid w:val="00ED1AFC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6">
    <w:name w:val="xl76"/>
    <w:basedOn w:val="a"/>
    <w:rsid w:val="00ED1AF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7">
    <w:name w:val="xl77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78">
    <w:name w:val="xl78"/>
    <w:basedOn w:val="a"/>
    <w:rsid w:val="00ED1AF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9">
    <w:name w:val="xl7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81">
    <w:name w:val="xl81"/>
    <w:basedOn w:val="a"/>
    <w:rsid w:val="00ED1AFC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2">
    <w:name w:val="xl82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3">
    <w:name w:val="xl83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87">
    <w:name w:val="xl87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character" w:styleId="af9">
    <w:name w:val="Hyperlink"/>
    <w:basedOn w:val="a1"/>
    <w:uiPriority w:val="99"/>
    <w:rsid w:val="00ED1AFC"/>
    <w:rPr>
      <w:color w:val="0000FF"/>
      <w:u w:val="single"/>
    </w:rPr>
  </w:style>
  <w:style w:type="character" w:styleId="afa">
    <w:name w:val="FollowedHyperlink"/>
    <w:basedOn w:val="a1"/>
    <w:uiPriority w:val="99"/>
    <w:rsid w:val="00ED1AFC"/>
    <w:rPr>
      <w:color w:val="800080"/>
      <w:u w:val="single"/>
    </w:rPr>
  </w:style>
  <w:style w:type="paragraph" w:customStyle="1" w:styleId="font6">
    <w:name w:val="font6"/>
    <w:basedOn w:val="a"/>
    <w:rsid w:val="00C707BC"/>
    <w:pPr>
      <w:spacing w:before="100" w:beforeAutospacing="1" w:after="100" w:afterAutospacing="1"/>
    </w:pPr>
    <w:rPr>
      <w:color w:val="000000"/>
    </w:rPr>
  </w:style>
  <w:style w:type="paragraph" w:customStyle="1" w:styleId="xl88">
    <w:name w:val="xl88"/>
    <w:basedOn w:val="a"/>
    <w:rsid w:val="00C707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ConsPlusTitle">
    <w:name w:val="ConsPlusTitle"/>
    <w:rsid w:val="00BC4C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4EBF0B4D81F1318FD0107ADBF969670746EB528DADAB0F869538003C1598AB01526BA41D05291D2687C2C49899A7DC57A2F2F1B45EFDf522C" TargetMode="External"/><Relationship Id="rId18" Type="http://schemas.openxmlformats.org/officeDocument/2006/relationships/hyperlink" Target="consultantplus://offline/ref=196587E7136D5B6B07842BC3D98CAB3B101452C1EF2E5AD70EE54DBFC6CEBDC481F142C7FD25A0373F33102DkEI" TargetMode="External"/><Relationship Id="rId26" Type="http://schemas.openxmlformats.org/officeDocument/2006/relationships/hyperlink" Target="consultantplus://offline/ref=4EBF0B4D81F1318FD0107ADBF969670746EB528DADA60F869538003C1598AB01526BA41D062B1C2687C2C49899A7DC57A2F2F1B45EFDf522C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EBF0B4D81F1318FD0107ADBF969670746EB5983ABA90F869538003C1598AB01406BFC13072D0A2CD38D82CD95fA2DC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7DE6E36717ED0FA2DDA76EB1A3599DC9E9676840F7C337B44BDA6DA24E49C322B51C165D96AE03CFB77766C45gC29C" TargetMode="External"/><Relationship Id="rId17" Type="http://schemas.openxmlformats.org/officeDocument/2006/relationships/hyperlink" Target="consultantplus://offline/ref=196587E7136D5B6B07842BC3D98CAB3B101452C1EF2E5AD70EE54DBFC6CEBDC481F142C7FD25A0373F33102DkEI" TargetMode="External"/><Relationship Id="rId25" Type="http://schemas.openxmlformats.org/officeDocument/2006/relationships/hyperlink" Target="consultantplus://offline/ref=4EBF0B4D81F1318FD0107ADBF969670746EB528DADAB0F869538003C1598AB01526BA41F0520132AD8C7D189C1A8DB4CBDF3EFA85CFC5Bf128C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EBF0B4D81F1318FD0107ADBF969670746EB528DADA60F869538003C1598AB01526BA41D062B1C2687C2C49899A7DC57A2F2F1B45EFDf522C" TargetMode="External"/><Relationship Id="rId20" Type="http://schemas.openxmlformats.org/officeDocument/2006/relationships/hyperlink" Target="consultantplus://offline/ref=4EBF0B4D81F1318FD0107ADBF969670746EB598DAFA70F869538003C1598AB01526BA41F0528142CD198D49CD0F0D44BA6ECEEB640FE5A11fD24C" TargetMode="External"/><Relationship Id="rId29" Type="http://schemas.openxmlformats.org/officeDocument/2006/relationships/hyperlink" Target="consultantplus://offline/ref=4EBF0B4D81F1318FD0107ADBF969670746EB5983ABA90F869538003C1598AB01406BFC13072D0A2CD38D82CD95fA2D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7DE6E36717ED0FA2DDA76EB1A3599DC9E9676840E7F337B44BDA6DA24E49C322B51C165D96AE03CFB77766C45gC29C" TargetMode="External"/><Relationship Id="rId24" Type="http://schemas.openxmlformats.org/officeDocument/2006/relationships/hyperlink" Target="consultantplus://offline/ref=4EBF0B4D81F1318FD0107ADBF969670746EB528DADAB0F869538003C1598AB01526BA41F05291024D298D49CD0F0D44BA6ECEEB640FE5A11fD24C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EBF0B4D81F1318FD0107ADBF969670746EB528DADAB0F869538003C1598AB01526BA41F0520132AD8C7D189C1A8DB4CBDF3EFA85CFC5Bf128C" TargetMode="External"/><Relationship Id="rId23" Type="http://schemas.openxmlformats.org/officeDocument/2006/relationships/hyperlink" Target="consultantplus://offline/ref=4EBF0B4D81F1318FD0107ADBF969670746EB528DADAB0F869538003C1598AB01526BA41D05291D2687C2C49899A7DC57A2F2F1B45EFDf522C" TargetMode="External"/><Relationship Id="rId28" Type="http://schemas.openxmlformats.org/officeDocument/2006/relationships/hyperlink" Target="consultantplus://offline/ref=196587E7136D5B6B07842BC3D98CAB3B101452C1EF2E5AD70EE54DBFC6CEBDC481F142C7FD25A0373F33102DkEI" TargetMode="External"/><Relationship Id="rId10" Type="http://schemas.openxmlformats.org/officeDocument/2006/relationships/hyperlink" Target="consultantplus://offline/ref=4DCC0264E93D7514503AC54CD2CB699B4D1E140B4978BE5CDD4509A000B7A9438F63C910F07C462DE39C28162C4B31DC06F4F76444FE471500CFI" TargetMode="External"/><Relationship Id="rId19" Type="http://schemas.openxmlformats.org/officeDocument/2006/relationships/hyperlink" Target="consultantplus://offline/ref=4EBF0B4D81F1318FD0107ADBF969670746EB598DAFA70F869538003C1598AB01526BA41F0528142CD198D49CD0F0D44BA6ECEEB640FE5A11fD24C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9E4F0C40815AE841A4BDD16131C35646B5A15C863434F7B258B0B36FA5f2H" TargetMode="External"/><Relationship Id="rId14" Type="http://schemas.openxmlformats.org/officeDocument/2006/relationships/hyperlink" Target="consultantplus://offline/ref=4EBF0B4D81F1318FD0107ADBF969670746EB528DADAB0F869538003C1598AB01526BA41F05291024D298D49CD0F0D44BA6ECEEB640FE5A11fD24C" TargetMode="External"/><Relationship Id="rId22" Type="http://schemas.openxmlformats.org/officeDocument/2006/relationships/hyperlink" Target="consultantplus://offline/ref=4EBF0B4D81F1318FD0107ADBF969670746EB5983ABA90F869538003C1598AB01406BFC13072D0A2CD38D82CD95fA2DC" TargetMode="External"/><Relationship Id="rId27" Type="http://schemas.openxmlformats.org/officeDocument/2006/relationships/hyperlink" Target="consultantplus://offline/ref=196587E7136D5B6B07842BC3D98CAB3B101452C1EF2E5AD70EE54DBFC6CEBDC481F142C7FD25A0373F33102DkEI" TargetMode="External"/><Relationship Id="rId30" Type="http://schemas.openxmlformats.org/officeDocument/2006/relationships/hyperlink" Target="consultantplus://offline/ref=4EBF0B4D81F1318FD0107ADBF969670746EB5983ABA90F869538003C1598AB01406BFC13072D0A2CD38D82CD95fA2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E1267D-6579-4C98-B6C4-C1C7B7FF3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3372</TotalTime>
  <Pages>221</Pages>
  <Words>103170</Words>
  <Characters>588075</Characters>
  <Application>Microsoft Office Word</Application>
  <DocSecurity>0</DocSecurity>
  <Lines>4900</Lines>
  <Paragraphs>1379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689866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peters</dc:creator>
  <cp:lastModifiedBy>User</cp:lastModifiedBy>
  <cp:revision>312</cp:revision>
  <cp:lastPrinted>2018-12-10T11:27:00Z</cp:lastPrinted>
  <dcterms:created xsi:type="dcterms:W3CDTF">2016-12-12T07:58:00Z</dcterms:created>
  <dcterms:modified xsi:type="dcterms:W3CDTF">2018-12-27T02:38:00Z</dcterms:modified>
</cp:coreProperties>
</file>